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0890C" w14:textId="41A42027" w:rsidR="006225AA" w:rsidRPr="00FF1E42" w:rsidRDefault="000F35C8" w:rsidP="000F35C8">
      <w:pPr>
        <w:pStyle w:val="TITRE"/>
        <w:rPr>
          <w:rFonts w:ascii="Ottawa" w:hAnsi="Ottawa"/>
          <w:b w:val="0"/>
          <w:spacing w:val="60"/>
          <w:sz w:val="24"/>
          <w:szCs w:val="24"/>
          <w:lang w:val="en-IE"/>
        </w:rPr>
      </w:pPr>
      <w:r w:rsidRPr="00FF1E42">
        <w:rPr>
          <w:rFonts w:ascii="Ottawa" w:hAnsi="Ottawa"/>
          <w:b w:val="0"/>
          <w:bCs w:val="0"/>
          <w:spacing w:val="60"/>
          <w:sz w:val="24"/>
          <w:szCs w:val="24"/>
        </w:rPr>
        <w:t xml:space="preserve">Chapter </w:t>
      </w:r>
      <w:r w:rsidR="006225AA" w:rsidRPr="00FF1E42">
        <w:rPr>
          <w:rFonts w:ascii="Ottawa" w:hAnsi="Ottawa"/>
          <w:b w:val="0"/>
          <w:spacing w:val="60"/>
          <w:sz w:val="24"/>
          <w:szCs w:val="24"/>
          <w:lang w:val="en-IE"/>
        </w:rPr>
        <w:t>3.1.11.</w:t>
      </w:r>
    </w:p>
    <w:p w14:paraId="50165DEF" w14:textId="77777777" w:rsidR="006225AA" w:rsidRPr="00B63CD7" w:rsidRDefault="006225AA" w:rsidP="006225AA">
      <w:pPr>
        <w:pStyle w:val="Chaptertitle"/>
        <w:rPr>
          <w:lang w:val="en-IE"/>
        </w:rPr>
      </w:pPr>
      <w:r w:rsidRPr="00B63CD7">
        <w:rPr>
          <w:lang w:val="en-IE"/>
        </w:rPr>
        <w:t>leishmaniosis</w:t>
      </w:r>
    </w:p>
    <w:p w14:paraId="051E8C18" w14:textId="77777777" w:rsidR="006225AA" w:rsidRPr="00B63CD7" w:rsidRDefault="006225AA" w:rsidP="006225AA">
      <w:pPr>
        <w:pStyle w:val="Summarytitle"/>
        <w:rPr>
          <w:lang w:val="en-IE"/>
        </w:rPr>
      </w:pPr>
      <w:r w:rsidRPr="00B63CD7">
        <w:rPr>
          <w:lang w:val="en-IE"/>
        </w:rPr>
        <w:t>SUMMARY</w:t>
      </w:r>
    </w:p>
    <w:p w14:paraId="7A837B71" w14:textId="4702EB9F" w:rsidR="0072368C" w:rsidRPr="00B63CD7" w:rsidRDefault="0072368C" w:rsidP="00950A39">
      <w:pPr>
        <w:pStyle w:val="sumtexte"/>
        <w:rPr>
          <w:lang w:val="en-IE" w:eastAsia="en-GB"/>
        </w:rPr>
      </w:pPr>
      <w:r w:rsidRPr="002B403A">
        <w:rPr>
          <w:b/>
          <w:strike/>
          <w:lang w:val="en-IE"/>
        </w:rPr>
        <w:t xml:space="preserve">Definition </w:t>
      </w:r>
      <w:r w:rsidR="005C135C" w:rsidRPr="002B403A">
        <w:rPr>
          <w:b/>
          <w:u w:val="double"/>
          <w:lang w:val="en-IE"/>
        </w:rPr>
        <w:t>Description and importance</w:t>
      </w:r>
      <w:r w:rsidR="005C135C">
        <w:rPr>
          <w:b/>
          <w:lang w:val="en-IE"/>
        </w:rPr>
        <w:t xml:space="preserve"> </w:t>
      </w:r>
      <w:r w:rsidRPr="00B63CD7">
        <w:rPr>
          <w:b/>
          <w:lang w:val="en-IE"/>
        </w:rPr>
        <w:t>of the disease:</w:t>
      </w:r>
      <w:r w:rsidRPr="00B63CD7">
        <w:rPr>
          <w:lang w:val="en-IE"/>
        </w:rPr>
        <w:t xml:space="preserve"> Leishmaniosis is not a single entity but comprises a variety of syndromes caused primarily by at least </w:t>
      </w:r>
      <w:r w:rsidRPr="00B63CD7">
        <w:rPr>
          <w:strike/>
          <w:lang w:val="en-IE"/>
        </w:rPr>
        <w:t>16</w:t>
      </w:r>
      <w:r w:rsidR="007D2545" w:rsidRPr="00B63CD7">
        <w:rPr>
          <w:strike/>
          <w:lang w:val="en-IE"/>
        </w:rPr>
        <w:t xml:space="preserve"> </w:t>
      </w:r>
      <w:r w:rsidR="00EE01EE" w:rsidRPr="00B63CD7">
        <w:rPr>
          <w:i w:val="0"/>
          <w:u w:val="double"/>
          <w:lang w:val="en-IE"/>
        </w:rPr>
        <w:t>20</w:t>
      </w:r>
      <w:r w:rsidR="00EE01EE" w:rsidRPr="00B63CD7">
        <w:rPr>
          <w:lang w:val="en-IE"/>
        </w:rPr>
        <w:t> </w:t>
      </w:r>
      <w:r w:rsidRPr="00B63CD7">
        <w:rPr>
          <w:i w:val="0"/>
          <w:lang w:val="en-IE"/>
        </w:rPr>
        <w:t>Leishmania</w:t>
      </w:r>
      <w:r w:rsidRPr="00B63CD7">
        <w:rPr>
          <w:lang w:val="en-IE"/>
        </w:rPr>
        <w:t xml:space="preserve"> species affecting humans, t</w:t>
      </w:r>
      <w:r w:rsidR="00F1476F" w:rsidRPr="00B63CD7">
        <w:rPr>
          <w:lang w:val="en-IE"/>
        </w:rPr>
        <w:t>ransmitted by phlebotomine sand</w:t>
      </w:r>
      <w:r w:rsidR="002378A5" w:rsidRPr="00B63CD7">
        <w:rPr>
          <w:lang w:val="en-IE"/>
        </w:rPr>
        <w:t xml:space="preserve"> </w:t>
      </w:r>
      <w:r w:rsidRPr="00B63CD7">
        <w:rPr>
          <w:lang w:val="en-IE"/>
        </w:rPr>
        <w:t xml:space="preserve">flies belonging to the genera </w:t>
      </w:r>
      <w:proofErr w:type="spellStart"/>
      <w:r w:rsidRPr="00B63CD7">
        <w:rPr>
          <w:i w:val="0"/>
          <w:lang w:val="en-IE"/>
        </w:rPr>
        <w:t>Phlebotomus</w:t>
      </w:r>
      <w:proofErr w:type="spellEnd"/>
      <w:r w:rsidRPr="00B63CD7">
        <w:rPr>
          <w:lang w:val="en-IE"/>
        </w:rPr>
        <w:t xml:space="preserve"> and </w:t>
      </w:r>
      <w:r w:rsidRPr="00B63CD7">
        <w:rPr>
          <w:i w:val="0"/>
          <w:lang w:val="en-IE"/>
        </w:rPr>
        <w:t>Lutzomyia</w:t>
      </w:r>
      <w:r w:rsidRPr="00B63CD7">
        <w:rPr>
          <w:lang w:val="en-IE"/>
        </w:rPr>
        <w:t xml:space="preserve">. </w:t>
      </w:r>
      <w:r w:rsidR="00411746" w:rsidRPr="00B63CD7">
        <w:rPr>
          <w:lang w:val="en-IE"/>
        </w:rPr>
        <w:t>Leishmani</w:t>
      </w:r>
      <w:r w:rsidR="00293228" w:rsidRPr="00B63CD7">
        <w:rPr>
          <w:lang w:val="en-IE"/>
        </w:rPr>
        <w:t>o</w:t>
      </w:r>
      <w:r w:rsidR="00411746" w:rsidRPr="00B63CD7">
        <w:rPr>
          <w:lang w:val="en-IE"/>
        </w:rPr>
        <w:t xml:space="preserve">sis is associated </w:t>
      </w:r>
      <w:r w:rsidR="00293228" w:rsidRPr="00B63CD7">
        <w:rPr>
          <w:lang w:val="en-IE"/>
        </w:rPr>
        <w:t xml:space="preserve">with </w:t>
      </w:r>
      <w:r w:rsidR="00411746" w:rsidRPr="00B63CD7">
        <w:rPr>
          <w:lang w:val="en-IE"/>
        </w:rPr>
        <w:t>and limited by the geographic distribution of its sand</w:t>
      </w:r>
      <w:r w:rsidR="002378A5" w:rsidRPr="00B63CD7">
        <w:rPr>
          <w:lang w:val="en-IE"/>
        </w:rPr>
        <w:t xml:space="preserve"> </w:t>
      </w:r>
      <w:r w:rsidR="00411746" w:rsidRPr="00B63CD7">
        <w:rPr>
          <w:lang w:val="en-IE"/>
        </w:rPr>
        <w:t>fly</w:t>
      </w:r>
      <w:r w:rsidR="0095139D" w:rsidRPr="00B63CD7">
        <w:rPr>
          <w:lang w:val="en-IE"/>
        </w:rPr>
        <w:t xml:space="preserve"> </w:t>
      </w:r>
      <w:r w:rsidR="00411746" w:rsidRPr="00B63CD7">
        <w:rPr>
          <w:lang w:val="en-IE"/>
        </w:rPr>
        <w:t xml:space="preserve">vectors. </w:t>
      </w:r>
      <w:r w:rsidRPr="00B63CD7">
        <w:rPr>
          <w:lang w:val="en-IE"/>
        </w:rPr>
        <w:t xml:space="preserve">Fifteen </w:t>
      </w:r>
      <w:proofErr w:type="spellStart"/>
      <w:r w:rsidRPr="00B63CD7">
        <w:rPr>
          <w:lang w:val="en-IE"/>
        </w:rPr>
        <w:t>nosogeographical</w:t>
      </w:r>
      <w:proofErr w:type="spellEnd"/>
      <w:r w:rsidRPr="00B63CD7">
        <w:rPr>
          <w:lang w:val="en-IE"/>
        </w:rPr>
        <w:t xml:space="preserve"> entities have been classified worldwide, of which 13 have an established or putative zoonotic nature.</w:t>
      </w:r>
      <w:r w:rsidR="00411746" w:rsidRPr="00B63CD7">
        <w:rPr>
          <w:lang w:val="en-IE"/>
        </w:rPr>
        <w:t xml:space="preserve"> </w:t>
      </w:r>
      <w:r w:rsidR="00411746" w:rsidRPr="00B63CD7">
        <w:rPr>
          <w:lang w:val="en-IE" w:eastAsia="en-GB"/>
        </w:rPr>
        <w:t xml:space="preserve">In </w:t>
      </w:r>
      <w:r w:rsidR="00293228" w:rsidRPr="00B63CD7">
        <w:rPr>
          <w:lang w:val="en-IE" w:eastAsia="en-GB"/>
        </w:rPr>
        <w:t>recent</w:t>
      </w:r>
      <w:r w:rsidR="00411746" w:rsidRPr="00B63CD7">
        <w:rPr>
          <w:lang w:val="en-IE" w:eastAsia="en-GB"/>
        </w:rPr>
        <w:t xml:space="preserve"> years, the number of regions becoming </w:t>
      </w:r>
      <w:r w:rsidR="00411746" w:rsidRPr="00B63CD7">
        <w:rPr>
          <w:i w:val="0"/>
          <w:lang w:val="en-IE" w:eastAsia="en-GB"/>
        </w:rPr>
        <w:t>Leishmania</w:t>
      </w:r>
      <w:r w:rsidR="00411746" w:rsidRPr="00B63CD7">
        <w:rPr>
          <w:lang w:val="en-IE" w:eastAsia="en-GB"/>
        </w:rPr>
        <w:t xml:space="preserve">-endemic </w:t>
      </w:r>
      <w:r w:rsidR="00293228" w:rsidRPr="00B63CD7">
        <w:rPr>
          <w:lang w:val="en-IE" w:eastAsia="en-GB"/>
        </w:rPr>
        <w:t>has</w:t>
      </w:r>
      <w:r w:rsidR="00411746" w:rsidRPr="00B63CD7">
        <w:rPr>
          <w:lang w:val="en-IE" w:eastAsia="en-GB"/>
        </w:rPr>
        <w:t xml:space="preserve"> grown significantly, accompanied</w:t>
      </w:r>
      <w:r w:rsidR="000C5B06" w:rsidRPr="00B63CD7">
        <w:rPr>
          <w:lang w:val="en-IE" w:eastAsia="en-GB"/>
        </w:rPr>
        <w:t xml:space="preserve"> </w:t>
      </w:r>
      <w:r w:rsidR="00411746" w:rsidRPr="00B63CD7">
        <w:rPr>
          <w:lang w:val="en-IE" w:eastAsia="en-GB"/>
        </w:rPr>
        <w:t>by an increased number of animal and human cases.</w:t>
      </w:r>
    </w:p>
    <w:p w14:paraId="1E074916" w14:textId="433F35C1" w:rsidR="00411746" w:rsidRPr="00B63CD7" w:rsidRDefault="0072368C" w:rsidP="00950A39">
      <w:pPr>
        <w:pStyle w:val="sumtexte"/>
        <w:rPr>
          <w:lang w:val="en-IE" w:eastAsia="en-GB"/>
        </w:rPr>
      </w:pPr>
      <w:r w:rsidRPr="002B403A">
        <w:rPr>
          <w:b/>
          <w:strike/>
          <w:lang w:val="en-IE"/>
        </w:rPr>
        <w:t>Description of the disease:</w:t>
      </w:r>
      <w:r w:rsidRPr="002B403A">
        <w:rPr>
          <w:strike/>
          <w:lang w:val="en-IE"/>
        </w:rPr>
        <w:t xml:space="preserve"> </w:t>
      </w:r>
      <w:r w:rsidRPr="00B63CD7">
        <w:rPr>
          <w:lang w:val="en-IE"/>
        </w:rPr>
        <w:t xml:space="preserve">In humans, the clinical spectrum ranges from asymptomatic infections to those with high mortality, with three distinct forms being classically described: visceral </w:t>
      </w:r>
      <w:r w:rsidRPr="00B63CD7">
        <w:rPr>
          <w:i w:val="0"/>
          <w:lang w:val="en-IE"/>
        </w:rPr>
        <w:t>(</w:t>
      </w:r>
      <w:r w:rsidRPr="00B63CD7">
        <w:rPr>
          <w:lang w:val="en-IE"/>
        </w:rPr>
        <w:t>VL</w:t>
      </w:r>
      <w:r w:rsidRPr="00B63CD7">
        <w:rPr>
          <w:i w:val="0"/>
          <w:lang w:val="en-IE"/>
        </w:rPr>
        <w:t>)</w:t>
      </w:r>
      <w:r w:rsidRPr="00B63CD7">
        <w:rPr>
          <w:lang w:val="en-IE"/>
        </w:rPr>
        <w:t xml:space="preserve">, cutaneous </w:t>
      </w:r>
      <w:r w:rsidRPr="00B63CD7">
        <w:rPr>
          <w:i w:val="0"/>
          <w:lang w:val="en-IE"/>
        </w:rPr>
        <w:t>(</w:t>
      </w:r>
      <w:r w:rsidRPr="00B63CD7">
        <w:rPr>
          <w:lang w:val="en-IE"/>
        </w:rPr>
        <w:t>CL</w:t>
      </w:r>
      <w:r w:rsidRPr="00B63CD7">
        <w:rPr>
          <w:i w:val="0"/>
          <w:lang w:val="en-IE"/>
        </w:rPr>
        <w:t>)</w:t>
      </w:r>
      <w:r w:rsidRPr="00B63CD7">
        <w:rPr>
          <w:lang w:val="en-IE"/>
        </w:rPr>
        <w:t xml:space="preserve"> and mucocutaneous </w:t>
      </w:r>
      <w:r w:rsidRPr="00B63CD7">
        <w:rPr>
          <w:i w:val="0"/>
          <w:lang w:val="en-IE"/>
        </w:rPr>
        <w:t>(</w:t>
      </w:r>
      <w:r w:rsidRPr="00B63CD7">
        <w:rPr>
          <w:lang w:val="en-IE"/>
        </w:rPr>
        <w:t>MCL</w:t>
      </w:r>
      <w:r w:rsidRPr="00B63CD7">
        <w:rPr>
          <w:i w:val="0"/>
          <w:lang w:val="en-IE"/>
        </w:rPr>
        <w:t>)</w:t>
      </w:r>
      <w:r w:rsidRPr="00B63CD7">
        <w:rPr>
          <w:lang w:val="en-IE"/>
        </w:rPr>
        <w:t xml:space="preserve">. Dogs are commonly affected by </w:t>
      </w:r>
      <w:r w:rsidRPr="00B63CD7">
        <w:rPr>
          <w:i w:val="0"/>
          <w:lang w:val="en-IE"/>
        </w:rPr>
        <w:t>L. infantum</w:t>
      </w:r>
      <w:r w:rsidRPr="00B63CD7">
        <w:rPr>
          <w:lang w:val="en-IE"/>
        </w:rPr>
        <w:t xml:space="preserve"> and </w:t>
      </w:r>
      <w:r w:rsidRPr="00B63CD7">
        <w:rPr>
          <w:i w:val="0"/>
          <w:lang w:val="en-IE"/>
        </w:rPr>
        <w:t>L. </w:t>
      </w:r>
      <w:proofErr w:type="spellStart"/>
      <w:r w:rsidRPr="00B63CD7">
        <w:rPr>
          <w:i w:val="0"/>
          <w:lang w:val="en-IE"/>
        </w:rPr>
        <w:t>chagasi</w:t>
      </w:r>
      <w:proofErr w:type="spellEnd"/>
      <w:r w:rsidRPr="00B63CD7">
        <w:rPr>
          <w:lang w:val="en-IE"/>
        </w:rPr>
        <w:t xml:space="preserve"> </w:t>
      </w:r>
      <w:r w:rsidRPr="00B63CD7">
        <w:rPr>
          <w:i w:val="0"/>
          <w:lang w:val="en-IE"/>
        </w:rPr>
        <w:t>(</w:t>
      </w:r>
      <w:r w:rsidRPr="00B63CD7">
        <w:rPr>
          <w:lang w:val="en-IE"/>
        </w:rPr>
        <w:t>now regarded as synonyms</w:t>
      </w:r>
      <w:r w:rsidRPr="00B63CD7">
        <w:rPr>
          <w:i w:val="0"/>
          <w:lang w:val="en-IE"/>
        </w:rPr>
        <w:t>)</w:t>
      </w:r>
      <w:r w:rsidRPr="00B63CD7">
        <w:rPr>
          <w:lang w:val="en-IE"/>
        </w:rPr>
        <w:t xml:space="preserve">, which causes a chronic </w:t>
      </w:r>
      <w:proofErr w:type="spellStart"/>
      <w:r w:rsidRPr="00B63CD7">
        <w:rPr>
          <w:lang w:val="en-IE"/>
        </w:rPr>
        <w:t>viscero</w:t>
      </w:r>
      <w:proofErr w:type="spellEnd"/>
      <w:r w:rsidRPr="00B63CD7">
        <w:rPr>
          <w:lang w:val="en-IE"/>
        </w:rPr>
        <w:t xml:space="preserve">-cutaneous disease in this host </w:t>
      </w:r>
      <w:r w:rsidRPr="00B63CD7">
        <w:rPr>
          <w:i w:val="0"/>
          <w:lang w:val="en-IE"/>
        </w:rPr>
        <w:t>(</w:t>
      </w:r>
      <w:r w:rsidRPr="00B63CD7">
        <w:rPr>
          <w:lang w:val="en-IE"/>
        </w:rPr>
        <w:t xml:space="preserve">canine leishmaniosis, </w:t>
      </w:r>
      <w:proofErr w:type="spellStart"/>
      <w:r w:rsidRPr="00B63CD7">
        <w:rPr>
          <w:lang w:val="en-IE"/>
        </w:rPr>
        <w:t>CanL</w:t>
      </w:r>
      <w:proofErr w:type="spellEnd"/>
      <w:r w:rsidRPr="00B63CD7">
        <w:rPr>
          <w:i w:val="0"/>
          <w:lang w:val="en-IE"/>
        </w:rPr>
        <w:t>)</w:t>
      </w:r>
      <w:r w:rsidRPr="00B63CD7">
        <w:rPr>
          <w:lang w:val="en-IE"/>
        </w:rPr>
        <w:t>.</w:t>
      </w:r>
      <w:r w:rsidR="00411746" w:rsidRPr="00B63CD7">
        <w:rPr>
          <w:lang w:val="en-IE" w:eastAsia="en-GB"/>
        </w:rPr>
        <w:t xml:space="preserve"> </w:t>
      </w:r>
      <w:r w:rsidR="0095139D" w:rsidRPr="00B63CD7">
        <w:rPr>
          <w:lang w:val="en-IE" w:eastAsia="en-GB"/>
        </w:rPr>
        <w:t xml:space="preserve">Asymptomatic </w:t>
      </w:r>
      <w:r w:rsidR="00411746" w:rsidRPr="00B63CD7">
        <w:rPr>
          <w:lang w:val="en-IE" w:eastAsia="en-GB"/>
        </w:rPr>
        <w:t xml:space="preserve">infection in dogs is </w:t>
      </w:r>
      <w:r w:rsidR="00293228" w:rsidRPr="00B63CD7">
        <w:rPr>
          <w:lang w:val="en-IE" w:eastAsia="en-GB"/>
        </w:rPr>
        <w:t>widespread</w:t>
      </w:r>
      <w:r w:rsidR="00411746" w:rsidRPr="00B63CD7">
        <w:rPr>
          <w:lang w:val="en-IE" w:eastAsia="en-GB"/>
        </w:rPr>
        <w:t xml:space="preserve"> and contributes to maintaining the long-term presence of the parasite in endemic regions.</w:t>
      </w:r>
      <w:r w:rsidR="008B4E03" w:rsidRPr="00B63CD7">
        <w:rPr>
          <w:lang w:val="en-IE" w:eastAsia="en-GB"/>
        </w:rPr>
        <w:t xml:space="preserve"> The clinical appearance</w:t>
      </w:r>
      <w:r w:rsidR="00293228" w:rsidRPr="00B63CD7">
        <w:rPr>
          <w:lang w:val="en-IE" w:eastAsia="en-GB"/>
        </w:rPr>
        <w:t xml:space="preserve"> </w:t>
      </w:r>
      <w:r w:rsidR="008B4E03" w:rsidRPr="00B63CD7">
        <w:rPr>
          <w:lang w:val="en-IE" w:eastAsia="en-GB"/>
        </w:rPr>
        <w:t>and evolution of leishmani</w:t>
      </w:r>
      <w:r w:rsidR="00426986" w:rsidRPr="00B63CD7">
        <w:rPr>
          <w:lang w:val="en-IE" w:eastAsia="en-GB"/>
        </w:rPr>
        <w:t>o</w:t>
      </w:r>
      <w:r w:rsidR="008B4E03" w:rsidRPr="00B63CD7">
        <w:rPr>
          <w:lang w:val="en-IE" w:eastAsia="en-GB"/>
        </w:rPr>
        <w:t>sis is a consequence of complex interactions between the parasite and host immune response. The outcome of infection depends on the ability of host macrophages to effectively destroy the parasite.</w:t>
      </w:r>
    </w:p>
    <w:p w14:paraId="3EDB196F" w14:textId="2769C0E6" w:rsidR="0072368C" w:rsidRPr="00B63CD7" w:rsidRDefault="0072368C" w:rsidP="00950A39">
      <w:pPr>
        <w:pStyle w:val="sumtexte"/>
        <w:rPr>
          <w:lang w:val="en-IE"/>
        </w:rPr>
      </w:pPr>
      <w:r w:rsidRPr="002B403A">
        <w:rPr>
          <w:b/>
          <w:lang w:val="en-IE"/>
        </w:rPr>
        <w:t>Identification of the agent:</w:t>
      </w:r>
      <w:r w:rsidR="00611977" w:rsidRPr="00B63CD7">
        <w:rPr>
          <w:lang w:val="en-IE"/>
        </w:rPr>
        <w:t xml:space="preserve"> </w:t>
      </w:r>
      <w:r w:rsidRPr="00B63CD7">
        <w:rPr>
          <w:lang w:val="en-IE"/>
        </w:rPr>
        <w:t xml:space="preserve">When clinical signs and characteristic lesions are present in affected humans and animals, the demonstration of the parasites in stained smears of splenic, bone marrow and lymph node aspirates, of skin scrapings, and in tissue biopsies, gives a positive diagnosis. If the infection is low grade, detection of parasites is possible only by attempting </w:t>
      </w:r>
      <w:r w:rsidRPr="00B63CD7">
        <w:rPr>
          <w:i w:val="0"/>
          <w:lang w:val="en-IE"/>
        </w:rPr>
        <w:t>in-vitro</w:t>
      </w:r>
      <w:r w:rsidRPr="00B63CD7">
        <w:rPr>
          <w:lang w:val="en-IE"/>
        </w:rPr>
        <w:t xml:space="preserve"> isolation or by polymerase chain reaction </w:t>
      </w:r>
      <w:r w:rsidRPr="00B63CD7">
        <w:rPr>
          <w:i w:val="0"/>
          <w:lang w:val="en-IE"/>
        </w:rPr>
        <w:t>(</w:t>
      </w:r>
      <w:r w:rsidRPr="00B63CD7">
        <w:rPr>
          <w:lang w:val="en-IE"/>
        </w:rPr>
        <w:t>PCR</w:t>
      </w:r>
      <w:r w:rsidRPr="00B63CD7">
        <w:rPr>
          <w:i w:val="0"/>
          <w:lang w:val="en-IE"/>
        </w:rPr>
        <w:t>)</w:t>
      </w:r>
      <w:r w:rsidRPr="00B63CD7">
        <w:rPr>
          <w:lang w:val="en-IE"/>
        </w:rPr>
        <w:t xml:space="preserve">. As there are very few morphological differences among various species, </w:t>
      </w:r>
      <w:r w:rsidR="0086534E" w:rsidRPr="00B63CD7">
        <w:rPr>
          <w:lang w:val="en-IE"/>
        </w:rPr>
        <w:t xml:space="preserve">the identification of </w:t>
      </w:r>
      <w:r w:rsidRPr="00B63CD7">
        <w:rPr>
          <w:lang w:val="en-IE"/>
        </w:rPr>
        <w:t xml:space="preserve">any isolated </w:t>
      </w:r>
      <w:r w:rsidRPr="00B63CD7">
        <w:rPr>
          <w:i w:val="0"/>
          <w:lang w:val="en-IE"/>
        </w:rPr>
        <w:t>Leishmania</w:t>
      </w:r>
      <w:r w:rsidRPr="00B63CD7">
        <w:rPr>
          <w:lang w:val="en-IE"/>
        </w:rPr>
        <w:t xml:space="preserve"> organism </w:t>
      </w:r>
      <w:r w:rsidR="0086534E" w:rsidRPr="00B63CD7">
        <w:rPr>
          <w:lang w:val="en-IE"/>
        </w:rPr>
        <w:t>relies on</w:t>
      </w:r>
      <w:r w:rsidRPr="00B63CD7">
        <w:rPr>
          <w:lang w:val="en-IE"/>
        </w:rPr>
        <w:t xml:space="preserve"> biochemical and/or molecular methods. Several centres throughout the world are presently using isoenzyme and DNA characterisation to identify the agent.</w:t>
      </w:r>
    </w:p>
    <w:p w14:paraId="738B9FCB" w14:textId="3EC3C968" w:rsidR="0072368C" w:rsidRPr="00B63CD7" w:rsidRDefault="0072368C" w:rsidP="00426986">
      <w:pPr>
        <w:pStyle w:val="sumtexte"/>
        <w:rPr>
          <w:lang w:val="en-IE"/>
        </w:rPr>
      </w:pPr>
      <w:r w:rsidRPr="002B403A">
        <w:rPr>
          <w:b/>
          <w:lang w:val="en-IE"/>
        </w:rPr>
        <w:t>Serological tests:</w:t>
      </w:r>
      <w:r w:rsidR="00890ADA" w:rsidRPr="002B403A">
        <w:rPr>
          <w:b/>
          <w:lang w:val="en-IE"/>
        </w:rPr>
        <w:t xml:space="preserve"> </w:t>
      </w:r>
      <w:r w:rsidRPr="00B63CD7">
        <w:rPr>
          <w:lang w:val="en-IE"/>
        </w:rPr>
        <w:t xml:space="preserve">Serology is the preferred method for diagnosis of VL and </w:t>
      </w:r>
      <w:proofErr w:type="spellStart"/>
      <w:r w:rsidRPr="00B63CD7">
        <w:rPr>
          <w:lang w:val="en-IE"/>
        </w:rPr>
        <w:t>CanL</w:t>
      </w:r>
      <w:proofErr w:type="spellEnd"/>
      <w:r w:rsidRPr="00B63CD7">
        <w:rPr>
          <w:lang w:val="en-IE"/>
        </w:rPr>
        <w:t xml:space="preserve">, even during the early stages of the disease. In subclinical forms, seropositive cases are confirmed by parasitological diagnosis or PCR. Serology is of less value for CL and MCL. Of the several serological techniques available, the indirect fluorescent antibody test and the enzyme-linked immunosorbent assay are the most suitable. </w:t>
      </w:r>
      <w:r w:rsidR="00290A53" w:rsidRPr="00B63CD7">
        <w:rPr>
          <w:lang w:val="en-IE"/>
        </w:rPr>
        <w:t xml:space="preserve">Crude antigens for </w:t>
      </w:r>
      <w:proofErr w:type="spellStart"/>
      <w:r w:rsidR="00290A53" w:rsidRPr="00B63CD7">
        <w:rPr>
          <w:lang w:val="en-IE"/>
        </w:rPr>
        <w:t>serodiagnostic</w:t>
      </w:r>
      <w:proofErr w:type="spellEnd"/>
      <w:r w:rsidR="00290A53" w:rsidRPr="00B63CD7">
        <w:rPr>
          <w:lang w:val="en-IE"/>
        </w:rPr>
        <w:t xml:space="preserve"> tests can be prepared in the laboratory from cultured parasites. Tests based on recombinant antigens may also be used and have a high specificity</w:t>
      </w:r>
      <w:r w:rsidR="001C2BCD" w:rsidRPr="00B63CD7">
        <w:rPr>
          <w:lang w:val="en-IE"/>
        </w:rPr>
        <w:t xml:space="preserve"> although can be less sensitive.</w:t>
      </w:r>
    </w:p>
    <w:p w14:paraId="510ADA51" w14:textId="45302DFF" w:rsidR="0072368C" w:rsidRPr="00B63CD7" w:rsidRDefault="0072368C">
      <w:pPr>
        <w:pStyle w:val="sumtexte"/>
        <w:rPr>
          <w:lang w:val="en-IE"/>
        </w:rPr>
      </w:pPr>
      <w:r w:rsidRPr="00B63CD7">
        <w:rPr>
          <w:b/>
          <w:strike/>
          <w:lang w:val="en-IE"/>
        </w:rPr>
        <w:t>Tests for cellular immunity:</w:t>
      </w:r>
      <w:r w:rsidRPr="00B63CD7">
        <w:rPr>
          <w:strike/>
          <w:lang w:val="en-IE"/>
        </w:rPr>
        <w:t xml:space="preserve"> </w:t>
      </w:r>
      <w:r w:rsidR="00FB1877" w:rsidRPr="00B63CD7">
        <w:rPr>
          <w:u w:val="double"/>
          <w:lang w:val="en-IE"/>
        </w:rPr>
        <w:t>The r</w:t>
      </w:r>
      <w:r w:rsidR="00611977" w:rsidRPr="00B63CD7">
        <w:rPr>
          <w:u w:val="double"/>
          <w:lang w:val="en-IE"/>
        </w:rPr>
        <w:t xml:space="preserve">apid immunochromatographic assay is easy to </w:t>
      </w:r>
      <w:r w:rsidR="00E27E70" w:rsidRPr="00B63CD7">
        <w:rPr>
          <w:u w:val="double"/>
          <w:lang w:val="en-IE"/>
        </w:rPr>
        <w:t>carry out</w:t>
      </w:r>
      <w:r w:rsidR="00611977" w:rsidRPr="00B63CD7">
        <w:rPr>
          <w:u w:val="double"/>
          <w:lang w:val="en-IE"/>
        </w:rPr>
        <w:t xml:space="preserve"> and can be performed in</w:t>
      </w:r>
      <w:r w:rsidR="00FC44D9" w:rsidRPr="00811325">
        <w:rPr>
          <w:lang w:val="en-IE"/>
        </w:rPr>
        <w:t xml:space="preserve"> </w:t>
      </w:r>
      <w:r w:rsidR="00611977" w:rsidRPr="00681A0E">
        <w:rPr>
          <w:strike/>
          <w:highlight w:val="yellow"/>
          <w:lang w:val="en-IE"/>
        </w:rPr>
        <w:t>outpatient facilities</w:t>
      </w:r>
      <w:r w:rsidR="00681A0E" w:rsidRPr="00681A0E">
        <w:rPr>
          <w:strike/>
          <w:highlight w:val="yellow"/>
          <w:lang w:val="en-IE"/>
        </w:rPr>
        <w:t xml:space="preserve"> </w:t>
      </w:r>
      <w:r w:rsidR="00633A67" w:rsidRPr="00681A0E">
        <w:rPr>
          <w:highlight w:val="yellow"/>
          <w:u w:val="double"/>
          <w:lang w:val="en-IE"/>
        </w:rPr>
        <w:t>veterinary clinics</w:t>
      </w:r>
      <w:r w:rsidR="00611977" w:rsidRPr="00B63CD7">
        <w:rPr>
          <w:u w:val="double"/>
          <w:lang w:val="en-IE"/>
        </w:rPr>
        <w:t>, but has lower diagnostic efficiency than the</w:t>
      </w:r>
      <w:r w:rsidR="004A3659" w:rsidRPr="004A3659">
        <w:rPr>
          <w:u w:val="double"/>
          <w:lang w:val="en-IE"/>
        </w:rPr>
        <w:t xml:space="preserve"> </w:t>
      </w:r>
      <w:r w:rsidR="004A3659" w:rsidRPr="00B63CD7">
        <w:rPr>
          <w:u w:val="double"/>
          <w:lang w:val="en-IE"/>
        </w:rPr>
        <w:t xml:space="preserve">indirect fluorescent antibody test </w:t>
      </w:r>
      <w:r w:rsidR="004A3659" w:rsidRPr="00B63CD7">
        <w:rPr>
          <w:i w:val="0"/>
          <w:u w:val="double"/>
          <w:lang w:val="en-IE"/>
        </w:rPr>
        <w:t>(</w:t>
      </w:r>
      <w:r w:rsidR="004A3659" w:rsidRPr="00B63CD7">
        <w:rPr>
          <w:u w:val="double"/>
          <w:lang w:val="en-IE"/>
        </w:rPr>
        <w:t>IFAT</w:t>
      </w:r>
      <w:r w:rsidR="004A3659" w:rsidRPr="00B63CD7">
        <w:rPr>
          <w:i w:val="0"/>
          <w:u w:val="double"/>
          <w:lang w:val="en-IE"/>
        </w:rPr>
        <w:t>)</w:t>
      </w:r>
      <w:r w:rsidR="00611977" w:rsidRPr="00B63CD7">
        <w:rPr>
          <w:u w:val="double"/>
          <w:lang w:val="en-IE"/>
        </w:rPr>
        <w:t xml:space="preserve"> </w:t>
      </w:r>
      <w:r w:rsidR="004A3659" w:rsidRPr="004A3659">
        <w:rPr>
          <w:u w:val="double"/>
          <w:lang w:val="en-IE"/>
        </w:rPr>
        <w:t>and</w:t>
      </w:r>
      <w:r w:rsidR="004A3659" w:rsidRPr="00B63CD7">
        <w:rPr>
          <w:u w:val="double"/>
          <w:lang w:val="en-IE"/>
        </w:rPr>
        <w:t xml:space="preserve"> </w:t>
      </w:r>
      <w:r w:rsidR="00E27E70" w:rsidRPr="00B63CD7">
        <w:rPr>
          <w:u w:val="double"/>
          <w:lang w:val="en-IE"/>
        </w:rPr>
        <w:t xml:space="preserve">enzyme-linked immunosorbent assay </w:t>
      </w:r>
      <w:r w:rsidR="00E27E70" w:rsidRPr="00B63CD7">
        <w:rPr>
          <w:i w:val="0"/>
          <w:u w:val="double"/>
          <w:lang w:val="en-IE"/>
        </w:rPr>
        <w:t>(</w:t>
      </w:r>
      <w:r w:rsidR="00E27E70" w:rsidRPr="00B63CD7">
        <w:rPr>
          <w:u w:val="double"/>
          <w:lang w:val="en-IE"/>
        </w:rPr>
        <w:t>ELISA</w:t>
      </w:r>
      <w:r w:rsidR="00E27E70" w:rsidRPr="00B63CD7">
        <w:rPr>
          <w:i w:val="0"/>
          <w:u w:val="double"/>
          <w:lang w:val="en-IE"/>
        </w:rPr>
        <w:t>)</w:t>
      </w:r>
      <w:r w:rsidR="00611977" w:rsidRPr="00B63CD7">
        <w:rPr>
          <w:u w:val="double"/>
          <w:lang w:val="en-IE"/>
        </w:rPr>
        <w:t>.</w:t>
      </w:r>
      <w:r w:rsidR="00890ADA" w:rsidRPr="00B63CD7">
        <w:rPr>
          <w:lang w:val="en-IE"/>
        </w:rPr>
        <w:t xml:space="preserve"> </w:t>
      </w:r>
      <w:r w:rsidRPr="00BC1057">
        <w:rPr>
          <w:strike/>
          <w:lang w:val="en-IE"/>
        </w:rPr>
        <w:t xml:space="preserve">The </w:t>
      </w:r>
      <w:proofErr w:type="spellStart"/>
      <w:r w:rsidRPr="00BC1057">
        <w:rPr>
          <w:strike/>
          <w:lang w:val="en-IE"/>
        </w:rPr>
        <w:t>leishmanin</w:t>
      </w:r>
      <w:proofErr w:type="spellEnd"/>
      <w:r w:rsidRPr="00BC1057">
        <w:rPr>
          <w:strike/>
          <w:lang w:val="en-IE"/>
        </w:rPr>
        <w:t xml:space="preserve"> skin test (LST) is useful for determining the distribution of human infections, distinguishing immune from nonimmune cases. The test is positive in CL, MCL and cured VL, but negative in active VL. It has no value for diagnosis of </w:t>
      </w:r>
      <w:proofErr w:type="spellStart"/>
      <w:r w:rsidRPr="00BC1057">
        <w:rPr>
          <w:strike/>
          <w:lang w:val="en-IE"/>
        </w:rPr>
        <w:t>CanL</w:t>
      </w:r>
      <w:proofErr w:type="spellEnd"/>
      <w:r w:rsidRPr="00BC1057">
        <w:rPr>
          <w:strike/>
          <w:lang w:val="en-IE"/>
        </w:rPr>
        <w:t xml:space="preserve">. </w:t>
      </w:r>
      <w:r w:rsidR="00815B00" w:rsidRPr="00BC1057">
        <w:rPr>
          <w:strike/>
          <w:lang w:val="en-IE"/>
        </w:rPr>
        <w:t xml:space="preserve">Recent tests detecting cytokines secreted by leukocytes in response to </w:t>
      </w:r>
      <w:r w:rsidR="00815B00" w:rsidRPr="00BC1057">
        <w:rPr>
          <w:i w:val="0"/>
          <w:strike/>
          <w:lang w:val="en-IE"/>
        </w:rPr>
        <w:t>Leishmania</w:t>
      </w:r>
      <w:r w:rsidR="00815B00" w:rsidRPr="00BC1057">
        <w:rPr>
          <w:strike/>
          <w:lang w:val="en-IE"/>
        </w:rPr>
        <w:t xml:space="preserve"> antigen stimulation</w:t>
      </w:r>
      <w:r w:rsidR="00F1476F" w:rsidRPr="00BC1057">
        <w:rPr>
          <w:strike/>
          <w:lang w:val="en-IE"/>
        </w:rPr>
        <w:t xml:space="preserve"> </w:t>
      </w:r>
      <w:r w:rsidRPr="00BC1057">
        <w:rPr>
          <w:strike/>
          <w:lang w:val="en-IE"/>
        </w:rPr>
        <w:t>showed lower sensitivity in cured CL patients compared with LST</w:t>
      </w:r>
      <w:r w:rsidRPr="00B63CD7">
        <w:rPr>
          <w:lang w:val="en-IE"/>
        </w:rPr>
        <w:t>.</w:t>
      </w:r>
    </w:p>
    <w:p w14:paraId="425B60D1" w14:textId="26928D90" w:rsidR="00EE01EE" w:rsidRPr="00B63CD7" w:rsidRDefault="0072368C" w:rsidP="008F3CB3">
      <w:pPr>
        <w:pStyle w:val="sumtextelastpara"/>
        <w:rPr>
          <w:lang w:val="en-IE"/>
        </w:rPr>
      </w:pPr>
      <w:r w:rsidRPr="00B63CD7">
        <w:rPr>
          <w:b/>
          <w:lang w:val="en-IE"/>
        </w:rPr>
        <w:t xml:space="preserve">Requirements for vaccines </w:t>
      </w:r>
      <w:r w:rsidRPr="00BC1057">
        <w:rPr>
          <w:b/>
          <w:strike/>
          <w:lang w:val="en-IE"/>
        </w:rPr>
        <w:t>and diagnostic biologicals</w:t>
      </w:r>
      <w:r w:rsidRPr="00B63CD7">
        <w:rPr>
          <w:b/>
          <w:lang w:val="en-IE"/>
        </w:rPr>
        <w:t>:</w:t>
      </w:r>
      <w:r w:rsidRPr="00B63CD7">
        <w:rPr>
          <w:lang w:val="en-IE"/>
        </w:rPr>
        <w:t xml:space="preserve"> There is no effective vaccine available worldwide at present for use in dogs or humans. A number of vaccines for use in animals are under evaluation</w:t>
      </w:r>
      <w:r w:rsidR="0086534E" w:rsidRPr="00B63CD7">
        <w:rPr>
          <w:lang w:val="en-IE"/>
        </w:rPr>
        <w:t xml:space="preserve">, and </w:t>
      </w:r>
      <w:r w:rsidR="00EC27CF" w:rsidRPr="00B63CD7">
        <w:rPr>
          <w:strike/>
          <w:lang w:val="en-IE"/>
        </w:rPr>
        <w:t>three</w:t>
      </w:r>
      <w:r w:rsidR="00890ADA" w:rsidRPr="00B63CD7">
        <w:rPr>
          <w:strike/>
          <w:lang w:val="en-IE"/>
        </w:rPr>
        <w:t xml:space="preserve"> </w:t>
      </w:r>
      <w:r w:rsidR="00611977" w:rsidRPr="00B63CD7">
        <w:rPr>
          <w:u w:val="double"/>
          <w:lang w:val="en-IE"/>
        </w:rPr>
        <w:t>four</w:t>
      </w:r>
      <w:r w:rsidR="00611977" w:rsidRPr="00B63CD7">
        <w:rPr>
          <w:lang w:val="en-IE"/>
        </w:rPr>
        <w:t xml:space="preserve"> </w:t>
      </w:r>
      <w:r w:rsidR="00EC27CF" w:rsidRPr="00B63CD7">
        <w:rPr>
          <w:lang w:val="en-IE"/>
        </w:rPr>
        <w:t xml:space="preserve">have </w:t>
      </w:r>
      <w:r w:rsidR="0086534E" w:rsidRPr="00B63CD7">
        <w:rPr>
          <w:lang w:val="en-IE"/>
        </w:rPr>
        <w:t>been auth</w:t>
      </w:r>
      <w:r w:rsidR="00C73DDC" w:rsidRPr="00B63CD7">
        <w:rPr>
          <w:lang w:val="en-IE"/>
        </w:rPr>
        <w:t>o</w:t>
      </w:r>
      <w:r w:rsidR="0086534E" w:rsidRPr="00B63CD7">
        <w:rPr>
          <w:lang w:val="en-IE"/>
        </w:rPr>
        <w:t>rised for use in dogs</w:t>
      </w:r>
      <w:r w:rsidR="00F1476F" w:rsidRPr="00B63CD7">
        <w:rPr>
          <w:lang w:val="en-IE"/>
        </w:rPr>
        <w:t xml:space="preserve"> </w:t>
      </w:r>
      <w:r w:rsidR="00F1476F" w:rsidRPr="00B63CD7">
        <w:rPr>
          <w:i w:val="0"/>
          <w:lang w:val="en-IE"/>
        </w:rPr>
        <w:t>(</w:t>
      </w:r>
      <w:r w:rsidR="00F1476F" w:rsidRPr="00B63CD7">
        <w:rPr>
          <w:lang w:val="en-IE"/>
        </w:rPr>
        <w:t>two</w:t>
      </w:r>
      <w:r w:rsidR="00F1476F" w:rsidRPr="00B63CD7">
        <w:rPr>
          <w:i w:val="0"/>
          <w:lang w:val="en-IE"/>
        </w:rPr>
        <w:t xml:space="preserve"> </w:t>
      </w:r>
      <w:r w:rsidR="00F1476F" w:rsidRPr="00B63CD7">
        <w:rPr>
          <w:lang w:val="en-IE"/>
        </w:rPr>
        <w:t xml:space="preserve">in Brazil and </w:t>
      </w:r>
      <w:r w:rsidR="00F1476F" w:rsidRPr="00B63CD7">
        <w:rPr>
          <w:strike/>
          <w:lang w:val="en-IE"/>
        </w:rPr>
        <w:t>one</w:t>
      </w:r>
      <w:r w:rsidR="00890ADA" w:rsidRPr="00B63CD7">
        <w:rPr>
          <w:strike/>
          <w:lang w:val="en-IE"/>
        </w:rPr>
        <w:t xml:space="preserve"> </w:t>
      </w:r>
      <w:r w:rsidR="00611977" w:rsidRPr="00B63CD7">
        <w:rPr>
          <w:u w:val="double"/>
          <w:lang w:val="en-IE"/>
        </w:rPr>
        <w:t>two</w:t>
      </w:r>
      <w:r w:rsidR="00611977" w:rsidRPr="00B63CD7">
        <w:rPr>
          <w:lang w:val="en-IE"/>
        </w:rPr>
        <w:t xml:space="preserve"> </w:t>
      </w:r>
      <w:r w:rsidR="00F1476F" w:rsidRPr="00B63CD7">
        <w:rPr>
          <w:lang w:val="en-IE"/>
        </w:rPr>
        <w:t>in Europe</w:t>
      </w:r>
      <w:r w:rsidR="00F1476F" w:rsidRPr="00B63CD7">
        <w:rPr>
          <w:i w:val="0"/>
          <w:lang w:val="en-IE"/>
        </w:rPr>
        <w:t>)</w:t>
      </w:r>
      <w:r w:rsidRPr="00B63CD7">
        <w:rPr>
          <w:lang w:val="en-IE"/>
        </w:rPr>
        <w:t xml:space="preserve">. </w:t>
      </w:r>
      <w:r w:rsidR="0086534E" w:rsidRPr="00B63CD7">
        <w:rPr>
          <w:lang w:val="en-IE"/>
        </w:rPr>
        <w:t xml:space="preserve">Beyond other issues to be evaluated, the use of these vaccines is posing present and future </w:t>
      </w:r>
      <w:r w:rsidR="0086534E" w:rsidRPr="00B63CD7">
        <w:rPr>
          <w:lang w:val="en-IE"/>
        </w:rPr>
        <w:lastRenderedPageBreak/>
        <w:t>challenges to the fields of diagnosis, epidemiology and surveillance of the parasite, especially in countries where the parasite does not occur.</w:t>
      </w:r>
      <w:r w:rsidR="00950A39" w:rsidRPr="00B63CD7">
        <w:rPr>
          <w:lang w:val="en-IE"/>
        </w:rPr>
        <w:t xml:space="preserve"> </w:t>
      </w:r>
      <w:proofErr w:type="spellStart"/>
      <w:r w:rsidRPr="00B63CD7">
        <w:rPr>
          <w:lang w:val="en-IE"/>
        </w:rPr>
        <w:t>Leishmanin</w:t>
      </w:r>
      <w:proofErr w:type="spellEnd"/>
      <w:r w:rsidRPr="00B63CD7">
        <w:rPr>
          <w:lang w:val="en-IE"/>
        </w:rPr>
        <w:t xml:space="preserve"> is no longer available worldwide and lacks standardisation.</w:t>
      </w:r>
    </w:p>
    <w:p w14:paraId="7463A789" w14:textId="77777777" w:rsidR="0072368C" w:rsidRPr="00B63CD7" w:rsidRDefault="0072368C" w:rsidP="00A14FC8">
      <w:pPr>
        <w:pStyle w:val="A0"/>
        <w:rPr>
          <w:lang w:val="en-IE"/>
        </w:rPr>
      </w:pPr>
      <w:r w:rsidRPr="00B63CD7">
        <w:rPr>
          <w:lang w:val="en-IE"/>
        </w:rPr>
        <w:t>A.  introduction</w:t>
      </w:r>
    </w:p>
    <w:p w14:paraId="2E1F1F91" w14:textId="28CCD797" w:rsidR="00833F22" w:rsidRDefault="0072368C" w:rsidP="0045191D">
      <w:pPr>
        <w:pStyle w:val="paraA0"/>
        <w:rPr>
          <w:lang w:val="en-IE"/>
        </w:rPr>
      </w:pPr>
      <w:r w:rsidRPr="002B403A">
        <w:rPr>
          <w:b/>
          <w:strike/>
          <w:lang w:val="en-IE"/>
        </w:rPr>
        <w:t xml:space="preserve">Definition </w:t>
      </w:r>
      <w:r w:rsidR="00B635BA" w:rsidRPr="002B403A">
        <w:rPr>
          <w:b/>
          <w:u w:val="double"/>
          <w:lang w:val="en-IE"/>
        </w:rPr>
        <w:t>Description</w:t>
      </w:r>
      <w:r w:rsidR="00B635BA" w:rsidRPr="00B63CD7">
        <w:rPr>
          <w:b/>
          <w:lang w:val="en-IE"/>
        </w:rPr>
        <w:t xml:space="preserve"> </w:t>
      </w:r>
      <w:r w:rsidRPr="00B63CD7">
        <w:rPr>
          <w:b/>
          <w:lang w:val="en-IE"/>
        </w:rPr>
        <w:t>of the disease:</w:t>
      </w:r>
      <w:r w:rsidRPr="00B63CD7">
        <w:rPr>
          <w:lang w:val="en-IE"/>
        </w:rPr>
        <w:t xml:space="preserve"> Leishmaniosis comprises a variety of syndromes caused by members of the protozoan parasite </w:t>
      </w:r>
      <w:r w:rsidRPr="00B63CD7">
        <w:rPr>
          <w:i/>
          <w:lang w:val="en-IE"/>
        </w:rPr>
        <w:t xml:space="preserve">Leishmania </w:t>
      </w:r>
      <w:r w:rsidRPr="00B63CD7">
        <w:rPr>
          <w:lang w:val="en-IE"/>
        </w:rPr>
        <w:t>(</w:t>
      </w:r>
      <w:proofErr w:type="spellStart"/>
      <w:r w:rsidRPr="00B63CD7">
        <w:rPr>
          <w:lang w:val="en-IE"/>
        </w:rPr>
        <w:t>Kinetoplastida</w:t>
      </w:r>
      <w:proofErr w:type="spellEnd"/>
      <w:r w:rsidRPr="00B63CD7">
        <w:rPr>
          <w:lang w:val="en-IE"/>
        </w:rPr>
        <w:t xml:space="preserve">: </w:t>
      </w:r>
      <w:proofErr w:type="spellStart"/>
      <w:r w:rsidRPr="00B63CD7">
        <w:rPr>
          <w:lang w:val="en-IE"/>
        </w:rPr>
        <w:t>Trypan</w:t>
      </w:r>
      <w:r w:rsidR="00EC27CF" w:rsidRPr="00B63CD7">
        <w:rPr>
          <w:lang w:val="en-IE"/>
        </w:rPr>
        <w:t>o</w:t>
      </w:r>
      <w:r w:rsidRPr="00B63CD7">
        <w:rPr>
          <w:lang w:val="en-IE"/>
        </w:rPr>
        <w:t>somatidae</w:t>
      </w:r>
      <w:proofErr w:type="spellEnd"/>
      <w:r w:rsidRPr="00B63CD7">
        <w:rPr>
          <w:lang w:val="en-IE"/>
        </w:rPr>
        <w:t>), which are transmitted to mammal hosts by the bit</w:t>
      </w:r>
      <w:r w:rsidR="00F1476F" w:rsidRPr="00B63CD7">
        <w:rPr>
          <w:lang w:val="en-IE"/>
        </w:rPr>
        <w:t>e of infected phlebotomine sand</w:t>
      </w:r>
      <w:r w:rsidR="002378A5" w:rsidRPr="00B63CD7">
        <w:rPr>
          <w:lang w:val="en-IE"/>
        </w:rPr>
        <w:t xml:space="preserve"> </w:t>
      </w:r>
      <w:r w:rsidRPr="00B63CD7">
        <w:rPr>
          <w:lang w:val="en-IE"/>
        </w:rPr>
        <w:t xml:space="preserve">flies belonging to the genera </w:t>
      </w:r>
      <w:proofErr w:type="spellStart"/>
      <w:r w:rsidRPr="00B63CD7">
        <w:rPr>
          <w:i/>
          <w:lang w:val="en-IE"/>
        </w:rPr>
        <w:t>Phlebotomus</w:t>
      </w:r>
      <w:proofErr w:type="spellEnd"/>
      <w:r w:rsidRPr="00B63CD7">
        <w:rPr>
          <w:i/>
          <w:lang w:val="en-IE"/>
        </w:rPr>
        <w:t xml:space="preserve"> </w:t>
      </w:r>
      <w:r w:rsidRPr="00B63CD7">
        <w:rPr>
          <w:lang w:val="en-IE"/>
        </w:rPr>
        <w:t>(</w:t>
      </w:r>
      <w:r w:rsidRPr="00811325">
        <w:rPr>
          <w:lang w:val="en-IE"/>
        </w:rPr>
        <w:t>Old World)</w:t>
      </w:r>
      <w:r w:rsidRPr="00811325">
        <w:rPr>
          <w:szCs w:val="18"/>
          <w:vertAlign w:val="superscript"/>
          <w:lang w:val="en-IE"/>
        </w:rPr>
        <w:footnoteReference w:id="2"/>
      </w:r>
      <w:r w:rsidRPr="00B63CD7">
        <w:rPr>
          <w:lang w:val="en-IE"/>
        </w:rPr>
        <w:t xml:space="preserve"> and </w:t>
      </w:r>
      <w:r w:rsidRPr="00B63CD7">
        <w:rPr>
          <w:i/>
          <w:lang w:val="en-IE"/>
        </w:rPr>
        <w:t>Lutzomyia</w:t>
      </w:r>
      <w:r w:rsidRPr="00B63CD7">
        <w:rPr>
          <w:lang w:val="en-IE"/>
        </w:rPr>
        <w:t xml:space="preserve"> (</w:t>
      </w:r>
      <w:r w:rsidRPr="00811325">
        <w:rPr>
          <w:lang w:val="en-IE"/>
        </w:rPr>
        <w:t>New World</w:t>
      </w:r>
      <w:r w:rsidRPr="00B63CD7">
        <w:rPr>
          <w:lang w:val="en-IE"/>
        </w:rPr>
        <w:t>). The disease results from the multiplication of amastigote forms in macrophages of the reticuloendothelial system.</w:t>
      </w:r>
      <w:r w:rsidR="00833F22" w:rsidRPr="00B63CD7">
        <w:rPr>
          <w:rFonts w:cs="Arial"/>
          <w:szCs w:val="18"/>
          <w:lang w:val="en-IE" w:eastAsia="en-GB"/>
        </w:rPr>
        <w:t xml:space="preserve"> </w:t>
      </w:r>
      <w:r w:rsidR="00337F63" w:rsidRPr="00B63CD7">
        <w:rPr>
          <w:rFonts w:cs="Arial"/>
          <w:szCs w:val="18"/>
          <w:u w:val="double"/>
          <w:lang w:val="en-IE" w:eastAsia="en-GB"/>
        </w:rPr>
        <w:t>The epidemiology and clinical manifestations of the diseases are largely diver</w:t>
      </w:r>
      <w:r w:rsidR="001D7751" w:rsidRPr="00B63CD7">
        <w:rPr>
          <w:rFonts w:cs="Arial"/>
          <w:szCs w:val="18"/>
          <w:u w:val="double"/>
          <w:lang w:val="en-IE" w:eastAsia="en-GB"/>
        </w:rPr>
        <w:t>se, being usually grouped into two</w:t>
      </w:r>
      <w:r w:rsidR="00337F63" w:rsidRPr="00B63CD7">
        <w:rPr>
          <w:rFonts w:cs="Arial"/>
          <w:szCs w:val="18"/>
          <w:u w:val="double"/>
          <w:lang w:val="en-IE" w:eastAsia="en-GB"/>
        </w:rPr>
        <w:t xml:space="preserve"> main entities: zoonotic </w:t>
      </w:r>
      <w:proofErr w:type="spellStart"/>
      <w:r w:rsidR="00337F63" w:rsidRPr="00B63CD7">
        <w:rPr>
          <w:rFonts w:cs="Arial"/>
          <w:szCs w:val="18"/>
          <w:u w:val="double"/>
          <w:lang w:val="en-IE" w:eastAsia="en-GB"/>
        </w:rPr>
        <w:t>leishmani</w:t>
      </w:r>
      <w:r w:rsidR="00E27E70" w:rsidRPr="00B63CD7">
        <w:rPr>
          <w:rFonts w:cs="Arial"/>
          <w:szCs w:val="18"/>
          <w:u w:val="double"/>
          <w:lang w:val="en-IE" w:eastAsia="en-GB"/>
        </w:rPr>
        <w:t>o</w:t>
      </w:r>
      <w:r w:rsidR="00337F63" w:rsidRPr="00B63CD7">
        <w:rPr>
          <w:rFonts w:cs="Arial"/>
          <w:szCs w:val="18"/>
          <w:u w:val="double"/>
          <w:lang w:val="en-IE" w:eastAsia="en-GB"/>
        </w:rPr>
        <w:t>ses</w:t>
      </w:r>
      <w:proofErr w:type="spellEnd"/>
      <w:r w:rsidR="00337F63" w:rsidRPr="00B63CD7">
        <w:rPr>
          <w:rFonts w:cs="Arial"/>
          <w:szCs w:val="18"/>
          <w:u w:val="double"/>
          <w:lang w:val="en-IE" w:eastAsia="en-GB"/>
        </w:rPr>
        <w:t xml:space="preserve">, where domestic or wild animal reservoirs are involved in the transmission cycle and humans play a role </w:t>
      </w:r>
      <w:r w:rsidR="00E27E70" w:rsidRPr="00B63CD7">
        <w:rPr>
          <w:rFonts w:cs="Arial"/>
          <w:szCs w:val="18"/>
          <w:u w:val="double"/>
          <w:lang w:val="en-IE" w:eastAsia="en-GB"/>
        </w:rPr>
        <w:t>as</w:t>
      </w:r>
      <w:r w:rsidR="00337F63" w:rsidRPr="00B63CD7">
        <w:rPr>
          <w:rFonts w:cs="Arial"/>
          <w:szCs w:val="18"/>
          <w:u w:val="double"/>
          <w:lang w:val="en-IE" w:eastAsia="en-GB"/>
        </w:rPr>
        <w:t xml:space="preserve"> an accidental host, and anthroponotic </w:t>
      </w:r>
      <w:proofErr w:type="spellStart"/>
      <w:r w:rsidR="00337F63" w:rsidRPr="00B63CD7">
        <w:rPr>
          <w:rFonts w:cs="Arial"/>
          <w:szCs w:val="18"/>
          <w:u w:val="double"/>
          <w:lang w:val="en-IE" w:eastAsia="en-GB"/>
        </w:rPr>
        <w:t>leishmani</w:t>
      </w:r>
      <w:r w:rsidR="00E27E70" w:rsidRPr="00B63CD7">
        <w:rPr>
          <w:rFonts w:cs="Arial"/>
          <w:szCs w:val="18"/>
          <w:u w:val="double"/>
          <w:lang w:val="en-IE" w:eastAsia="en-GB"/>
        </w:rPr>
        <w:t>o</w:t>
      </w:r>
      <w:r w:rsidR="00337F63" w:rsidRPr="00B63CD7">
        <w:rPr>
          <w:rFonts w:cs="Arial"/>
          <w:szCs w:val="18"/>
          <w:u w:val="double"/>
          <w:lang w:val="en-IE" w:eastAsia="en-GB"/>
        </w:rPr>
        <w:t>ses</w:t>
      </w:r>
      <w:proofErr w:type="spellEnd"/>
      <w:r w:rsidR="00337F63" w:rsidRPr="00B63CD7">
        <w:rPr>
          <w:rFonts w:cs="Arial"/>
          <w:szCs w:val="18"/>
          <w:u w:val="double"/>
          <w:lang w:val="en-IE" w:eastAsia="en-GB"/>
        </w:rPr>
        <w:t xml:space="preserve">, where </w:t>
      </w:r>
      <w:r w:rsidR="00E27E70" w:rsidRPr="00B63CD7">
        <w:rPr>
          <w:rFonts w:cs="Arial"/>
          <w:szCs w:val="18"/>
          <w:u w:val="double"/>
          <w:lang w:val="en-IE" w:eastAsia="en-GB"/>
        </w:rPr>
        <w:t>humans are</w:t>
      </w:r>
      <w:r w:rsidR="00337F63" w:rsidRPr="00B63CD7">
        <w:rPr>
          <w:rFonts w:cs="Arial"/>
          <w:szCs w:val="18"/>
          <w:u w:val="double"/>
          <w:lang w:val="en-IE" w:eastAsia="en-GB"/>
        </w:rPr>
        <w:t xml:space="preserve"> the sole reservoir and source of </w:t>
      </w:r>
      <w:r w:rsidR="00E27E70" w:rsidRPr="00B63CD7">
        <w:rPr>
          <w:rFonts w:cs="Arial"/>
          <w:szCs w:val="18"/>
          <w:u w:val="double"/>
          <w:lang w:val="en-IE" w:eastAsia="en-GB"/>
        </w:rPr>
        <w:t xml:space="preserve">the </w:t>
      </w:r>
      <w:r w:rsidR="00337F63" w:rsidRPr="00B63CD7">
        <w:rPr>
          <w:rFonts w:cs="Arial"/>
          <w:szCs w:val="18"/>
          <w:u w:val="double"/>
          <w:lang w:val="en-IE" w:eastAsia="en-GB"/>
        </w:rPr>
        <w:t xml:space="preserve">vector’s </w:t>
      </w:r>
      <w:r w:rsidR="00337F63" w:rsidRPr="004A3659">
        <w:rPr>
          <w:rFonts w:cs="Arial"/>
          <w:szCs w:val="18"/>
          <w:u w:val="double"/>
          <w:lang w:val="en-IE" w:eastAsia="en-GB"/>
        </w:rPr>
        <w:t>infection (</w:t>
      </w:r>
      <w:proofErr w:type="spellStart"/>
      <w:r w:rsidR="00337F63" w:rsidRPr="004A3659">
        <w:rPr>
          <w:rFonts w:cs="Arial"/>
          <w:szCs w:val="18"/>
          <w:u w:val="double"/>
          <w:lang w:val="en-IE" w:eastAsia="en-GB"/>
        </w:rPr>
        <w:t>Esch</w:t>
      </w:r>
      <w:proofErr w:type="spellEnd"/>
      <w:r w:rsidR="0015496C" w:rsidRPr="004A3659">
        <w:rPr>
          <w:rFonts w:cs="Arial"/>
          <w:szCs w:val="18"/>
          <w:u w:val="double"/>
          <w:lang w:val="en-IE" w:eastAsia="en-GB"/>
        </w:rPr>
        <w:t xml:space="preserve"> &amp; </w:t>
      </w:r>
      <w:r w:rsidR="0015496C" w:rsidRPr="004A3659">
        <w:rPr>
          <w:u w:val="double"/>
          <w:lang w:val="en-IE"/>
        </w:rPr>
        <w:t>Petersen</w:t>
      </w:r>
      <w:r w:rsidR="00337F63" w:rsidRPr="004A3659">
        <w:rPr>
          <w:rFonts w:cs="Arial"/>
          <w:i/>
          <w:szCs w:val="18"/>
          <w:u w:val="double"/>
          <w:lang w:val="en-IE" w:eastAsia="en-GB"/>
        </w:rPr>
        <w:t>,</w:t>
      </w:r>
      <w:r w:rsidR="00337F63" w:rsidRPr="004A3659">
        <w:rPr>
          <w:rFonts w:cs="Arial"/>
          <w:szCs w:val="18"/>
          <w:u w:val="double"/>
          <w:lang w:val="en-IE" w:eastAsia="en-GB"/>
        </w:rPr>
        <w:t xml:space="preserve"> 2013).</w:t>
      </w:r>
      <w:r w:rsidR="00890ADA" w:rsidRPr="004A3659">
        <w:rPr>
          <w:rFonts w:cs="Arial"/>
          <w:szCs w:val="18"/>
          <w:lang w:val="en-IE" w:eastAsia="en-GB"/>
        </w:rPr>
        <w:t xml:space="preserve"> </w:t>
      </w:r>
      <w:r w:rsidR="00833F22" w:rsidRPr="004A3659">
        <w:rPr>
          <w:rFonts w:cs="Arial"/>
          <w:szCs w:val="18"/>
          <w:lang w:val="en-IE" w:eastAsia="en-GB"/>
        </w:rPr>
        <w:t>T</w:t>
      </w:r>
      <w:r w:rsidR="007C3D71" w:rsidRPr="004A3659">
        <w:rPr>
          <w:rFonts w:cs="Arial"/>
          <w:szCs w:val="18"/>
          <w:lang w:val="en-IE" w:eastAsia="en-GB"/>
        </w:rPr>
        <w:t xml:space="preserve"> </w:t>
      </w:r>
      <w:r w:rsidR="00833F22" w:rsidRPr="004A3659">
        <w:rPr>
          <w:rFonts w:cs="Arial"/>
          <w:szCs w:val="18"/>
          <w:lang w:val="en-IE" w:eastAsia="en-GB"/>
        </w:rPr>
        <w:t>lymphocytes and cytokines</w:t>
      </w:r>
      <w:r w:rsidR="00EC27CF" w:rsidRPr="004A3659">
        <w:rPr>
          <w:rFonts w:cs="Arial"/>
          <w:szCs w:val="18"/>
          <w:lang w:val="en-IE" w:eastAsia="en-GB"/>
        </w:rPr>
        <w:t xml:space="preserve">, </w:t>
      </w:r>
      <w:r w:rsidR="00833F22" w:rsidRPr="004A3659">
        <w:rPr>
          <w:rFonts w:cs="Arial"/>
          <w:szCs w:val="18"/>
          <w:lang w:val="en-IE" w:eastAsia="en-GB"/>
        </w:rPr>
        <w:t>play a crucial role in</w:t>
      </w:r>
      <w:r w:rsidR="007C3D71" w:rsidRPr="004A3659">
        <w:rPr>
          <w:rFonts w:cs="Arial"/>
          <w:szCs w:val="18"/>
          <w:lang w:val="en-IE" w:eastAsia="en-GB"/>
        </w:rPr>
        <w:t xml:space="preserve"> </w:t>
      </w:r>
      <w:r w:rsidR="00833F22" w:rsidRPr="004A3659">
        <w:rPr>
          <w:rFonts w:cs="Arial"/>
          <w:szCs w:val="18"/>
          <w:lang w:val="en-IE" w:eastAsia="en-GB"/>
        </w:rPr>
        <w:t>determining whether infection evolve</w:t>
      </w:r>
      <w:r w:rsidR="00FC5BC5" w:rsidRPr="004A3659">
        <w:rPr>
          <w:rFonts w:cs="Arial"/>
          <w:szCs w:val="18"/>
          <w:lang w:val="en-IE" w:eastAsia="en-GB"/>
        </w:rPr>
        <w:t>s</w:t>
      </w:r>
      <w:r w:rsidR="00833F22" w:rsidRPr="004A3659">
        <w:rPr>
          <w:rFonts w:cs="Arial"/>
          <w:szCs w:val="18"/>
          <w:lang w:val="en-IE" w:eastAsia="en-GB"/>
        </w:rPr>
        <w:t xml:space="preserve"> toward a protective</w:t>
      </w:r>
      <w:r w:rsidR="007C3D71" w:rsidRPr="004A3659">
        <w:rPr>
          <w:rFonts w:cs="Arial"/>
          <w:szCs w:val="18"/>
          <w:lang w:val="en-IE" w:eastAsia="en-GB"/>
        </w:rPr>
        <w:t xml:space="preserve"> </w:t>
      </w:r>
      <w:r w:rsidR="00833F22" w:rsidRPr="004A3659">
        <w:rPr>
          <w:rFonts w:cs="Arial"/>
          <w:szCs w:val="18"/>
          <w:lang w:val="en-IE" w:eastAsia="en-GB"/>
        </w:rPr>
        <w:t>immun</w:t>
      </w:r>
      <w:r w:rsidR="00FC5BC5" w:rsidRPr="004A3659">
        <w:rPr>
          <w:rFonts w:cs="Arial"/>
          <w:szCs w:val="18"/>
          <w:lang w:val="en-IE" w:eastAsia="en-GB"/>
        </w:rPr>
        <w:t>e</w:t>
      </w:r>
      <w:r w:rsidR="00833F22" w:rsidRPr="004A3659">
        <w:rPr>
          <w:rFonts w:cs="Arial"/>
          <w:szCs w:val="18"/>
          <w:lang w:val="en-IE" w:eastAsia="en-GB"/>
        </w:rPr>
        <w:t xml:space="preserve"> status or a progressive and manifest</w:t>
      </w:r>
      <w:r w:rsidR="007C3D71" w:rsidRPr="004A3659">
        <w:rPr>
          <w:rFonts w:cs="Arial"/>
          <w:szCs w:val="18"/>
          <w:lang w:val="en-IE" w:eastAsia="en-GB"/>
        </w:rPr>
        <w:t xml:space="preserve"> </w:t>
      </w:r>
      <w:r w:rsidR="00833F22" w:rsidRPr="004A3659">
        <w:rPr>
          <w:rFonts w:cs="Arial"/>
          <w:szCs w:val="18"/>
          <w:lang w:val="en-IE" w:eastAsia="en-GB"/>
        </w:rPr>
        <w:t>disease</w:t>
      </w:r>
      <w:r w:rsidR="007C3D71" w:rsidRPr="004A3659">
        <w:rPr>
          <w:rFonts w:cs="Arial"/>
          <w:szCs w:val="18"/>
          <w:lang w:val="en-IE" w:eastAsia="en-GB"/>
        </w:rPr>
        <w:t xml:space="preserve">. </w:t>
      </w:r>
      <w:r w:rsidR="00982720" w:rsidRPr="004A3659">
        <w:rPr>
          <w:rFonts w:cs="Arial"/>
          <w:szCs w:val="18"/>
          <w:lang w:val="en-IE" w:eastAsia="en-GB"/>
        </w:rPr>
        <w:t>In inbred mouse models, t</w:t>
      </w:r>
      <w:r w:rsidR="007C3D71" w:rsidRPr="004A3659">
        <w:rPr>
          <w:rFonts w:cs="Arial"/>
          <w:szCs w:val="18"/>
          <w:lang w:val="en-IE" w:eastAsia="en-GB"/>
        </w:rPr>
        <w:t>wo different T helper (Th) cell subsets</w:t>
      </w:r>
      <w:r w:rsidR="00FC5BC5" w:rsidRPr="004A3659">
        <w:rPr>
          <w:rFonts w:cs="Arial"/>
          <w:szCs w:val="18"/>
          <w:lang w:val="en-IE" w:eastAsia="en-GB"/>
        </w:rPr>
        <w:t xml:space="preserve"> are involved</w:t>
      </w:r>
      <w:r w:rsidR="007C3D71" w:rsidRPr="004A3659">
        <w:rPr>
          <w:rFonts w:cs="Arial"/>
          <w:szCs w:val="18"/>
          <w:lang w:val="en-IE" w:eastAsia="en-GB"/>
        </w:rPr>
        <w:t>, termed Th1 and Th2, which differ in the</w:t>
      </w:r>
      <w:r w:rsidR="00FC5BC5" w:rsidRPr="004A3659">
        <w:rPr>
          <w:rFonts w:cs="Arial"/>
          <w:szCs w:val="18"/>
          <w:lang w:val="en-IE" w:eastAsia="en-GB"/>
        </w:rPr>
        <w:t>ir</w:t>
      </w:r>
      <w:r w:rsidR="007C3D71" w:rsidRPr="004A3659">
        <w:rPr>
          <w:rFonts w:cs="Arial"/>
          <w:szCs w:val="18"/>
          <w:lang w:val="en-IE" w:eastAsia="en-GB"/>
        </w:rPr>
        <w:t xml:space="preserve"> profile of secreted cytokines</w:t>
      </w:r>
      <w:r w:rsidR="00982720" w:rsidRPr="004A3659">
        <w:rPr>
          <w:rFonts w:cs="Arial"/>
          <w:szCs w:val="18"/>
          <w:lang w:val="en-IE" w:eastAsia="en-GB"/>
        </w:rPr>
        <w:t xml:space="preserve"> by</w:t>
      </w:r>
      <w:r w:rsidR="001F4EC0" w:rsidRPr="004A3659">
        <w:rPr>
          <w:rFonts w:cs="Arial"/>
          <w:szCs w:val="18"/>
          <w:lang w:val="en-IE" w:eastAsia="en-GB"/>
        </w:rPr>
        <w:t xml:space="preserve"> a polaris</w:t>
      </w:r>
      <w:r w:rsidR="00982720" w:rsidRPr="004A3659">
        <w:rPr>
          <w:rFonts w:cs="Arial"/>
          <w:szCs w:val="18"/>
          <w:lang w:val="en-IE" w:eastAsia="en-GB"/>
        </w:rPr>
        <w:t>ed activation</w:t>
      </w:r>
      <w:r w:rsidR="008D5399" w:rsidRPr="004A3659">
        <w:rPr>
          <w:rFonts w:cs="Arial"/>
          <w:szCs w:val="18"/>
          <w:lang w:val="en-IE" w:eastAsia="en-GB"/>
        </w:rPr>
        <w:t>;</w:t>
      </w:r>
      <w:r w:rsidR="007C3D71" w:rsidRPr="004A3659">
        <w:rPr>
          <w:rFonts w:cs="Arial"/>
          <w:szCs w:val="18"/>
          <w:lang w:val="en-IE" w:eastAsia="en-GB"/>
        </w:rPr>
        <w:t xml:space="preserve"> the</w:t>
      </w:r>
      <w:r w:rsidR="008D5399" w:rsidRPr="004A3659">
        <w:rPr>
          <w:rFonts w:cs="Arial"/>
          <w:szCs w:val="18"/>
          <w:lang w:val="en-IE" w:eastAsia="en-GB"/>
        </w:rPr>
        <w:t xml:space="preserve"> </w:t>
      </w:r>
      <w:r w:rsidR="007C3D71" w:rsidRPr="004A3659">
        <w:rPr>
          <w:rFonts w:cs="Arial"/>
          <w:szCs w:val="18"/>
          <w:lang w:val="en-IE" w:eastAsia="en-GB"/>
        </w:rPr>
        <w:t>Th1 response confers protection, whereas the Th2</w:t>
      </w:r>
      <w:r w:rsidR="008D5399" w:rsidRPr="004A3659">
        <w:rPr>
          <w:rFonts w:cs="Arial"/>
          <w:szCs w:val="18"/>
          <w:lang w:val="en-IE" w:eastAsia="en-GB"/>
        </w:rPr>
        <w:t xml:space="preserve"> </w:t>
      </w:r>
      <w:r w:rsidR="007C3D71" w:rsidRPr="004A3659">
        <w:rPr>
          <w:rFonts w:cs="Arial"/>
          <w:szCs w:val="18"/>
          <w:lang w:val="en-IE" w:eastAsia="en-GB"/>
        </w:rPr>
        <w:t>response renders the host susceptible to infection</w:t>
      </w:r>
      <w:r w:rsidR="00091A83" w:rsidRPr="004A3659">
        <w:rPr>
          <w:rFonts w:cs="Arial"/>
          <w:szCs w:val="18"/>
          <w:lang w:val="en-IE" w:eastAsia="en-GB"/>
        </w:rPr>
        <w:t>.</w:t>
      </w:r>
      <w:r w:rsidR="00982720" w:rsidRPr="004A3659">
        <w:rPr>
          <w:rFonts w:cs="Arial"/>
          <w:szCs w:val="18"/>
          <w:lang w:val="en-IE" w:eastAsia="en-GB"/>
        </w:rPr>
        <w:t xml:space="preserve"> However, in human patients and dogs with clinically apparent infections, Th1 and Th2 type responses are not characteristically polarised, as both activating (</w:t>
      </w:r>
      <w:r w:rsidR="0000116C" w:rsidRPr="004A3659">
        <w:rPr>
          <w:rFonts w:cs="Arial"/>
          <w:szCs w:val="18"/>
          <w:lang w:val="en-IE" w:eastAsia="en-GB"/>
        </w:rPr>
        <w:t>e.g.</w:t>
      </w:r>
      <w:r w:rsidR="00982720" w:rsidRPr="004A3659">
        <w:rPr>
          <w:rFonts w:cs="Arial"/>
          <w:szCs w:val="18"/>
          <w:lang w:val="en-IE" w:eastAsia="en-GB"/>
        </w:rPr>
        <w:t xml:space="preserve"> interferon gamma, interleukin 12) and suppressive cytokines (e</w:t>
      </w:r>
      <w:r w:rsidR="00DE7258" w:rsidRPr="004A3659">
        <w:rPr>
          <w:rFonts w:cs="Arial"/>
          <w:szCs w:val="18"/>
          <w:lang w:val="en-IE" w:eastAsia="en-GB"/>
        </w:rPr>
        <w:t>.</w:t>
      </w:r>
      <w:r w:rsidR="00982720" w:rsidRPr="004A3659">
        <w:rPr>
          <w:rFonts w:cs="Arial"/>
          <w:szCs w:val="18"/>
          <w:lang w:val="en-IE" w:eastAsia="en-GB"/>
        </w:rPr>
        <w:t>g</w:t>
      </w:r>
      <w:r w:rsidR="00DE7258" w:rsidRPr="004A3659">
        <w:rPr>
          <w:rFonts w:cs="Arial"/>
          <w:szCs w:val="18"/>
          <w:lang w:val="en-IE" w:eastAsia="en-GB"/>
        </w:rPr>
        <w:t>.</w:t>
      </w:r>
      <w:r w:rsidR="00982720" w:rsidRPr="004A3659">
        <w:rPr>
          <w:rFonts w:cs="Arial"/>
          <w:szCs w:val="18"/>
          <w:lang w:val="en-IE" w:eastAsia="en-GB"/>
        </w:rPr>
        <w:t xml:space="preserve"> interleukin 10, interleukin 13, interleukin 4, TGF beta) are detected (Murray </w:t>
      </w:r>
      <w:r w:rsidR="00982720" w:rsidRPr="004A3659">
        <w:rPr>
          <w:rFonts w:cs="Arial"/>
          <w:i/>
          <w:szCs w:val="18"/>
          <w:lang w:val="en-IE" w:eastAsia="en-GB"/>
        </w:rPr>
        <w:t>et al</w:t>
      </w:r>
      <w:r w:rsidR="00982720" w:rsidRPr="004A3659">
        <w:rPr>
          <w:rFonts w:cs="Arial"/>
          <w:szCs w:val="18"/>
          <w:lang w:val="en-IE" w:eastAsia="en-GB"/>
        </w:rPr>
        <w:t>., 2005).</w:t>
      </w:r>
      <w:r w:rsidR="0045191D" w:rsidRPr="00B63CD7">
        <w:rPr>
          <w:lang w:val="en-IE"/>
        </w:rPr>
        <w:t xml:space="preserve"> </w:t>
      </w:r>
    </w:p>
    <w:p w14:paraId="6DBA055F" w14:textId="4478E8DF" w:rsidR="004C6E3A" w:rsidRPr="00811325" w:rsidRDefault="004C6E3A" w:rsidP="004C6E3A">
      <w:pPr>
        <w:pStyle w:val="paraA0"/>
        <w:rPr>
          <w:szCs w:val="18"/>
          <w:u w:val="double"/>
          <w:lang w:val="en-IE"/>
        </w:rPr>
      </w:pPr>
      <w:r w:rsidRPr="002B403A">
        <w:rPr>
          <w:u w:val="double"/>
          <w:lang w:val="en-IE"/>
        </w:rPr>
        <w:t xml:space="preserve">Various forms of clinical manifestations of human leishmaniosis have been described and divided into three major clinical entities: visceral leishmaniosis (VL, kala azar), cutaneous leishmaniosis (localised, diffuse or disseminated CL, oriental sore, </w:t>
      </w:r>
      <w:proofErr w:type="spellStart"/>
      <w:r w:rsidRPr="002B403A">
        <w:rPr>
          <w:u w:val="double"/>
          <w:lang w:val="en-IE"/>
        </w:rPr>
        <w:t>uta</w:t>
      </w:r>
      <w:proofErr w:type="spellEnd"/>
      <w:r w:rsidRPr="002B403A">
        <w:rPr>
          <w:u w:val="double"/>
          <w:lang w:val="en-IE"/>
        </w:rPr>
        <w:t xml:space="preserve">, </w:t>
      </w:r>
      <w:proofErr w:type="spellStart"/>
      <w:r w:rsidRPr="002B403A">
        <w:rPr>
          <w:u w:val="double"/>
          <w:lang w:val="en-IE"/>
        </w:rPr>
        <w:t>pian</w:t>
      </w:r>
      <w:proofErr w:type="spellEnd"/>
      <w:r w:rsidRPr="002B403A">
        <w:rPr>
          <w:u w:val="double"/>
          <w:lang w:val="en-IE"/>
        </w:rPr>
        <w:t xml:space="preserve"> </w:t>
      </w:r>
      <w:proofErr w:type="spellStart"/>
      <w:r w:rsidRPr="002B403A">
        <w:rPr>
          <w:u w:val="double"/>
          <w:lang w:val="en-IE"/>
        </w:rPr>
        <w:t>bois</w:t>
      </w:r>
      <w:proofErr w:type="spellEnd"/>
      <w:r w:rsidRPr="002B403A">
        <w:rPr>
          <w:u w:val="double"/>
          <w:lang w:val="en-IE"/>
        </w:rPr>
        <w:t xml:space="preserve">, </w:t>
      </w:r>
      <w:proofErr w:type="spellStart"/>
      <w:r w:rsidRPr="002B403A">
        <w:rPr>
          <w:u w:val="double"/>
          <w:lang w:val="en-IE"/>
        </w:rPr>
        <w:t>chiclero’s</w:t>
      </w:r>
      <w:proofErr w:type="spellEnd"/>
      <w:r w:rsidRPr="002B403A">
        <w:rPr>
          <w:u w:val="double"/>
          <w:lang w:val="en-IE"/>
        </w:rPr>
        <w:t xml:space="preserve"> ulcer) and mucocutaneous leishmaniosis (MCL, espundia) (World Health Organization [WHO], 2010). The diseases are mainly zoonoses with two exceptions, that of CL due to </w:t>
      </w:r>
      <w:r w:rsidRPr="002B403A">
        <w:rPr>
          <w:i/>
          <w:u w:val="double"/>
          <w:lang w:val="en-IE"/>
        </w:rPr>
        <w:t xml:space="preserve">L. </w:t>
      </w:r>
      <w:proofErr w:type="spellStart"/>
      <w:r w:rsidRPr="002B403A">
        <w:rPr>
          <w:i/>
          <w:u w:val="double"/>
          <w:lang w:val="en-IE"/>
        </w:rPr>
        <w:t>tropica</w:t>
      </w:r>
      <w:proofErr w:type="spellEnd"/>
      <w:r w:rsidRPr="002B403A">
        <w:rPr>
          <w:u w:val="double"/>
          <w:lang w:val="en-IE"/>
        </w:rPr>
        <w:t xml:space="preserve"> in urban areas of the Middle East, and that of VL due to </w:t>
      </w:r>
      <w:r w:rsidRPr="002B403A">
        <w:rPr>
          <w:i/>
          <w:u w:val="double"/>
          <w:lang w:val="en-IE"/>
        </w:rPr>
        <w:t xml:space="preserve">L. </w:t>
      </w:r>
      <w:proofErr w:type="spellStart"/>
      <w:r w:rsidRPr="002B403A">
        <w:rPr>
          <w:i/>
          <w:iCs/>
          <w:u w:val="double"/>
          <w:lang w:val="en-IE"/>
        </w:rPr>
        <w:t>donovani</w:t>
      </w:r>
      <w:proofErr w:type="spellEnd"/>
      <w:r w:rsidRPr="002B403A">
        <w:rPr>
          <w:u w:val="double"/>
          <w:lang w:val="en-IE"/>
        </w:rPr>
        <w:t xml:space="preserve"> in the Indian sub-continent (northern India, Nepal and Bangladesh) and in some parts of Eastern Africa (e.g. Ethiopia and Sudan). Canine leishmaniosis (</w:t>
      </w:r>
      <w:proofErr w:type="spellStart"/>
      <w:r w:rsidRPr="002B403A">
        <w:rPr>
          <w:u w:val="double"/>
          <w:lang w:val="en-IE"/>
        </w:rPr>
        <w:t>CanL</w:t>
      </w:r>
      <w:proofErr w:type="spellEnd"/>
      <w:r w:rsidRPr="002B403A">
        <w:rPr>
          <w:u w:val="double"/>
          <w:lang w:val="en-IE"/>
        </w:rPr>
        <w:t xml:space="preserve">) is a chronic </w:t>
      </w:r>
      <w:proofErr w:type="spellStart"/>
      <w:r w:rsidRPr="002B403A">
        <w:rPr>
          <w:u w:val="double"/>
          <w:lang w:val="en-IE"/>
        </w:rPr>
        <w:t>viscero</w:t>
      </w:r>
      <w:proofErr w:type="spellEnd"/>
      <w:r w:rsidRPr="002B403A">
        <w:rPr>
          <w:u w:val="double"/>
          <w:lang w:val="en-IE"/>
        </w:rPr>
        <w:t xml:space="preserve">-cutaneous disease caused by </w:t>
      </w:r>
      <w:r w:rsidRPr="002B403A">
        <w:rPr>
          <w:i/>
          <w:u w:val="double"/>
          <w:lang w:val="en-IE"/>
        </w:rPr>
        <w:t>L. infantum</w:t>
      </w:r>
      <w:r w:rsidRPr="002B403A">
        <w:rPr>
          <w:iCs/>
          <w:u w:val="double"/>
          <w:lang w:val="en-IE"/>
        </w:rPr>
        <w:t>, for</w:t>
      </w:r>
      <w:r w:rsidRPr="002B403A">
        <w:rPr>
          <w:u w:val="double"/>
          <w:lang w:val="en-IE"/>
        </w:rPr>
        <w:t xml:space="preserve"> which the dog acts as the source reservoir. Resistant asymptomatic dogs may exceed &gt;50% of the infected canine population. Typical external signs recorded in susceptible dogs that evolve towards full-blown disease are lymph node enlargement, weight loss, exfoliative dermatitis, </w:t>
      </w:r>
      <w:r w:rsidR="00915C43" w:rsidRPr="00811325">
        <w:rPr>
          <w:rFonts w:cs="Arial"/>
          <w:szCs w:val="18"/>
          <w:highlight w:val="yellow"/>
          <w:u w:val="double"/>
        </w:rPr>
        <w:t>onychogryphosis</w:t>
      </w:r>
      <w:r w:rsidR="00537CF7" w:rsidRPr="00811325">
        <w:rPr>
          <w:rFonts w:cs="Arial"/>
          <w:szCs w:val="18"/>
          <w:highlight w:val="yellow"/>
          <w:u w:val="double"/>
        </w:rPr>
        <w:t>,</w:t>
      </w:r>
      <w:r w:rsidR="00915C43" w:rsidRPr="00811325">
        <w:rPr>
          <w:rFonts w:cs="Arial"/>
          <w:sz w:val="20"/>
          <w:u w:val="double"/>
        </w:rPr>
        <w:t xml:space="preserve"> </w:t>
      </w:r>
      <w:r w:rsidRPr="00811325">
        <w:rPr>
          <w:u w:val="double"/>
          <w:lang w:val="en-IE"/>
        </w:rPr>
        <w:t>alopecia, ulcers and ocular alterations. Feline leishmaniosis (</w:t>
      </w:r>
      <w:proofErr w:type="spellStart"/>
      <w:r w:rsidRPr="00811325">
        <w:rPr>
          <w:u w:val="double"/>
          <w:lang w:val="en-IE"/>
        </w:rPr>
        <w:t>FeL</w:t>
      </w:r>
      <w:proofErr w:type="spellEnd"/>
      <w:r w:rsidRPr="00811325">
        <w:rPr>
          <w:u w:val="double"/>
          <w:lang w:val="en-IE"/>
        </w:rPr>
        <w:t xml:space="preserve">) caused by </w:t>
      </w:r>
      <w:r w:rsidRPr="00811325">
        <w:rPr>
          <w:i/>
          <w:u w:val="double"/>
          <w:lang w:val="en-IE"/>
        </w:rPr>
        <w:t>L.</w:t>
      </w:r>
      <w:r w:rsidR="00681A0E" w:rsidRPr="00811325">
        <w:rPr>
          <w:i/>
          <w:u w:val="double"/>
          <w:lang w:val="en-IE"/>
        </w:rPr>
        <w:t> </w:t>
      </w:r>
      <w:r w:rsidRPr="00811325">
        <w:rPr>
          <w:i/>
          <w:u w:val="double"/>
          <w:lang w:val="en-IE"/>
        </w:rPr>
        <w:t>infantum</w:t>
      </w:r>
      <w:r w:rsidRPr="00811325">
        <w:rPr>
          <w:u w:val="double"/>
          <w:lang w:val="en-IE"/>
        </w:rPr>
        <w:t xml:space="preserve"> appears to be an emerging feline disease; in the past two decades it has been more and more frequently reported in endemic areas and sporadically also seen in non-endemic areas in re-homed cats (</w:t>
      </w:r>
      <w:proofErr w:type="spellStart"/>
      <w:r w:rsidRPr="00811325">
        <w:rPr>
          <w:u w:val="double"/>
          <w:lang w:val="en-IE"/>
        </w:rPr>
        <w:t>Pennisi</w:t>
      </w:r>
      <w:proofErr w:type="spellEnd"/>
      <w:r w:rsidRPr="00811325">
        <w:rPr>
          <w:u w:val="double"/>
          <w:lang w:val="en-IE"/>
        </w:rPr>
        <w:t xml:space="preserve"> </w:t>
      </w:r>
      <w:r w:rsidRPr="00811325">
        <w:rPr>
          <w:i/>
          <w:u w:val="double"/>
          <w:lang w:val="en-IE"/>
        </w:rPr>
        <w:t>et al.,</w:t>
      </w:r>
      <w:r w:rsidRPr="00811325">
        <w:rPr>
          <w:u w:val="double"/>
          <w:lang w:val="en-IE"/>
        </w:rPr>
        <w:t xml:space="preserve"> 2015; Richter </w:t>
      </w:r>
      <w:r w:rsidRPr="00811325">
        <w:rPr>
          <w:i/>
          <w:u w:val="double"/>
          <w:lang w:val="en-IE"/>
        </w:rPr>
        <w:t>et al</w:t>
      </w:r>
      <w:r w:rsidRPr="00811325">
        <w:rPr>
          <w:u w:val="double"/>
          <w:lang w:val="en-IE"/>
        </w:rPr>
        <w:t xml:space="preserve">., 2014; </w:t>
      </w:r>
      <w:proofErr w:type="spellStart"/>
      <w:r w:rsidRPr="00811325">
        <w:rPr>
          <w:u w:val="double"/>
          <w:lang w:val="en-IE"/>
        </w:rPr>
        <w:t>Rüfenacht</w:t>
      </w:r>
      <w:proofErr w:type="spellEnd"/>
      <w:r w:rsidRPr="00811325">
        <w:rPr>
          <w:u w:val="double"/>
          <w:lang w:val="en-IE"/>
        </w:rPr>
        <w:t xml:space="preserve"> </w:t>
      </w:r>
      <w:r w:rsidRPr="00811325">
        <w:rPr>
          <w:i/>
          <w:u w:val="double"/>
          <w:lang w:val="en-IE"/>
        </w:rPr>
        <w:t>et al</w:t>
      </w:r>
      <w:r w:rsidRPr="00811325">
        <w:rPr>
          <w:u w:val="double"/>
          <w:lang w:val="en-IE"/>
        </w:rPr>
        <w:t xml:space="preserve">., 2005). Sporadic </w:t>
      </w:r>
      <w:proofErr w:type="spellStart"/>
      <w:r w:rsidRPr="00811325">
        <w:rPr>
          <w:u w:val="double"/>
          <w:lang w:val="en-IE"/>
        </w:rPr>
        <w:t>tegumentary</w:t>
      </w:r>
      <w:proofErr w:type="spellEnd"/>
      <w:r w:rsidRPr="00811325">
        <w:rPr>
          <w:u w:val="double"/>
          <w:lang w:val="en-IE"/>
        </w:rPr>
        <w:t xml:space="preserve"> cases have been reported in equids and cattle (Gramiccia </w:t>
      </w:r>
      <w:r w:rsidRPr="00811325">
        <w:rPr>
          <w:i/>
          <w:u w:val="double"/>
          <w:lang w:val="en-IE"/>
        </w:rPr>
        <w:t>et al.,</w:t>
      </w:r>
      <w:r w:rsidRPr="00811325">
        <w:rPr>
          <w:u w:val="double"/>
          <w:lang w:val="en-IE"/>
        </w:rPr>
        <w:t xml:space="preserve"> 2011). Likewise, wild canid (wolf, fox and jackal) populations can show similar infection rates as in dogs, but the prevalence of progressive clinical signs in these species is substantially lower and thus they may not be as infectious as dog populations to supporting a primary transmission cycle</w:t>
      </w:r>
      <w:r w:rsidRPr="00811325">
        <w:rPr>
          <w:szCs w:val="18"/>
          <w:u w:val="double"/>
          <w:lang w:val="en-IE"/>
        </w:rPr>
        <w:t>.</w:t>
      </w:r>
      <w:r w:rsidRPr="00811325" w:rsidDel="004C6E3A">
        <w:rPr>
          <w:szCs w:val="18"/>
          <w:u w:val="double"/>
          <w:lang w:val="en-IE"/>
        </w:rPr>
        <w:t xml:space="preserve"> </w:t>
      </w:r>
      <w:r w:rsidR="00F67E58" w:rsidRPr="00811325">
        <w:rPr>
          <w:rFonts w:cs="Arial"/>
          <w:szCs w:val="18"/>
          <w:highlight w:val="yellow"/>
          <w:u w:val="double"/>
          <w:lang w:eastAsia="en-GB"/>
        </w:rPr>
        <w:t>I</w:t>
      </w:r>
      <w:r w:rsidR="00C10B43" w:rsidRPr="00811325">
        <w:rPr>
          <w:rFonts w:cs="Arial"/>
          <w:szCs w:val="18"/>
          <w:highlight w:val="yellow"/>
          <w:u w:val="double"/>
          <w:lang w:eastAsia="en-GB"/>
        </w:rPr>
        <w:t xml:space="preserve">n </w:t>
      </w:r>
      <w:r w:rsidR="00F67E58" w:rsidRPr="00811325">
        <w:rPr>
          <w:rFonts w:cs="Arial"/>
          <w:szCs w:val="18"/>
          <w:highlight w:val="yellow"/>
          <w:u w:val="double"/>
          <w:lang w:eastAsia="en-GB"/>
        </w:rPr>
        <w:t>an</w:t>
      </w:r>
      <w:r w:rsidR="00C10B43" w:rsidRPr="00811325">
        <w:rPr>
          <w:rFonts w:cs="Arial"/>
          <w:szCs w:val="18"/>
          <w:highlight w:val="yellow"/>
          <w:u w:val="double"/>
          <w:lang w:eastAsia="en-GB"/>
        </w:rPr>
        <w:t xml:space="preserve"> outbreak of visceral leishmani</w:t>
      </w:r>
      <w:r w:rsidR="0066024F">
        <w:rPr>
          <w:rFonts w:cs="Arial"/>
          <w:szCs w:val="18"/>
          <w:highlight w:val="yellow"/>
          <w:u w:val="double"/>
          <w:lang w:eastAsia="en-GB"/>
        </w:rPr>
        <w:t>o</w:t>
      </w:r>
      <w:r w:rsidR="00C10B43" w:rsidRPr="00811325">
        <w:rPr>
          <w:rFonts w:cs="Arial"/>
          <w:szCs w:val="18"/>
          <w:highlight w:val="yellow"/>
          <w:u w:val="double"/>
          <w:lang w:eastAsia="en-GB"/>
        </w:rPr>
        <w:t>sis in Spain, hares (</w:t>
      </w:r>
      <w:r w:rsidR="00C10B43" w:rsidRPr="00811325">
        <w:rPr>
          <w:rFonts w:cs="Arial"/>
          <w:i/>
          <w:szCs w:val="18"/>
          <w:highlight w:val="yellow"/>
          <w:u w:val="double"/>
          <w:lang w:eastAsia="en-GB"/>
        </w:rPr>
        <w:t>Lepus granatensis</w:t>
      </w:r>
      <w:r w:rsidR="00C10B43" w:rsidRPr="00811325">
        <w:rPr>
          <w:rFonts w:cs="Arial"/>
          <w:szCs w:val="18"/>
          <w:highlight w:val="yellow"/>
          <w:u w:val="double"/>
          <w:lang w:eastAsia="en-GB"/>
        </w:rPr>
        <w:t>) and rabbits (</w:t>
      </w:r>
      <w:r w:rsidR="00C10B43" w:rsidRPr="00811325">
        <w:rPr>
          <w:rFonts w:cs="Arial"/>
          <w:i/>
          <w:szCs w:val="18"/>
          <w:highlight w:val="yellow"/>
          <w:u w:val="double"/>
          <w:lang w:eastAsia="en-GB"/>
        </w:rPr>
        <w:t>Oryctolagus cuniculus</w:t>
      </w:r>
      <w:r w:rsidR="00C10B43" w:rsidRPr="00811325">
        <w:rPr>
          <w:rFonts w:cs="Arial"/>
          <w:szCs w:val="18"/>
          <w:highlight w:val="yellow"/>
          <w:u w:val="double"/>
          <w:lang w:eastAsia="en-GB"/>
        </w:rPr>
        <w:t>) were described as a reservoir</w:t>
      </w:r>
      <w:r w:rsidR="00811325">
        <w:rPr>
          <w:rFonts w:cs="Arial"/>
          <w:szCs w:val="18"/>
          <w:highlight w:val="yellow"/>
          <w:u w:val="double"/>
          <w:lang w:eastAsia="en-GB"/>
        </w:rPr>
        <w:t xml:space="preserve"> (Jimenez </w:t>
      </w:r>
      <w:r w:rsidR="00811325" w:rsidRPr="00811325">
        <w:rPr>
          <w:rFonts w:cs="Arial"/>
          <w:i/>
          <w:iCs/>
          <w:szCs w:val="18"/>
          <w:highlight w:val="yellow"/>
          <w:u w:val="double"/>
          <w:lang w:eastAsia="en-GB"/>
        </w:rPr>
        <w:t>et al.,</w:t>
      </w:r>
      <w:r w:rsidR="00811325">
        <w:rPr>
          <w:rFonts w:cs="Arial"/>
          <w:szCs w:val="18"/>
          <w:highlight w:val="yellow"/>
          <w:u w:val="double"/>
          <w:lang w:eastAsia="en-GB"/>
        </w:rPr>
        <w:t xml:space="preserve"> 2014; Molina </w:t>
      </w:r>
      <w:r w:rsidR="00811325" w:rsidRPr="00811325">
        <w:rPr>
          <w:rFonts w:cs="Arial"/>
          <w:i/>
          <w:iCs/>
          <w:szCs w:val="18"/>
          <w:highlight w:val="yellow"/>
          <w:u w:val="double"/>
          <w:lang w:eastAsia="en-GB"/>
        </w:rPr>
        <w:t>et al.,</w:t>
      </w:r>
      <w:r w:rsidR="00811325">
        <w:rPr>
          <w:rFonts w:cs="Arial"/>
          <w:szCs w:val="18"/>
          <w:highlight w:val="yellow"/>
          <w:u w:val="double"/>
          <w:lang w:eastAsia="en-GB"/>
        </w:rPr>
        <w:t xml:space="preserve"> 2012)</w:t>
      </w:r>
      <w:r w:rsidR="00DD659E" w:rsidRPr="00811325">
        <w:rPr>
          <w:rFonts w:cs="Arial"/>
          <w:szCs w:val="18"/>
          <w:highlight w:val="yellow"/>
          <w:u w:val="double"/>
          <w:lang w:eastAsia="en-GB"/>
        </w:rPr>
        <w:t>.</w:t>
      </w:r>
    </w:p>
    <w:p w14:paraId="687F45B2" w14:textId="1FBC58C1" w:rsidR="0072368C" w:rsidRPr="004A3659" w:rsidRDefault="0072368C" w:rsidP="0062210A">
      <w:pPr>
        <w:pStyle w:val="paraA0"/>
        <w:rPr>
          <w:lang w:val="en-IE"/>
        </w:rPr>
      </w:pPr>
      <w:r w:rsidRPr="00B63CD7">
        <w:rPr>
          <w:b/>
          <w:lang w:val="en-IE"/>
        </w:rPr>
        <w:t>Causal pathogen:</w:t>
      </w:r>
      <w:r w:rsidRPr="00B63CD7">
        <w:rPr>
          <w:lang w:val="en-IE"/>
        </w:rPr>
        <w:t xml:space="preserve"> </w:t>
      </w:r>
      <w:r w:rsidRPr="00B63CD7">
        <w:rPr>
          <w:strike/>
          <w:lang w:val="en-IE"/>
        </w:rPr>
        <w:t>Sixteen well</w:t>
      </w:r>
      <w:r w:rsidR="00890ADA" w:rsidRPr="00B63CD7">
        <w:rPr>
          <w:strike/>
          <w:lang w:val="en-IE"/>
        </w:rPr>
        <w:t xml:space="preserve"> </w:t>
      </w:r>
      <w:r w:rsidR="00337F63" w:rsidRPr="00B63CD7">
        <w:rPr>
          <w:u w:val="double"/>
          <w:lang w:val="en-IE"/>
        </w:rPr>
        <w:t>A</w:t>
      </w:r>
      <w:r w:rsidR="00890ADA" w:rsidRPr="00B63CD7">
        <w:rPr>
          <w:u w:val="double"/>
          <w:lang w:val="en-IE"/>
        </w:rPr>
        <w:t>pproximately</w:t>
      </w:r>
      <w:r w:rsidR="00337F63" w:rsidRPr="00B63CD7">
        <w:rPr>
          <w:u w:val="double"/>
          <w:lang w:val="en-IE"/>
        </w:rPr>
        <w:t xml:space="preserve"> 20</w:t>
      </w:r>
      <w:r w:rsidRPr="00B63CD7">
        <w:rPr>
          <w:lang w:val="en-IE"/>
        </w:rPr>
        <w:t xml:space="preserve"> recognised </w:t>
      </w:r>
      <w:r w:rsidRPr="00B63CD7">
        <w:rPr>
          <w:i/>
          <w:lang w:val="en-IE"/>
        </w:rPr>
        <w:t>Leishmania</w:t>
      </w:r>
      <w:r w:rsidRPr="00B63CD7">
        <w:rPr>
          <w:lang w:val="en-IE"/>
        </w:rPr>
        <w:t xml:space="preserve"> species are agents of human </w:t>
      </w:r>
      <w:proofErr w:type="spellStart"/>
      <w:r w:rsidRPr="00B63CD7">
        <w:rPr>
          <w:lang w:val="en-IE"/>
        </w:rPr>
        <w:t>leishmanioses</w:t>
      </w:r>
      <w:proofErr w:type="spellEnd"/>
      <w:r w:rsidRPr="00B63CD7">
        <w:rPr>
          <w:lang w:val="en-IE"/>
        </w:rPr>
        <w:t xml:space="preserve">. In the New World, </w:t>
      </w:r>
      <w:proofErr w:type="spellStart"/>
      <w:r w:rsidRPr="00B63CD7">
        <w:rPr>
          <w:lang w:val="en-IE"/>
        </w:rPr>
        <w:t>tegumentary</w:t>
      </w:r>
      <w:proofErr w:type="spellEnd"/>
      <w:r w:rsidRPr="00B63CD7">
        <w:rPr>
          <w:lang w:val="en-IE"/>
        </w:rPr>
        <w:t xml:space="preserve"> forms are caused by </w:t>
      </w:r>
      <w:r w:rsidRPr="00B63CD7">
        <w:rPr>
          <w:i/>
          <w:lang w:val="en-IE"/>
        </w:rPr>
        <w:t>L. </w:t>
      </w:r>
      <w:proofErr w:type="spellStart"/>
      <w:r w:rsidRPr="00B63CD7">
        <w:rPr>
          <w:i/>
          <w:lang w:val="en-IE"/>
        </w:rPr>
        <w:t>braziliensis</w:t>
      </w:r>
      <w:proofErr w:type="spellEnd"/>
      <w:r w:rsidRPr="00B63CD7">
        <w:rPr>
          <w:lang w:val="en-IE"/>
        </w:rPr>
        <w:t xml:space="preserve">, </w:t>
      </w:r>
      <w:r w:rsidRPr="00B63CD7">
        <w:rPr>
          <w:i/>
          <w:lang w:val="en-IE"/>
        </w:rPr>
        <w:t>L.</w:t>
      </w:r>
      <w:r w:rsidRPr="00B63CD7">
        <w:rPr>
          <w:lang w:val="en-IE"/>
        </w:rPr>
        <w:t xml:space="preserve"> </w:t>
      </w:r>
      <w:proofErr w:type="spellStart"/>
      <w:r w:rsidRPr="00B63CD7">
        <w:rPr>
          <w:i/>
          <w:lang w:val="en-IE"/>
        </w:rPr>
        <w:t>guyanensis</w:t>
      </w:r>
      <w:proofErr w:type="spellEnd"/>
      <w:r w:rsidRPr="00B63CD7">
        <w:rPr>
          <w:lang w:val="en-IE"/>
        </w:rPr>
        <w:t xml:space="preserve">, </w:t>
      </w:r>
      <w:r w:rsidRPr="00B63CD7">
        <w:rPr>
          <w:i/>
          <w:lang w:val="en-IE"/>
        </w:rPr>
        <w:t xml:space="preserve">L. </w:t>
      </w:r>
      <w:proofErr w:type="spellStart"/>
      <w:r w:rsidRPr="00B63CD7">
        <w:rPr>
          <w:i/>
          <w:lang w:val="en-IE"/>
        </w:rPr>
        <w:t>panamenisis</w:t>
      </w:r>
      <w:proofErr w:type="spellEnd"/>
      <w:r w:rsidRPr="00B63CD7">
        <w:rPr>
          <w:lang w:val="en-IE"/>
        </w:rPr>
        <w:t xml:space="preserve">, </w:t>
      </w:r>
      <w:r w:rsidRPr="00B63CD7">
        <w:rPr>
          <w:i/>
          <w:lang w:val="en-IE"/>
        </w:rPr>
        <w:t xml:space="preserve">L. </w:t>
      </w:r>
      <w:proofErr w:type="spellStart"/>
      <w:r w:rsidRPr="00B63CD7">
        <w:rPr>
          <w:i/>
          <w:lang w:val="en-IE"/>
        </w:rPr>
        <w:t>shawi</w:t>
      </w:r>
      <w:proofErr w:type="spellEnd"/>
      <w:r w:rsidRPr="00B63CD7">
        <w:rPr>
          <w:lang w:val="en-IE"/>
        </w:rPr>
        <w:t xml:space="preserve">, </w:t>
      </w:r>
      <w:r w:rsidRPr="00B63CD7">
        <w:rPr>
          <w:i/>
          <w:lang w:val="en-IE"/>
        </w:rPr>
        <w:t xml:space="preserve">L. </w:t>
      </w:r>
      <w:proofErr w:type="spellStart"/>
      <w:r w:rsidRPr="00B63CD7">
        <w:rPr>
          <w:i/>
          <w:lang w:val="en-IE"/>
        </w:rPr>
        <w:t>naϊffi</w:t>
      </w:r>
      <w:proofErr w:type="spellEnd"/>
      <w:r w:rsidRPr="00B63CD7">
        <w:rPr>
          <w:i/>
          <w:lang w:val="en-IE"/>
        </w:rPr>
        <w:t>, L. </w:t>
      </w:r>
      <w:proofErr w:type="spellStart"/>
      <w:r w:rsidRPr="00B63CD7">
        <w:rPr>
          <w:i/>
          <w:lang w:val="en-IE"/>
        </w:rPr>
        <w:t>lainsoni</w:t>
      </w:r>
      <w:proofErr w:type="spellEnd"/>
      <w:r w:rsidRPr="00B63CD7">
        <w:rPr>
          <w:lang w:val="en-IE"/>
        </w:rPr>
        <w:t xml:space="preserve">, </w:t>
      </w:r>
      <w:r w:rsidRPr="00B63CD7">
        <w:rPr>
          <w:i/>
          <w:lang w:val="en-IE"/>
        </w:rPr>
        <w:t xml:space="preserve">L. </w:t>
      </w:r>
      <w:proofErr w:type="spellStart"/>
      <w:r w:rsidRPr="00B63CD7">
        <w:rPr>
          <w:i/>
          <w:lang w:val="en-IE"/>
        </w:rPr>
        <w:t>lindenbergi</w:t>
      </w:r>
      <w:proofErr w:type="spellEnd"/>
      <w:r w:rsidRPr="00B63CD7">
        <w:rPr>
          <w:lang w:val="en-IE"/>
        </w:rPr>
        <w:t xml:space="preserve">, </w:t>
      </w:r>
      <w:r w:rsidRPr="00B63CD7">
        <w:rPr>
          <w:i/>
          <w:lang w:val="en-IE"/>
        </w:rPr>
        <w:t>L. peruviana</w:t>
      </w:r>
      <w:r w:rsidRPr="00B63CD7">
        <w:rPr>
          <w:lang w:val="en-IE"/>
        </w:rPr>
        <w:t xml:space="preserve">, </w:t>
      </w:r>
      <w:r w:rsidRPr="00B63CD7">
        <w:rPr>
          <w:i/>
          <w:lang w:val="en-IE"/>
        </w:rPr>
        <w:t xml:space="preserve">L. </w:t>
      </w:r>
      <w:proofErr w:type="spellStart"/>
      <w:r w:rsidRPr="00B63CD7">
        <w:rPr>
          <w:i/>
          <w:lang w:val="en-IE"/>
        </w:rPr>
        <w:t>mexicana</w:t>
      </w:r>
      <w:proofErr w:type="spellEnd"/>
      <w:r w:rsidRPr="00B63CD7">
        <w:rPr>
          <w:lang w:val="en-IE"/>
        </w:rPr>
        <w:t xml:space="preserve">, </w:t>
      </w:r>
      <w:r w:rsidRPr="00B63CD7">
        <w:rPr>
          <w:i/>
          <w:lang w:val="en-IE"/>
        </w:rPr>
        <w:t xml:space="preserve">L. </w:t>
      </w:r>
      <w:proofErr w:type="spellStart"/>
      <w:r w:rsidRPr="00B63CD7">
        <w:rPr>
          <w:i/>
          <w:lang w:val="en-IE"/>
        </w:rPr>
        <w:t>venezuelensis</w:t>
      </w:r>
      <w:proofErr w:type="spellEnd"/>
      <w:r w:rsidRPr="00B63CD7">
        <w:rPr>
          <w:lang w:val="en-IE"/>
        </w:rPr>
        <w:t xml:space="preserve"> and </w:t>
      </w:r>
      <w:r w:rsidRPr="00B63CD7">
        <w:rPr>
          <w:i/>
          <w:lang w:val="en-IE"/>
        </w:rPr>
        <w:t xml:space="preserve">L. </w:t>
      </w:r>
      <w:proofErr w:type="spellStart"/>
      <w:r w:rsidRPr="00B63CD7">
        <w:rPr>
          <w:i/>
          <w:lang w:val="en-IE"/>
        </w:rPr>
        <w:t>amazonensis</w:t>
      </w:r>
      <w:proofErr w:type="spellEnd"/>
      <w:r w:rsidRPr="00B63CD7">
        <w:rPr>
          <w:lang w:val="en-IE"/>
        </w:rPr>
        <w:t xml:space="preserve">; visceral and, more rarely, cutaneous forms, are caused by </w:t>
      </w:r>
      <w:r w:rsidRPr="00B63CD7">
        <w:rPr>
          <w:i/>
          <w:lang w:val="en-IE"/>
        </w:rPr>
        <w:t>L. infantum</w:t>
      </w:r>
      <w:r w:rsidRPr="00B63CD7">
        <w:rPr>
          <w:lang w:val="en-IE"/>
        </w:rPr>
        <w:t xml:space="preserve">. In the Old World, cutaneous forms are caused by </w:t>
      </w:r>
      <w:r w:rsidRPr="00B63CD7">
        <w:rPr>
          <w:i/>
          <w:lang w:val="en-IE"/>
        </w:rPr>
        <w:t xml:space="preserve">L. </w:t>
      </w:r>
      <w:proofErr w:type="spellStart"/>
      <w:r w:rsidRPr="00B63CD7">
        <w:rPr>
          <w:i/>
          <w:lang w:val="en-IE"/>
        </w:rPr>
        <w:t>tropica</w:t>
      </w:r>
      <w:proofErr w:type="spellEnd"/>
      <w:r w:rsidRPr="00B63CD7">
        <w:rPr>
          <w:lang w:val="en-IE"/>
        </w:rPr>
        <w:t xml:space="preserve">, </w:t>
      </w:r>
      <w:r w:rsidRPr="00B63CD7">
        <w:rPr>
          <w:i/>
          <w:lang w:val="en-IE"/>
        </w:rPr>
        <w:t>L. major</w:t>
      </w:r>
      <w:r w:rsidRPr="00B63CD7">
        <w:rPr>
          <w:lang w:val="en-IE"/>
        </w:rPr>
        <w:t xml:space="preserve"> and </w:t>
      </w:r>
      <w:r w:rsidRPr="00B63CD7">
        <w:rPr>
          <w:i/>
          <w:lang w:val="en-IE"/>
        </w:rPr>
        <w:t>L. aethiopica</w:t>
      </w:r>
      <w:r w:rsidRPr="00B63CD7">
        <w:rPr>
          <w:lang w:val="en-IE"/>
        </w:rPr>
        <w:t xml:space="preserve">; visceral and, more rarely, cutaneous forms, are caused by </w:t>
      </w:r>
      <w:r w:rsidRPr="00B63CD7">
        <w:rPr>
          <w:i/>
          <w:lang w:val="en-IE"/>
        </w:rPr>
        <w:t>L.</w:t>
      </w:r>
      <w:r w:rsidR="00811325">
        <w:t> </w:t>
      </w:r>
      <w:r w:rsidRPr="00B63CD7">
        <w:rPr>
          <w:i/>
          <w:lang w:val="en-IE"/>
        </w:rPr>
        <w:t>infantum</w:t>
      </w:r>
      <w:r w:rsidRPr="00B63CD7">
        <w:rPr>
          <w:lang w:val="en-IE"/>
        </w:rPr>
        <w:t xml:space="preserve"> and </w:t>
      </w:r>
      <w:r w:rsidRPr="00B63CD7">
        <w:rPr>
          <w:i/>
          <w:lang w:val="en-IE"/>
        </w:rPr>
        <w:t>L.</w:t>
      </w:r>
      <w:r w:rsidRPr="00B63CD7">
        <w:rPr>
          <w:lang w:val="en-IE"/>
        </w:rPr>
        <w:t> </w:t>
      </w:r>
      <w:proofErr w:type="spellStart"/>
      <w:r w:rsidRPr="00B63CD7">
        <w:rPr>
          <w:i/>
          <w:lang w:val="en-IE"/>
        </w:rPr>
        <w:t>donovani</w:t>
      </w:r>
      <w:proofErr w:type="spellEnd"/>
      <w:r w:rsidRPr="00B63CD7">
        <w:rPr>
          <w:lang w:val="en-IE"/>
        </w:rPr>
        <w:t xml:space="preserve">. </w:t>
      </w:r>
      <w:r w:rsidRPr="00B63CD7">
        <w:rPr>
          <w:i/>
          <w:lang w:val="en-IE"/>
        </w:rPr>
        <w:t>Leishmania</w:t>
      </w:r>
      <w:r w:rsidRPr="00B63CD7">
        <w:rPr>
          <w:lang w:val="en-IE"/>
        </w:rPr>
        <w:t xml:space="preserve"> </w:t>
      </w:r>
      <w:r w:rsidRPr="00B63CD7">
        <w:rPr>
          <w:i/>
          <w:iCs/>
          <w:lang w:val="en-IE"/>
        </w:rPr>
        <w:t>infantum</w:t>
      </w:r>
      <w:r w:rsidRPr="00B63CD7">
        <w:rPr>
          <w:lang w:val="en-IE"/>
        </w:rPr>
        <w:t xml:space="preserve"> and </w:t>
      </w:r>
      <w:r w:rsidRPr="00B63CD7">
        <w:rPr>
          <w:i/>
          <w:iCs/>
          <w:lang w:val="en-IE"/>
        </w:rPr>
        <w:t>L.</w:t>
      </w:r>
      <w:r w:rsidRPr="00B63CD7">
        <w:rPr>
          <w:i/>
          <w:lang w:val="en-IE"/>
        </w:rPr>
        <w:t> </w:t>
      </w:r>
      <w:proofErr w:type="spellStart"/>
      <w:r w:rsidRPr="00B63CD7">
        <w:rPr>
          <w:i/>
          <w:iCs/>
          <w:lang w:val="en-IE"/>
        </w:rPr>
        <w:t>chagasi</w:t>
      </w:r>
      <w:proofErr w:type="spellEnd"/>
      <w:r w:rsidRPr="00B63CD7">
        <w:rPr>
          <w:lang w:val="en-IE"/>
        </w:rPr>
        <w:t xml:space="preserve"> have been found to be identical by genotyping and should be regarded as synonyms (</w:t>
      </w:r>
      <w:proofErr w:type="spellStart"/>
      <w:r w:rsidRPr="004A3659">
        <w:rPr>
          <w:lang w:val="en-IE"/>
        </w:rPr>
        <w:t>Kuhls</w:t>
      </w:r>
      <w:proofErr w:type="spellEnd"/>
      <w:r w:rsidRPr="004A3659">
        <w:rPr>
          <w:lang w:val="en-IE"/>
        </w:rPr>
        <w:t xml:space="preserve"> </w:t>
      </w:r>
      <w:r w:rsidRPr="004A3659">
        <w:rPr>
          <w:i/>
          <w:lang w:val="en-IE"/>
        </w:rPr>
        <w:t>et al</w:t>
      </w:r>
      <w:r w:rsidRPr="004A3659">
        <w:rPr>
          <w:lang w:val="en-IE"/>
        </w:rPr>
        <w:t xml:space="preserve">., 2011). In addition, the taxonomic position of other </w:t>
      </w:r>
      <w:r w:rsidRPr="004A3659">
        <w:rPr>
          <w:i/>
          <w:lang w:val="en-IE"/>
        </w:rPr>
        <w:t>Leishmania</w:t>
      </w:r>
      <w:r w:rsidRPr="004A3659">
        <w:rPr>
          <w:lang w:val="en-IE"/>
        </w:rPr>
        <w:t xml:space="preserve"> agents of </w:t>
      </w:r>
      <w:proofErr w:type="spellStart"/>
      <w:r w:rsidRPr="004A3659">
        <w:rPr>
          <w:lang w:val="en-IE"/>
        </w:rPr>
        <w:t>tegumentary</w:t>
      </w:r>
      <w:proofErr w:type="spellEnd"/>
      <w:r w:rsidRPr="004A3659">
        <w:rPr>
          <w:lang w:val="en-IE"/>
        </w:rPr>
        <w:t xml:space="preserve"> forms (</w:t>
      </w:r>
      <w:r w:rsidRPr="004A3659">
        <w:rPr>
          <w:i/>
          <w:lang w:val="en-IE"/>
        </w:rPr>
        <w:t xml:space="preserve">L. </w:t>
      </w:r>
      <w:proofErr w:type="spellStart"/>
      <w:r w:rsidRPr="004A3659">
        <w:rPr>
          <w:i/>
          <w:lang w:val="en-IE"/>
        </w:rPr>
        <w:t>killicki</w:t>
      </w:r>
      <w:proofErr w:type="spellEnd"/>
      <w:r w:rsidRPr="004A3659">
        <w:rPr>
          <w:lang w:val="en-IE"/>
        </w:rPr>
        <w:t xml:space="preserve"> in the Old World; </w:t>
      </w:r>
      <w:r w:rsidRPr="004A3659">
        <w:rPr>
          <w:i/>
          <w:lang w:val="en-IE"/>
        </w:rPr>
        <w:t xml:space="preserve">L. </w:t>
      </w:r>
      <w:proofErr w:type="spellStart"/>
      <w:r w:rsidRPr="004A3659">
        <w:rPr>
          <w:i/>
          <w:lang w:val="en-IE"/>
        </w:rPr>
        <w:t>pifanoi</w:t>
      </w:r>
      <w:proofErr w:type="spellEnd"/>
      <w:r w:rsidRPr="004A3659">
        <w:rPr>
          <w:lang w:val="en-IE"/>
        </w:rPr>
        <w:t xml:space="preserve">, </w:t>
      </w:r>
      <w:r w:rsidRPr="004A3659">
        <w:rPr>
          <w:i/>
          <w:lang w:val="en-IE"/>
        </w:rPr>
        <w:t xml:space="preserve">L. </w:t>
      </w:r>
      <w:proofErr w:type="spellStart"/>
      <w:r w:rsidRPr="004A3659">
        <w:rPr>
          <w:i/>
          <w:lang w:val="en-IE"/>
        </w:rPr>
        <w:t>garnhami</w:t>
      </w:r>
      <w:proofErr w:type="spellEnd"/>
      <w:r w:rsidRPr="004A3659">
        <w:rPr>
          <w:lang w:val="en-IE"/>
        </w:rPr>
        <w:t xml:space="preserve"> and </w:t>
      </w:r>
      <w:r w:rsidRPr="004A3659">
        <w:rPr>
          <w:i/>
          <w:lang w:val="en-IE"/>
        </w:rPr>
        <w:t xml:space="preserve">L. </w:t>
      </w:r>
      <w:proofErr w:type="spellStart"/>
      <w:r w:rsidRPr="004A3659">
        <w:rPr>
          <w:i/>
          <w:lang w:val="en-IE"/>
        </w:rPr>
        <w:t>colombiensis</w:t>
      </w:r>
      <w:proofErr w:type="spellEnd"/>
      <w:r w:rsidRPr="004A3659">
        <w:rPr>
          <w:lang w:val="en-IE"/>
        </w:rPr>
        <w:t xml:space="preserve"> in the New World) is still under discussion. Other </w:t>
      </w:r>
      <w:r w:rsidRPr="004A3659">
        <w:rPr>
          <w:i/>
          <w:lang w:val="en-IE"/>
        </w:rPr>
        <w:t xml:space="preserve">Leishmania </w:t>
      </w:r>
      <w:r w:rsidRPr="004A3659">
        <w:rPr>
          <w:lang w:val="en-IE"/>
        </w:rPr>
        <w:t xml:space="preserve">species not pathogenic to humans include New and Old World rodent parasites and an agent of cutaneous leishmaniosis in </w:t>
      </w:r>
      <w:r w:rsidRPr="00811325">
        <w:rPr>
          <w:strike/>
          <w:highlight w:val="yellow"/>
          <w:lang w:val="en-IE"/>
        </w:rPr>
        <w:t>the red kangaroo in</w:t>
      </w:r>
      <w:r w:rsidRPr="00811325">
        <w:rPr>
          <w:strike/>
          <w:lang w:val="en-IE"/>
        </w:rPr>
        <w:t xml:space="preserve"> </w:t>
      </w:r>
      <w:r w:rsidRPr="004A3659">
        <w:rPr>
          <w:lang w:val="en-IE"/>
        </w:rPr>
        <w:t>Australia</w:t>
      </w:r>
      <w:r w:rsidR="001226DF" w:rsidRPr="00811325">
        <w:rPr>
          <w:highlight w:val="yellow"/>
          <w:u w:val="double"/>
          <w:lang w:val="en-IE"/>
        </w:rPr>
        <w:t>n</w:t>
      </w:r>
      <w:r w:rsidR="001226DF">
        <w:rPr>
          <w:lang w:val="en-IE"/>
        </w:rPr>
        <w:t xml:space="preserve"> </w:t>
      </w:r>
      <w:proofErr w:type="spellStart"/>
      <w:r w:rsidR="001226DF" w:rsidRPr="00811325">
        <w:rPr>
          <w:highlight w:val="yellow"/>
          <w:u w:val="double"/>
          <w:lang w:val="en-IE"/>
        </w:rPr>
        <w:t>macropods</w:t>
      </w:r>
      <w:proofErr w:type="spellEnd"/>
      <w:r w:rsidRPr="004A3659">
        <w:rPr>
          <w:lang w:val="en-IE"/>
        </w:rPr>
        <w:t xml:space="preserve"> (</w:t>
      </w:r>
      <w:proofErr w:type="spellStart"/>
      <w:r w:rsidRPr="004A3659">
        <w:rPr>
          <w:lang w:val="en-IE"/>
        </w:rPr>
        <w:t>Dougall</w:t>
      </w:r>
      <w:proofErr w:type="spellEnd"/>
      <w:r w:rsidRPr="004A3659">
        <w:rPr>
          <w:lang w:val="en-IE"/>
        </w:rPr>
        <w:t xml:space="preserve"> </w:t>
      </w:r>
      <w:r w:rsidRPr="004A3659">
        <w:rPr>
          <w:i/>
          <w:lang w:val="en-IE"/>
        </w:rPr>
        <w:t>et al</w:t>
      </w:r>
      <w:r w:rsidRPr="004A3659">
        <w:rPr>
          <w:lang w:val="en-IE"/>
        </w:rPr>
        <w:t xml:space="preserve">., </w:t>
      </w:r>
      <w:r w:rsidRPr="00811325">
        <w:rPr>
          <w:highlight w:val="yellow"/>
          <w:u w:val="double"/>
          <w:lang w:val="en-IE"/>
        </w:rPr>
        <w:t>20</w:t>
      </w:r>
      <w:r w:rsidR="00AB6E3E" w:rsidRPr="00811325">
        <w:rPr>
          <w:highlight w:val="yellow"/>
          <w:u w:val="double"/>
          <w:lang w:val="en-IE"/>
        </w:rPr>
        <w:t>09</w:t>
      </w:r>
      <w:r w:rsidR="00811325" w:rsidRPr="00811325">
        <w:rPr>
          <w:strike/>
          <w:highlight w:val="yellow"/>
          <w:lang w:val="en-IE"/>
        </w:rPr>
        <w:t xml:space="preserve"> 20</w:t>
      </w:r>
      <w:r w:rsidRPr="00811325">
        <w:rPr>
          <w:strike/>
          <w:highlight w:val="yellow"/>
          <w:lang w:val="en-IE"/>
        </w:rPr>
        <w:t>11</w:t>
      </w:r>
      <w:r w:rsidRPr="004A3659">
        <w:rPr>
          <w:lang w:val="en-IE"/>
        </w:rPr>
        <w:t xml:space="preserve">). Dogs are mainly affected by </w:t>
      </w:r>
      <w:r w:rsidRPr="004A3659">
        <w:rPr>
          <w:i/>
          <w:lang w:val="en-IE"/>
        </w:rPr>
        <w:t>L.</w:t>
      </w:r>
      <w:r w:rsidRPr="004A3659">
        <w:rPr>
          <w:lang w:val="en-IE"/>
        </w:rPr>
        <w:t> </w:t>
      </w:r>
      <w:r w:rsidRPr="004A3659">
        <w:rPr>
          <w:i/>
          <w:lang w:val="en-IE"/>
        </w:rPr>
        <w:t>infantum</w:t>
      </w:r>
      <w:r w:rsidRPr="004A3659">
        <w:rPr>
          <w:lang w:val="en-IE"/>
        </w:rPr>
        <w:t>, but</w:t>
      </w:r>
      <w:r w:rsidRPr="004A3659">
        <w:rPr>
          <w:strike/>
          <w:lang w:val="en-IE"/>
        </w:rPr>
        <w:t xml:space="preserve"> in some instances</w:t>
      </w:r>
      <w:r w:rsidR="00890ADA" w:rsidRPr="004A3659">
        <w:rPr>
          <w:lang w:val="en-IE"/>
        </w:rPr>
        <w:t>,</w:t>
      </w:r>
      <w:r w:rsidRPr="004A3659">
        <w:rPr>
          <w:strike/>
          <w:lang w:val="en-IE"/>
        </w:rPr>
        <w:t xml:space="preserve"> parasites belonging to </w:t>
      </w:r>
      <w:r w:rsidRPr="004A3659">
        <w:rPr>
          <w:i/>
          <w:strike/>
          <w:lang w:val="en-IE"/>
        </w:rPr>
        <w:t>L. </w:t>
      </w:r>
      <w:proofErr w:type="spellStart"/>
      <w:r w:rsidRPr="004A3659">
        <w:rPr>
          <w:i/>
          <w:strike/>
          <w:lang w:val="en-IE"/>
        </w:rPr>
        <w:t>braziliensis</w:t>
      </w:r>
      <w:proofErr w:type="spellEnd"/>
      <w:r w:rsidRPr="004A3659">
        <w:rPr>
          <w:i/>
          <w:strike/>
          <w:lang w:val="en-IE"/>
        </w:rPr>
        <w:t xml:space="preserve">, L. peruviana, </w:t>
      </w:r>
      <w:r w:rsidRPr="004A3659">
        <w:rPr>
          <w:strike/>
          <w:lang w:val="en-IE"/>
        </w:rPr>
        <w:t>and</w:t>
      </w:r>
      <w:r w:rsidRPr="004A3659">
        <w:rPr>
          <w:i/>
          <w:strike/>
          <w:lang w:val="en-IE"/>
        </w:rPr>
        <w:t xml:space="preserve"> L. </w:t>
      </w:r>
      <w:proofErr w:type="spellStart"/>
      <w:r w:rsidRPr="004A3659">
        <w:rPr>
          <w:i/>
          <w:strike/>
          <w:lang w:val="en-IE"/>
        </w:rPr>
        <w:t>tropica</w:t>
      </w:r>
      <w:proofErr w:type="spellEnd"/>
      <w:r w:rsidRPr="004A3659">
        <w:rPr>
          <w:i/>
          <w:strike/>
          <w:lang w:val="en-IE"/>
        </w:rPr>
        <w:t xml:space="preserve"> </w:t>
      </w:r>
      <w:r w:rsidRPr="004A3659">
        <w:rPr>
          <w:strike/>
          <w:lang w:val="en-IE"/>
        </w:rPr>
        <w:t>have been isolated from this host (</w:t>
      </w:r>
      <w:proofErr w:type="spellStart"/>
      <w:r w:rsidRPr="004A3659">
        <w:rPr>
          <w:strike/>
          <w:lang w:val="en-IE"/>
        </w:rPr>
        <w:t>Mohebali</w:t>
      </w:r>
      <w:proofErr w:type="spellEnd"/>
      <w:r w:rsidRPr="004A3659">
        <w:rPr>
          <w:strike/>
          <w:lang w:val="en-IE"/>
        </w:rPr>
        <w:t xml:space="preserve"> </w:t>
      </w:r>
      <w:r w:rsidRPr="004A3659">
        <w:rPr>
          <w:i/>
          <w:strike/>
          <w:lang w:val="en-IE"/>
        </w:rPr>
        <w:t>et al</w:t>
      </w:r>
      <w:r w:rsidRPr="004A3659">
        <w:rPr>
          <w:strike/>
          <w:lang w:val="en-IE"/>
        </w:rPr>
        <w:t>., 2005;</w:t>
      </w:r>
      <w:r w:rsidR="00FC5BC5" w:rsidRPr="004A3659">
        <w:rPr>
          <w:strike/>
          <w:lang w:val="en-IE"/>
        </w:rPr>
        <w:t xml:space="preserve"> </w:t>
      </w:r>
      <w:proofErr w:type="spellStart"/>
      <w:r w:rsidRPr="004A3659">
        <w:rPr>
          <w:strike/>
          <w:lang w:val="en-IE"/>
        </w:rPr>
        <w:t>Reithinger</w:t>
      </w:r>
      <w:proofErr w:type="spellEnd"/>
      <w:r w:rsidRPr="004A3659">
        <w:rPr>
          <w:strike/>
          <w:lang w:val="en-IE"/>
        </w:rPr>
        <w:t xml:space="preserve"> </w:t>
      </w:r>
      <w:r w:rsidR="00B718AA" w:rsidRPr="004A3659">
        <w:rPr>
          <w:strike/>
          <w:lang w:val="en-IE"/>
        </w:rPr>
        <w:t>&amp; Davies</w:t>
      </w:r>
      <w:r w:rsidRPr="004A3659">
        <w:rPr>
          <w:strike/>
          <w:lang w:val="en-IE"/>
        </w:rPr>
        <w:t>, 2002</w:t>
      </w:r>
      <w:r w:rsidR="00890ADA" w:rsidRPr="004A3659">
        <w:rPr>
          <w:strike/>
          <w:lang w:val="en-IE"/>
        </w:rPr>
        <w:t>)</w:t>
      </w:r>
      <w:r w:rsidRPr="004A3659">
        <w:rPr>
          <w:lang w:val="en-IE"/>
        </w:rPr>
        <w:t xml:space="preserve"> </w:t>
      </w:r>
      <w:r w:rsidR="009F3A2C" w:rsidRPr="004A3659">
        <w:rPr>
          <w:u w:val="double"/>
          <w:lang w:val="en-IE"/>
        </w:rPr>
        <w:t xml:space="preserve">other </w:t>
      </w:r>
      <w:r w:rsidR="009F3A2C" w:rsidRPr="004A3659">
        <w:rPr>
          <w:i/>
          <w:u w:val="double"/>
          <w:lang w:val="en-IE"/>
        </w:rPr>
        <w:t>Leishmania</w:t>
      </w:r>
      <w:r w:rsidR="009F3A2C" w:rsidRPr="004A3659">
        <w:rPr>
          <w:u w:val="double"/>
          <w:lang w:val="en-IE"/>
        </w:rPr>
        <w:t xml:space="preserve"> species are found in dogs in the New World (</w:t>
      </w:r>
      <w:r w:rsidR="009F3A2C" w:rsidRPr="004A3659">
        <w:rPr>
          <w:i/>
          <w:u w:val="double"/>
          <w:lang w:val="en-IE"/>
        </w:rPr>
        <w:t xml:space="preserve">Leishmania </w:t>
      </w:r>
      <w:proofErr w:type="spellStart"/>
      <w:r w:rsidR="009F3A2C" w:rsidRPr="004A3659">
        <w:rPr>
          <w:i/>
          <w:u w:val="double"/>
          <w:lang w:val="en-IE"/>
        </w:rPr>
        <w:t>amazonensis</w:t>
      </w:r>
      <w:proofErr w:type="spellEnd"/>
      <w:r w:rsidR="009F3A2C" w:rsidRPr="004A3659">
        <w:rPr>
          <w:i/>
          <w:u w:val="double"/>
          <w:lang w:val="en-IE"/>
        </w:rPr>
        <w:t>, L</w:t>
      </w:r>
      <w:r w:rsidR="00890ADA" w:rsidRPr="004A3659">
        <w:rPr>
          <w:i/>
          <w:u w:val="double"/>
          <w:lang w:val="en-IE"/>
        </w:rPr>
        <w:t>. </w:t>
      </w:r>
      <w:proofErr w:type="spellStart"/>
      <w:r w:rsidR="009F3A2C" w:rsidRPr="004A3659">
        <w:rPr>
          <w:i/>
          <w:u w:val="double"/>
          <w:lang w:val="en-IE"/>
        </w:rPr>
        <w:t>braziliensis</w:t>
      </w:r>
      <w:proofErr w:type="spellEnd"/>
      <w:r w:rsidR="009F3A2C" w:rsidRPr="004A3659">
        <w:rPr>
          <w:i/>
          <w:u w:val="double"/>
          <w:lang w:val="en-IE"/>
        </w:rPr>
        <w:t>, L</w:t>
      </w:r>
      <w:r w:rsidR="00890ADA" w:rsidRPr="004A3659">
        <w:rPr>
          <w:i/>
          <w:u w:val="double"/>
          <w:lang w:val="en-IE"/>
        </w:rPr>
        <w:t>. </w:t>
      </w:r>
      <w:proofErr w:type="spellStart"/>
      <w:r w:rsidR="009F3A2C" w:rsidRPr="004A3659">
        <w:rPr>
          <w:i/>
          <w:u w:val="double"/>
          <w:lang w:val="en-IE"/>
        </w:rPr>
        <w:t>mexicana</w:t>
      </w:r>
      <w:proofErr w:type="spellEnd"/>
      <w:r w:rsidR="009F3A2C" w:rsidRPr="004A3659">
        <w:rPr>
          <w:i/>
          <w:u w:val="double"/>
          <w:lang w:val="en-IE"/>
        </w:rPr>
        <w:t>, L</w:t>
      </w:r>
      <w:r w:rsidR="00890ADA" w:rsidRPr="004A3659">
        <w:rPr>
          <w:i/>
          <w:u w:val="double"/>
          <w:lang w:val="en-IE"/>
        </w:rPr>
        <w:t>. </w:t>
      </w:r>
      <w:proofErr w:type="spellStart"/>
      <w:r w:rsidR="009F3A2C" w:rsidRPr="004A3659">
        <w:rPr>
          <w:i/>
          <w:u w:val="double"/>
          <w:lang w:val="en-IE"/>
        </w:rPr>
        <w:t>venezuelensis</w:t>
      </w:r>
      <w:proofErr w:type="spellEnd"/>
      <w:r w:rsidR="009F3A2C" w:rsidRPr="004A3659">
        <w:rPr>
          <w:u w:val="double"/>
          <w:lang w:val="en-IE"/>
        </w:rPr>
        <w:t>) (</w:t>
      </w:r>
      <w:proofErr w:type="spellStart"/>
      <w:r w:rsidR="00890ADA" w:rsidRPr="004A3659">
        <w:rPr>
          <w:u w:val="double"/>
          <w:lang w:val="en-IE"/>
        </w:rPr>
        <w:t>Pennisi</w:t>
      </w:r>
      <w:proofErr w:type="spellEnd"/>
      <w:r w:rsidR="00890ADA" w:rsidRPr="004A3659">
        <w:rPr>
          <w:u w:val="double"/>
          <w:lang w:val="en-IE"/>
        </w:rPr>
        <w:t xml:space="preserve"> </w:t>
      </w:r>
      <w:r w:rsidR="00890ADA" w:rsidRPr="004A3659">
        <w:rPr>
          <w:i/>
          <w:u w:val="double"/>
          <w:lang w:val="en-IE"/>
        </w:rPr>
        <w:t>et al.,</w:t>
      </w:r>
      <w:r w:rsidR="00890ADA" w:rsidRPr="004A3659">
        <w:rPr>
          <w:u w:val="double"/>
          <w:lang w:val="en-IE"/>
        </w:rPr>
        <w:t xml:space="preserve"> 2015; </w:t>
      </w:r>
      <w:r w:rsidR="009F3A2C" w:rsidRPr="004A3659">
        <w:rPr>
          <w:u w:val="double"/>
          <w:lang w:val="en-IE"/>
        </w:rPr>
        <w:t xml:space="preserve">Solano-Gallego </w:t>
      </w:r>
      <w:r w:rsidR="009F3A2C" w:rsidRPr="004A3659">
        <w:rPr>
          <w:i/>
          <w:u w:val="double"/>
          <w:lang w:val="en-IE"/>
        </w:rPr>
        <w:t>et al.,</w:t>
      </w:r>
      <w:r w:rsidR="009F3A2C" w:rsidRPr="004A3659">
        <w:rPr>
          <w:u w:val="double"/>
          <w:lang w:val="en-IE"/>
        </w:rPr>
        <w:t xml:space="preserve"> 2009). </w:t>
      </w:r>
      <w:r w:rsidR="009F3A2C" w:rsidRPr="004A3659">
        <w:rPr>
          <w:i/>
          <w:u w:val="double"/>
          <w:lang w:val="en-IE"/>
        </w:rPr>
        <w:t xml:space="preserve">Leishmania </w:t>
      </w:r>
      <w:proofErr w:type="spellStart"/>
      <w:r w:rsidR="009F3A2C" w:rsidRPr="004A3659">
        <w:rPr>
          <w:i/>
          <w:u w:val="double"/>
          <w:lang w:val="en-IE"/>
        </w:rPr>
        <w:t>tropica</w:t>
      </w:r>
      <w:proofErr w:type="spellEnd"/>
      <w:r w:rsidR="009F3A2C" w:rsidRPr="004A3659">
        <w:rPr>
          <w:u w:val="double"/>
          <w:lang w:val="en-IE"/>
        </w:rPr>
        <w:t xml:space="preserve"> and </w:t>
      </w:r>
      <w:r w:rsidR="009F3A2C" w:rsidRPr="004A3659">
        <w:rPr>
          <w:i/>
          <w:u w:val="double"/>
          <w:lang w:val="en-IE"/>
        </w:rPr>
        <w:t>L</w:t>
      </w:r>
      <w:r w:rsidR="00890ADA" w:rsidRPr="004A3659">
        <w:rPr>
          <w:i/>
          <w:u w:val="double"/>
          <w:lang w:val="en-IE"/>
        </w:rPr>
        <w:t> .</w:t>
      </w:r>
      <w:r w:rsidR="009F3A2C" w:rsidRPr="004A3659">
        <w:rPr>
          <w:i/>
          <w:u w:val="double"/>
          <w:lang w:val="en-IE"/>
        </w:rPr>
        <w:t>major</w:t>
      </w:r>
      <w:r w:rsidR="009F3A2C" w:rsidRPr="004A3659">
        <w:rPr>
          <w:u w:val="double"/>
          <w:lang w:val="en-IE"/>
        </w:rPr>
        <w:t xml:space="preserve"> </w:t>
      </w:r>
      <w:r w:rsidR="00890ADA" w:rsidRPr="004A3659">
        <w:rPr>
          <w:u w:val="double"/>
          <w:lang w:val="en-IE"/>
        </w:rPr>
        <w:t>a</w:t>
      </w:r>
      <w:r w:rsidR="009F3A2C" w:rsidRPr="004A3659">
        <w:rPr>
          <w:u w:val="double"/>
          <w:lang w:val="en-IE"/>
        </w:rPr>
        <w:t>re rarely reported in dogs and</w:t>
      </w:r>
      <w:r w:rsidR="00890ADA" w:rsidRPr="004A3659">
        <w:rPr>
          <w:u w:val="double"/>
          <w:lang w:val="en-IE"/>
        </w:rPr>
        <w:t xml:space="preserve"> are</w:t>
      </w:r>
      <w:r w:rsidR="009F3A2C" w:rsidRPr="004A3659">
        <w:rPr>
          <w:u w:val="double"/>
          <w:lang w:val="en-IE"/>
        </w:rPr>
        <w:t xml:space="preserve"> found mainly associated with skin or mucocutaneous lesions (</w:t>
      </w:r>
      <w:proofErr w:type="spellStart"/>
      <w:r w:rsidR="009F3A2C" w:rsidRPr="004A3659">
        <w:rPr>
          <w:u w:val="double"/>
          <w:lang w:val="en-IE"/>
        </w:rPr>
        <w:t>Baneth</w:t>
      </w:r>
      <w:proofErr w:type="spellEnd"/>
      <w:r w:rsidR="009F3A2C" w:rsidRPr="004A3659">
        <w:rPr>
          <w:u w:val="double"/>
          <w:lang w:val="en-IE"/>
        </w:rPr>
        <w:t xml:space="preserve"> </w:t>
      </w:r>
      <w:r w:rsidR="009F3A2C" w:rsidRPr="004A3659">
        <w:rPr>
          <w:i/>
          <w:u w:val="double"/>
          <w:lang w:val="en-IE"/>
        </w:rPr>
        <w:t>et al.,</w:t>
      </w:r>
      <w:r w:rsidR="009F3A2C" w:rsidRPr="004A3659">
        <w:rPr>
          <w:u w:val="double"/>
          <w:lang w:val="en-IE"/>
        </w:rPr>
        <w:t xml:space="preserve"> 2017)</w:t>
      </w:r>
      <w:r w:rsidR="009F3A2C" w:rsidRPr="004A3659">
        <w:rPr>
          <w:lang w:val="en-IE"/>
        </w:rPr>
        <w:t>.</w:t>
      </w:r>
    </w:p>
    <w:p w14:paraId="75A19E18" w14:textId="44D18E5E" w:rsidR="0072368C" w:rsidRPr="002B403A" w:rsidRDefault="0072368C" w:rsidP="00C65B0C">
      <w:pPr>
        <w:pStyle w:val="paraA0"/>
        <w:rPr>
          <w:strike/>
          <w:lang w:val="en-IE"/>
        </w:rPr>
      </w:pPr>
      <w:r w:rsidRPr="002B403A">
        <w:rPr>
          <w:b/>
          <w:strike/>
          <w:lang w:val="en-IE"/>
        </w:rPr>
        <w:t>Description of the disease:</w:t>
      </w:r>
      <w:r w:rsidRPr="002B403A">
        <w:rPr>
          <w:strike/>
          <w:lang w:val="en-IE"/>
        </w:rPr>
        <w:t xml:space="preserve"> </w:t>
      </w:r>
      <w:r w:rsidR="002B403A" w:rsidRPr="002B403A">
        <w:rPr>
          <w:strike/>
          <w:lang w:val="en-IE"/>
        </w:rPr>
        <w:t xml:space="preserve">Various forms of clinical manifestations of human leishmaniosis have been described and divided into three major clinical entities: visceral leishmaniosis (VL, kala azar), cutaneous leishmaniosis (localised, diffuse or disseminated CL, oriental sore, </w:t>
      </w:r>
      <w:proofErr w:type="spellStart"/>
      <w:r w:rsidR="002B403A" w:rsidRPr="002B403A">
        <w:rPr>
          <w:strike/>
          <w:lang w:val="en-IE"/>
        </w:rPr>
        <w:t>uta</w:t>
      </w:r>
      <w:proofErr w:type="spellEnd"/>
      <w:r w:rsidR="002B403A" w:rsidRPr="002B403A">
        <w:rPr>
          <w:strike/>
          <w:lang w:val="en-IE"/>
        </w:rPr>
        <w:t xml:space="preserve">, </w:t>
      </w:r>
      <w:proofErr w:type="spellStart"/>
      <w:r w:rsidR="002B403A" w:rsidRPr="002B403A">
        <w:rPr>
          <w:strike/>
          <w:lang w:val="en-IE"/>
        </w:rPr>
        <w:t>pian</w:t>
      </w:r>
      <w:proofErr w:type="spellEnd"/>
      <w:r w:rsidR="002B403A" w:rsidRPr="002B403A">
        <w:rPr>
          <w:strike/>
          <w:lang w:val="en-IE"/>
        </w:rPr>
        <w:t xml:space="preserve"> </w:t>
      </w:r>
      <w:proofErr w:type="spellStart"/>
      <w:r w:rsidR="002B403A" w:rsidRPr="002B403A">
        <w:rPr>
          <w:strike/>
          <w:lang w:val="en-IE"/>
        </w:rPr>
        <w:t>bois</w:t>
      </w:r>
      <w:proofErr w:type="spellEnd"/>
      <w:r w:rsidR="002B403A" w:rsidRPr="002B403A">
        <w:rPr>
          <w:strike/>
          <w:lang w:val="en-IE"/>
        </w:rPr>
        <w:t xml:space="preserve">, </w:t>
      </w:r>
      <w:proofErr w:type="spellStart"/>
      <w:r w:rsidR="002B403A" w:rsidRPr="002B403A">
        <w:rPr>
          <w:strike/>
          <w:lang w:val="en-IE"/>
        </w:rPr>
        <w:t>chiclero’s</w:t>
      </w:r>
      <w:proofErr w:type="spellEnd"/>
      <w:r w:rsidR="002B403A" w:rsidRPr="002B403A">
        <w:rPr>
          <w:strike/>
          <w:lang w:val="en-IE"/>
        </w:rPr>
        <w:t xml:space="preserve"> ulcer) and mucocutaneous </w:t>
      </w:r>
      <w:r w:rsidR="002B403A" w:rsidRPr="002B403A">
        <w:rPr>
          <w:strike/>
          <w:lang w:val="en-IE"/>
        </w:rPr>
        <w:lastRenderedPageBreak/>
        <w:t xml:space="preserve">leishmaniosis (MCL, espundia) (World Health Organization [WHO], 2010). The diseases are mainly zoonoses with two exceptions, that of CL due to </w:t>
      </w:r>
      <w:r w:rsidR="002B403A" w:rsidRPr="002B403A">
        <w:rPr>
          <w:i/>
          <w:strike/>
          <w:lang w:val="en-IE"/>
        </w:rPr>
        <w:t xml:space="preserve">L. </w:t>
      </w:r>
      <w:proofErr w:type="spellStart"/>
      <w:r w:rsidR="002B403A" w:rsidRPr="002B403A">
        <w:rPr>
          <w:i/>
          <w:strike/>
          <w:lang w:val="en-IE"/>
        </w:rPr>
        <w:t>tropica</w:t>
      </w:r>
      <w:proofErr w:type="spellEnd"/>
      <w:r w:rsidR="002B403A" w:rsidRPr="002B403A">
        <w:rPr>
          <w:strike/>
          <w:lang w:val="en-IE"/>
        </w:rPr>
        <w:t xml:space="preserve"> in urban areas of the Middle East, and that of VL due to </w:t>
      </w:r>
      <w:r w:rsidR="002B403A" w:rsidRPr="002B403A">
        <w:rPr>
          <w:i/>
          <w:strike/>
          <w:lang w:val="en-IE"/>
        </w:rPr>
        <w:t xml:space="preserve">L. </w:t>
      </w:r>
      <w:proofErr w:type="spellStart"/>
      <w:r w:rsidR="002B403A" w:rsidRPr="002B403A">
        <w:rPr>
          <w:i/>
          <w:iCs/>
          <w:strike/>
          <w:lang w:val="en-IE"/>
        </w:rPr>
        <w:t>donovani</w:t>
      </w:r>
      <w:proofErr w:type="spellEnd"/>
      <w:r w:rsidR="002B403A" w:rsidRPr="002B403A">
        <w:rPr>
          <w:strike/>
          <w:lang w:val="en-IE"/>
        </w:rPr>
        <w:t xml:space="preserve"> in the Indian sub-continent (northern India, Nepal and Bangladesh) and in some parts of Eastern Africa (e.g. Ethiopia and Sudan). Canine leishmaniosis (</w:t>
      </w:r>
      <w:proofErr w:type="spellStart"/>
      <w:r w:rsidR="002B403A" w:rsidRPr="002B403A">
        <w:rPr>
          <w:strike/>
          <w:lang w:val="en-IE"/>
        </w:rPr>
        <w:t>CanL</w:t>
      </w:r>
      <w:proofErr w:type="spellEnd"/>
      <w:r w:rsidR="002B403A" w:rsidRPr="002B403A">
        <w:rPr>
          <w:strike/>
          <w:lang w:val="en-IE"/>
        </w:rPr>
        <w:t xml:space="preserve">) is a chronic </w:t>
      </w:r>
      <w:proofErr w:type="spellStart"/>
      <w:r w:rsidR="002B403A" w:rsidRPr="002B403A">
        <w:rPr>
          <w:strike/>
          <w:lang w:val="en-IE"/>
        </w:rPr>
        <w:t>viscero</w:t>
      </w:r>
      <w:proofErr w:type="spellEnd"/>
      <w:r w:rsidR="002B403A" w:rsidRPr="002B403A">
        <w:rPr>
          <w:strike/>
          <w:lang w:val="en-IE"/>
        </w:rPr>
        <w:t xml:space="preserve">-cutaneous disease caused by </w:t>
      </w:r>
      <w:r w:rsidR="002B403A" w:rsidRPr="002B403A">
        <w:rPr>
          <w:i/>
          <w:strike/>
          <w:lang w:val="en-IE"/>
        </w:rPr>
        <w:t>L. infantum</w:t>
      </w:r>
      <w:r w:rsidR="002B403A" w:rsidRPr="002B403A">
        <w:rPr>
          <w:iCs/>
          <w:strike/>
          <w:lang w:val="en-IE"/>
        </w:rPr>
        <w:t>, for</w:t>
      </w:r>
      <w:r w:rsidR="002B403A" w:rsidRPr="002B403A">
        <w:rPr>
          <w:strike/>
          <w:lang w:val="en-IE"/>
        </w:rPr>
        <w:t xml:space="preserve"> which the dog acts as the source reservoir. Resistant asymptomatic dogs may exceed &gt;50% of the infected canine population. Typical external signs recorded in susceptible dogs that evolve towards full-blown disease are lymph node enlargement, weight loss, exfoliative dermatitis, alopecia, ulcers and ocular alterations. Recently, leishmaniosis in cats has emerged in some areas with clinical features resembling </w:t>
      </w:r>
      <w:proofErr w:type="spellStart"/>
      <w:r w:rsidR="002B403A" w:rsidRPr="002B403A">
        <w:rPr>
          <w:strike/>
          <w:lang w:val="en-IE"/>
        </w:rPr>
        <w:t>tegumentary</w:t>
      </w:r>
      <w:proofErr w:type="spellEnd"/>
      <w:r w:rsidR="002B403A" w:rsidRPr="002B403A">
        <w:rPr>
          <w:strike/>
          <w:lang w:val="en-IE"/>
        </w:rPr>
        <w:t xml:space="preserve"> forms, more rarely systemic (Gramiccia, 2011). Sporadic </w:t>
      </w:r>
      <w:proofErr w:type="spellStart"/>
      <w:r w:rsidR="002B403A" w:rsidRPr="002B403A">
        <w:rPr>
          <w:strike/>
          <w:lang w:val="en-IE"/>
        </w:rPr>
        <w:t>tegumentary</w:t>
      </w:r>
      <w:proofErr w:type="spellEnd"/>
      <w:r w:rsidR="002B403A" w:rsidRPr="002B403A">
        <w:rPr>
          <w:strike/>
          <w:lang w:val="en-IE"/>
        </w:rPr>
        <w:t xml:space="preserve"> cases have been reported in equids and cattle</w:t>
      </w:r>
      <w:r w:rsidR="002B403A">
        <w:rPr>
          <w:strike/>
          <w:lang w:val="en-IE"/>
        </w:rPr>
        <w:t>.</w:t>
      </w:r>
    </w:p>
    <w:p w14:paraId="543AF627" w14:textId="24B45036" w:rsidR="0072368C" w:rsidRPr="00B63CD7" w:rsidRDefault="0072368C" w:rsidP="00426986">
      <w:pPr>
        <w:pStyle w:val="paraA0"/>
        <w:rPr>
          <w:rFonts w:cs="Arial"/>
          <w:szCs w:val="18"/>
          <w:lang w:val="en-IE" w:eastAsia="en-GB"/>
        </w:rPr>
      </w:pPr>
      <w:r w:rsidRPr="00B63CD7">
        <w:rPr>
          <w:b/>
          <w:lang w:val="en-IE"/>
        </w:rPr>
        <w:t>Zoonotic risk and biosafety requirements:</w:t>
      </w:r>
      <w:r w:rsidRPr="00B63CD7">
        <w:rPr>
          <w:i/>
          <w:lang w:val="en-IE"/>
        </w:rPr>
        <w:t xml:space="preserve"> </w:t>
      </w:r>
      <w:r w:rsidRPr="00B63CD7">
        <w:rPr>
          <w:lang w:val="en-IE"/>
        </w:rPr>
        <w:t xml:space="preserve">Direct contact with infected </w:t>
      </w:r>
      <w:r w:rsidR="00E86B62" w:rsidRPr="00B63CD7">
        <w:rPr>
          <w:lang w:val="en-IE"/>
        </w:rPr>
        <w:t>hosts</w:t>
      </w:r>
      <w:r w:rsidRPr="00B63CD7">
        <w:rPr>
          <w:lang w:val="en-IE"/>
        </w:rPr>
        <w:t xml:space="preserve"> or handling of biological samples and parasite cultures from these hosts </w:t>
      </w:r>
      <w:r w:rsidRPr="002B403A">
        <w:rPr>
          <w:strike/>
          <w:lang w:val="en-IE"/>
        </w:rPr>
        <w:t>do not require special precautions</w:t>
      </w:r>
      <w:r w:rsidRPr="00B63CD7">
        <w:rPr>
          <w:lang w:val="en-IE"/>
        </w:rPr>
        <w:t xml:space="preserve"> </w:t>
      </w:r>
      <w:r w:rsidR="00B907B6" w:rsidRPr="002B403A">
        <w:rPr>
          <w:u w:val="double"/>
          <w:lang w:val="en-IE"/>
        </w:rPr>
        <w:t>is of low risk</w:t>
      </w:r>
      <w:r w:rsidR="006F3CF5" w:rsidRPr="002B403A">
        <w:rPr>
          <w:u w:val="double"/>
          <w:lang w:val="en-IE"/>
        </w:rPr>
        <w:t xml:space="preserve">, </w:t>
      </w:r>
      <w:r w:rsidRPr="00B63CD7">
        <w:rPr>
          <w:lang w:val="en-IE"/>
        </w:rPr>
        <w:t xml:space="preserve">because of the </w:t>
      </w:r>
      <w:r w:rsidR="00F1476F" w:rsidRPr="00B63CD7">
        <w:rPr>
          <w:lang w:val="en-IE"/>
        </w:rPr>
        <w:t>sand</w:t>
      </w:r>
      <w:r w:rsidR="002378A5" w:rsidRPr="00B63CD7">
        <w:rPr>
          <w:lang w:val="en-IE"/>
        </w:rPr>
        <w:t xml:space="preserve"> </w:t>
      </w:r>
      <w:r w:rsidR="00F1476F" w:rsidRPr="00B63CD7">
        <w:rPr>
          <w:lang w:val="en-IE"/>
        </w:rPr>
        <w:t>fly</w:t>
      </w:r>
      <w:r w:rsidRPr="00B63CD7">
        <w:rPr>
          <w:lang w:val="en-IE"/>
        </w:rPr>
        <w:t>-borne nature of the infections and the lack of resistant forms in the environment.</w:t>
      </w:r>
      <w:r w:rsidR="00D11ACE" w:rsidRPr="002B403A">
        <w:rPr>
          <w:u w:val="double"/>
          <w:lang w:val="en-IE"/>
        </w:rPr>
        <w:t xml:space="preserve"> </w:t>
      </w:r>
      <w:r w:rsidR="00D11ACE" w:rsidRPr="002B403A">
        <w:rPr>
          <w:u w:val="double"/>
        </w:rPr>
        <w:t>All laboratory manipulations</w:t>
      </w:r>
      <w:r w:rsidR="00932892" w:rsidRPr="002B403A">
        <w:rPr>
          <w:u w:val="double"/>
        </w:rPr>
        <w:t xml:space="preserve"> with</w:t>
      </w:r>
      <w:r w:rsidRPr="00B63CD7">
        <w:rPr>
          <w:lang w:val="en-IE"/>
        </w:rPr>
        <w:t xml:space="preserve"> </w:t>
      </w:r>
      <w:r w:rsidR="0093040D" w:rsidRPr="00B63CD7">
        <w:rPr>
          <w:i/>
          <w:lang w:val="en-IE"/>
        </w:rPr>
        <w:t xml:space="preserve">Leishmania </w:t>
      </w:r>
      <w:r w:rsidR="0093040D" w:rsidRPr="00BC1057">
        <w:rPr>
          <w:lang w:val="en-IE"/>
        </w:rPr>
        <w:t>spp.</w:t>
      </w:r>
      <w:r w:rsidR="0093040D" w:rsidRPr="00B63CD7">
        <w:rPr>
          <w:lang w:val="en-IE"/>
        </w:rPr>
        <w:t xml:space="preserve"> </w:t>
      </w:r>
      <w:r w:rsidR="0093040D" w:rsidRPr="002B403A">
        <w:rPr>
          <w:strike/>
          <w:lang w:val="en-IE"/>
        </w:rPr>
        <w:t xml:space="preserve">are classed in Risk Group 2 for human infection and </w:t>
      </w:r>
      <w:r w:rsidR="0093040D" w:rsidRPr="00B63CD7">
        <w:rPr>
          <w:lang w:val="en-IE"/>
        </w:rPr>
        <w:t xml:space="preserve">should be </w:t>
      </w:r>
      <w:r w:rsidR="00932892" w:rsidRPr="002B403A">
        <w:rPr>
          <w:u w:val="double"/>
        </w:rPr>
        <w:t xml:space="preserve">performed </w:t>
      </w:r>
      <w:r w:rsidR="00932892" w:rsidRPr="002B403A">
        <w:rPr>
          <w:u w:val="double"/>
          <w:lang w:val="en-IE"/>
        </w:rPr>
        <w:t xml:space="preserve">at an appropriate biosafety and containment level determined by </w:t>
      </w:r>
      <w:proofErr w:type="spellStart"/>
      <w:r w:rsidR="00932892" w:rsidRPr="002B403A">
        <w:rPr>
          <w:u w:val="double"/>
          <w:lang w:val="en-IE"/>
        </w:rPr>
        <w:t>biorisk</w:t>
      </w:r>
      <w:proofErr w:type="spellEnd"/>
      <w:r w:rsidR="00932892" w:rsidRPr="002B403A">
        <w:rPr>
          <w:u w:val="double"/>
          <w:lang w:val="en-IE"/>
        </w:rPr>
        <w:t xml:space="preserve"> analysis</w:t>
      </w:r>
      <w:r w:rsidR="00932892" w:rsidRPr="002B403A">
        <w:rPr>
          <w:u w:val="double"/>
        </w:rPr>
        <w:t xml:space="preserve"> </w:t>
      </w:r>
      <w:r w:rsidR="0093040D" w:rsidRPr="002B403A">
        <w:rPr>
          <w:strike/>
          <w:lang w:val="en-IE"/>
        </w:rPr>
        <w:t xml:space="preserve">handled with appropriate measures </w:t>
      </w:r>
      <w:r w:rsidR="0093040D" w:rsidRPr="00B63CD7">
        <w:rPr>
          <w:lang w:val="en-IE"/>
        </w:rPr>
        <w:t>as described in Chapter 1.1.</w:t>
      </w:r>
      <w:r w:rsidR="001125BF" w:rsidRPr="00B63CD7">
        <w:rPr>
          <w:lang w:val="en-IE"/>
        </w:rPr>
        <w:t>4</w:t>
      </w:r>
      <w:r w:rsidR="0093040D" w:rsidRPr="00B63CD7">
        <w:rPr>
          <w:lang w:val="en-IE"/>
        </w:rPr>
        <w:t xml:space="preserve"> </w:t>
      </w:r>
      <w:r w:rsidR="001125BF" w:rsidRPr="00B63CD7">
        <w:rPr>
          <w:rFonts w:cs="Arial"/>
          <w:i/>
          <w:szCs w:val="18"/>
          <w:lang w:val="en-IE"/>
        </w:rPr>
        <w:t xml:space="preserve">Biosafety and biosecurity: </w:t>
      </w:r>
      <w:r w:rsidR="001125BF" w:rsidRPr="00B63CD7">
        <w:rPr>
          <w:i/>
          <w:lang w:val="en-IE"/>
        </w:rPr>
        <w:t>Standard for managing biological risk in the veterinary laboratory and animal facilities</w:t>
      </w:r>
      <w:r w:rsidR="0093040D" w:rsidRPr="00B63CD7">
        <w:rPr>
          <w:lang w:val="en-IE"/>
        </w:rPr>
        <w:t xml:space="preserve">. </w:t>
      </w:r>
      <w:r w:rsidR="0093040D" w:rsidRPr="002B403A">
        <w:rPr>
          <w:strike/>
          <w:lang w:val="en-IE"/>
        </w:rPr>
        <w:t>Biocontainment measures should be determined by risk analysis as described in Chapter 1.1.</w:t>
      </w:r>
      <w:r w:rsidR="001125BF" w:rsidRPr="002B403A">
        <w:rPr>
          <w:strike/>
          <w:lang w:val="en-IE"/>
        </w:rPr>
        <w:t>4</w:t>
      </w:r>
      <w:r w:rsidR="0093040D" w:rsidRPr="002B403A">
        <w:rPr>
          <w:strike/>
          <w:lang w:val="en-IE"/>
        </w:rPr>
        <w:t xml:space="preserve">. </w:t>
      </w:r>
    </w:p>
    <w:p w14:paraId="6E464AB4" w14:textId="2055AEFC" w:rsidR="0072368C" w:rsidRPr="009D7BE2" w:rsidRDefault="0072368C" w:rsidP="009038FB">
      <w:pPr>
        <w:pStyle w:val="paraA0"/>
        <w:rPr>
          <w:lang w:val="en-IE"/>
        </w:rPr>
      </w:pPr>
      <w:r w:rsidRPr="009D7BE2">
        <w:rPr>
          <w:b/>
          <w:lang w:val="en-IE"/>
        </w:rPr>
        <w:t>Differential diagnosis:</w:t>
      </w:r>
      <w:r w:rsidRPr="009D7BE2">
        <w:rPr>
          <w:strike/>
          <w:lang w:val="en-IE"/>
        </w:rPr>
        <w:t xml:space="preserve"> In humans, the differential diagnosis of VL depends on the local disease pattern associated with endemic areas. In many of them it includes chronic malaria, disseminated histoplasmosis, hepatosplenic schistosomiasis, typhoid fever, brucellosis, tuberculosis, endocarditis, relapsing fever, and African </w:t>
      </w:r>
      <w:proofErr w:type="spellStart"/>
      <w:r w:rsidRPr="009D7BE2">
        <w:rPr>
          <w:strike/>
          <w:lang w:val="en-IE"/>
        </w:rPr>
        <w:t>trypanosomosis</w:t>
      </w:r>
      <w:proofErr w:type="spellEnd"/>
      <w:r w:rsidRPr="009D7BE2">
        <w:rPr>
          <w:strike/>
          <w:lang w:val="en-IE"/>
        </w:rPr>
        <w:t xml:space="preserve">. Other cosmopolitan diseases include syphilis, lymphomas, chronic myeloid leukaemia, sarcoidosis, malignant histiocytosis, and liver cirrhosis. For CL, differential diagnosis includes insect bites, </w:t>
      </w:r>
      <w:proofErr w:type="spellStart"/>
      <w:r w:rsidRPr="009D7BE2">
        <w:rPr>
          <w:strike/>
          <w:lang w:val="en-IE"/>
        </w:rPr>
        <w:t>furuncular</w:t>
      </w:r>
      <w:proofErr w:type="spellEnd"/>
      <w:r w:rsidRPr="009D7BE2">
        <w:rPr>
          <w:strike/>
          <w:lang w:val="en-IE"/>
        </w:rPr>
        <w:t xml:space="preserve"> myiasis, bacterial tropical ulcers, keloid, lupus vulgaris, discoid lupus erythematosus, and sarcoidosis. </w:t>
      </w:r>
      <w:r w:rsidRPr="009D7BE2">
        <w:rPr>
          <w:lang w:val="en-IE"/>
        </w:rPr>
        <w:t>In dogs, the most common leishmaniosis signs may be confounded with ehrlichiosis, babesiosis and vector-borne or intestinal helminthiases.</w:t>
      </w:r>
    </w:p>
    <w:p w14:paraId="266FF2A5" w14:textId="314EFD47" w:rsidR="00F46BF2" w:rsidRPr="00B63CD7" w:rsidRDefault="00190F88" w:rsidP="00DB0B69">
      <w:pPr>
        <w:pStyle w:val="paraA0"/>
        <w:rPr>
          <w:u w:val="double"/>
          <w:lang w:val="en-IE"/>
        </w:rPr>
      </w:pPr>
      <w:r w:rsidRPr="00B63CD7">
        <w:rPr>
          <w:b/>
          <w:u w:val="double"/>
          <w:lang w:val="en-IE"/>
        </w:rPr>
        <w:t xml:space="preserve">Role </w:t>
      </w:r>
      <w:r>
        <w:rPr>
          <w:b/>
          <w:u w:val="double"/>
          <w:lang w:val="en-IE"/>
        </w:rPr>
        <w:t>of the v</w:t>
      </w:r>
      <w:r w:rsidR="009038FB" w:rsidRPr="00B63CD7">
        <w:rPr>
          <w:b/>
          <w:u w:val="double"/>
          <w:lang w:val="en-IE"/>
        </w:rPr>
        <w:t>ector:</w:t>
      </w:r>
      <w:r w:rsidR="009038FB" w:rsidRPr="00B63CD7">
        <w:rPr>
          <w:u w:val="double"/>
          <w:lang w:val="en-IE"/>
        </w:rPr>
        <w:t xml:space="preserve"> The phlebotomine vectors of </w:t>
      </w:r>
      <w:r w:rsidR="002378A5" w:rsidRPr="00B63CD7">
        <w:rPr>
          <w:u w:val="double"/>
          <w:lang w:val="en-IE"/>
        </w:rPr>
        <w:t xml:space="preserve">leishmaniosis </w:t>
      </w:r>
      <w:r w:rsidR="009038FB" w:rsidRPr="00B63CD7">
        <w:rPr>
          <w:u w:val="double"/>
          <w:lang w:val="en-IE"/>
        </w:rPr>
        <w:t>are</w:t>
      </w:r>
      <w:r w:rsidR="0008604A" w:rsidRPr="00B63CD7">
        <w:rPr>
          <w:u w:val="double"/>
          <w:lang w:val="en-IE"/>
        </w:rPr>
        <w:t>,</w:t>
      </w:r>
      <w:r w:rsidR="009038FB" w:rsidRPr="00B63CD7">
        <w:rPr>
          <w:u w:val="double"/>
          <w:lang w:val="en-IE"/>
        </w:rPr>
        <w:t xml:space="preserve"> in some cases</w:t>
      </w:r>
      <w:r w:rsidR="0008604A" w:rsidRPr="00B63CD7">
        <w:rPr>
          <w:u w:val="double"/>
          <w:lang w:val="en-IE"/>
        </w:rPr>
        <w:t>,</w:t>
      </w:r>
      <w:r w:rsidR="009038FB" w:rsidRPr="00B63CD7">
        <w:rPr>
          <w:u w:val="double"/>
          <w:lang w:val="en-IE"/>
        </w:rPr>
        <w:t xml:space="preserve"> only permissive to the complete development of the species </w:t>
      </w:r>
      <w:r w:rsidR="009038FB" w:rsidRPr="004A3659">
        <w:rPr>
          <w:u w:val="double"/>
          <w:lang w:val="en-IE"/>
        </w:rPr>
        <w:t xml:space="preserve">of </w:t>
      </w:r>
      <w:r w:rsidR="009038FB" w:rsidRPr="004A3659">
        <w:rPr>
          <w:i/>
          <w:u w:val="double"/>
          <w:lang w:val="en-IE"/>
        </w:rPr>
        <w:t>Leishmania</w:t>
      </w:r>
      <w:r w:rsidR="009038FB" w:rsidRPr="004A3659">
        <w:rPr>
          <w:u w:val="double"/>
          <w:lang w:val="en-IE"/>
        </w:rPr>
        <w:t xml:space="preserve"> that they transmit in nature</w:t>
      </w:r>
      <w:r w:rsidR="003A06FF" w:rsidRPr="00811325">
        <w:rPr>
          <w:highlight w:val="yellow"/>
          <w:u w:val="double"/>
          <w:lang w:val="en-IE"/>
        </w:rPr>
        <w:t>, while in other instances they can transmit more than one species</w:t>
      </w:r>
      <w:r w:rsidR="00776C06" w:rsidRPr="00811325">
        <w:rPr>
          <w:highlight w:val="yellow"/>
          <w:u w:val="double"/>
          <w:lang w:val="en-IE"/>
        </w:rPr>
        <w:t xml:space="preserve"> of </w:t>
      </w:r>
      <w:r w:rsidR="00776C06" w:rsidRPr="00811325">
        <w:rPr>
          <w:i/>
          <w:iCs/>
          <w:highlight w:val="yellow"/>
          <w:u w:val="double"/>
          <w:lang w:val="en-IE"/>
        </w:rPr>
        <w:t>Leishmania</w:t>
      </w:r>
      <w:r w:rsidR="009038FB" w:rsidRPr="004A3659">
        <w:rPr>
          <w:u w:val="double"/>
          <w:lang w:val="en-IE"/>
        </w:rPr>
        <w:t xml:space="preserve"> (Bates</w:t>
      </w:r>
      <w:r w:rsidR="009038FB" w:rsidRPr="004A3659">
        <w:rPr>
          <w:i/>
          <w:u w:val="double"/>
          <w:lang w:val="en-IE"/>
        </w:rPr>
        <w:t>,</w:t>
      </w:r>
      <w:r w:rsidR="009038FB" w:rsidRPr="004A3659">
        <w:rPr>
          <w:u w:val="double"/>
          <w:lang w:val="en-IE"/>
        </w:rPr>
        <w:t xml:space="preserve"> 2007). </w:t>
      </w:r>
      <w:r w:rsidR="0023784B" w:rsidRPr="00811325">
        <w:rPr>
          <w:rFonts w:cstheme="minorHAnsi"/>
          <w:szCs w:val="18"/>
          <w:highlight w:val="yellow"/>
          <w:u w:val="double"/>
        </w:rPr>
        <w:t xml:space="preserve">There are emerging species of </w:t>
      </w:r>
      <w:r w:rsidR="0023784B" w:rsidRPr="00811325">
        <w:rPr>
          <w:rFonts w:cstheme="minorHAnsi"/>
          <w:i/>
          <w:iCs/>
          <w:szCs w:val="18"/>
          <w:highlight w:val="yellow"/>
          <w:u w:val="double"/>
        </w:rPr>
        <w:t>Leishmania</w:t>
      </w:r>
      <w:r w:rsidR="0023784B" w:rsidRPr="00811325">
        <w:rPr>
          <w:rFonts w:cstheme="minorHAnsi"/>
          <w:szCs w:val="18"/>
          <w:highlight w:val="yellow"/>
          <w:u w:val="double"/>
        </w:rPr>
        <w:t xml:space="preserve"> infecting humans and animals for which the vector has not been identified</w:t>
      </w:r>
      <w:r w:rsidR="0023784B" w:rsidRPr="009B6F27">
        <w:rPr>
          <w:rFonts w:cstheme="minorHAnsi"/>
          <w:sz w:val="20"/>
          <w:u w:val="double"/>
        </w:rPr>
        <w:t xml:space="preserve"> </w:t>
      </w:r>
      <w:r w:rsidR="009038FB" w:rsidRPr="004A3659">
        <w:rPr>
          <w:u w:val="double"/>
          <w:lang w:val="en-IE"/>
        </w:rPr>
        <w:t>There are some 500 known phlebotomine species, but only about 30 have been found to transmit leishmani</w:t>
      </w:r>
      <w:r w:rsidR="002378A5" w:rsidRPr="004A3659">
        <w:rPr>
          <w:u w:val="double"/>
          <w:lang w:val="en-IE"/>
        </w:rPr>
        <w:t>o</w:t>
      </w:r>
      <w:r w:rsidR="009038FB" w:rsidRPr="004A3659">
        <w:rPr>
          <w:u w:val="double"/>
          <w:lang w:val="en-IE"/>
        </w:rPr>
        <w:t>sis. Only the female sand</w:t>
      </w:r>
      <w:r w:rsidR="002378A5" w:rsidRPr="004A3659">
        <w:rPr>
          <w:u w:val="double"/>
          <w:lang w:val="en-IE"/>
        </w:rPr>
        <w:t xml:space="preserve"> </w:t>
      </w:r>
      <w:r w:rsidR="009038FB" w:rsidRPr="004A3659">
        <w:rPr>
          <w:u w:val="double"/>
          <w:lang w:val="en-IE"/>
        </w:rPr>
        <w:t xml:space="preserve">fly transmits the parasites (WHO, 2010). In temperate areas the transmission of </w:t>
      </w:r>
      <w:r w:rsidR="009038FB" w:rsidRPr="004A3659">
        <w:rPr>
          <w:i/>
          <w:u w:val="double"/>
          <w:lang w:val="en-IE"/>
        </w:rPr>
        <w:t>Leishmania</w:t>
      </w:r>
      <w:r w:rsidR="009038FB" w:rsidRPr="004A3659">
        <w:rPr>
          <w:u w:val="double"/>
          <w:lang w:val="en-IE"/>
        </w:rPr>
        <w:t xml:space="preserve"> occurs only during warm months, coinciding with the activity period</w:t>
      </w:r>
      <w:r w:rsidR="009038FB" w:rsidRPr="00B63CD7">
        <w:rPr>
          <w:u w:val="double"/>
          <w:lang w:val="en-IE"/>
        </w:rPr>
        <w:t xml:space="preserve"> of adult sand</w:t>
      </w:r>
      <w:r w:rsidR="002378A5" w:rsidRPr="00B63CD7">
        <w:rPr>
          <w:u w:val="double"/>
          <w:lang w:val="en-IE"/>
        </w:rPr>
        <w:t xml:space="preserve"> </w:t>
      </w:r>
      <w:r w:rsidR="009038FB" w:rsidRPr="00B63CD7">
        <w:rPr>
          <w:u w:val="double"/>
          <w:lang w:val="en-IE"/>
        </w:rPr>
        <w:t>flies, but due to the variable and lengthy pre-patent period, seasonal variation in the disease incidence in dogs and humans may not be apparent. By contrast, in warmer regions such as much of endemic Brazil, sand</w:t>
      </w:r>
      <w:r w:rsidR="002378A5" w:rsidRPr="00B63CD7">
        <w:rPr>
          <w:u w:val="double"/>
          <w:lang w:val="en-IE"/>
        </w:rPr>
        <w:t xml:space="preserve"> </w:t>
      </w:r>
      <w:r w:rsidR="009038FB" w:rsidRPr="00B63CD7">
        <w:rPr>
          <w:u w:val="double"/>
          <w:lang w:val="en-IE"/>
        </w:rPr>
        <w:t>fly activity and human and canine transmission of zoonotic VL is year round.</w:t>
      </w:r>
      <w:r w:rsidR="00DB0B69">
        <w:rPr>
          <w:u w:val="double"/>
          <w:lang w:val="en-IE"/>
        </w:rPr>
        <w:t xml:space="preserve"> </w:t>
      </w:r>
      <w:r w:rsidR="00BA28E2" w:rsidRPr="00B63CD7">
        <w:rPr>
          <w:u w:val="double"/>
          <w:lang w:val="en-IE"/>
        </w:rPr>
        <w:t>Temperature affects the development time and overwintering of sand</w:t>
      </w:r>
      <w:r w:rsidR="0008604A" w:rsidRPr="00B63CD7">
        <w:rPr>
          <w:u w:val="double"/>
          <w:lang w:val="en-IE"/>
        </w:rPr>
        <w:t xml:space="preserve"> </w:t>
      </w:r>
      <w:r w:rsidR="00BA28E2" w:rsidRPr="00B63CD7">
        <w:rPr>
          <w:u w:val="double"/>
          <w:lang w:val="en-IE"/>
        </w:rPr>
        <w:t>flies and the extrinsic incubation period</w:t>
      </w:r>
      <w:r w:rsidR="002378A5" w:rsidRPr="00B63CD7">
        <w:rPr>
          <w:u w:val="double"/>
          <w:lang w:val="en-IE"/>
        </w:rPr>
        <w:t>,</w:t>
      </w:r>
      <w:r w:rsidR="00BA28E2" w:rsidRPr="00B63CD7">
        <w:rPr>
          <w:u w:val="double"/>
          <w:lang w:val="en-IE"/>
        </w:rPr>
        <w:t xml:space="preserve"> which is likely to be reflected in their duration of infectiousness.</w:t>
      </w:r>
    </w:p>
    <w:p w14:paraId="19ACC26B" w14:textId="7C6D4060" w:rsidR="0072368C" w:rsidRPr="00B63CD7" w:rsidRDefault="0072368C" w:rsidP="00046E2D">
      <w:pPr>
        <w:pStyle w:val="A0"/>
        <w:spacing w:after="200"/>
        <w:rPr>
          <w:lang w:val="en-IE"/>
        </w:rPr>
      </w:pPr>
      <w:r w:rsidRPr="00B63CD7">
        <w:rPr>
          <w:lang w:val="en-IE"/>
        </w:rPr>
        <w:t>B.  DIAGNOSTIC TECHNIQUES</w:t>
      </w:r>
    </w:p>
    <w:p w14:paraId="6351545F" w14:textId="318A0C13" w:rsidR="00D86F41" w:rsidRPr="00B63CD7" w:rsidRDefault="0072368C" w:rsidP="00017C2C">
      <w:pPr>
        <w:pStyle w:val="para1"/>
        <w:spacing w:after="200"/>
        <w:rPr>
          <w:lang w:val="en-IE"/>
        </w:rPr>
      </w:pPr>
      <w:r w:rsidRPr="00B63CD7">
        <w:rPr>
          <w:strike/>
          <w:lang w:val="en-IE"/>
        </w:rPr>
        <w:t>Techniques for</w:t>
      </w:r>
      <w:r w:rsidR="005A6D81">
        <w:rPr>
          <w:strike/>
          <w:lang w:val="en-IE"/>
        </w:rPr>
        <w:t xml:space="preserve"> diagnosis of leishmaniosis are detailed below.</w:t>
      </w:r>
      <w:r w:rsidR="009038FB" w:rsidRPr="00B63CD7">
        <w:rPr>
          <w:strike/>
          <w:lang w:val="en-IE"/>
        </w:rPr>
        <w:t xml:space="preserve"> </w:t>
      </w:r>
      <w:r w:rsidR="005338C6" w:rsidRPr="005A6D81">
        <w:rPr>
          <w:u w:val="double"/>
          <w:lang w:val="en-IE"/>
        </w:rPr>
        <w:t>Leishmaniosis</w:t>
      </w:r>
      <w:r w:rsidR="00D86F41" w:rsidRPr="005A6D81">
        <w:rPr>
          <w:u w:val="double"/>
          <w:lang w:val="en-IE"/>
        </w:rPr>
        <w:t xml:space="preserve"> diagnosis must be based on an integrated approach that takes into account </w:t>
      </w:r>
      <w:r w:rsidR="009038FB" w:rsidRPr="005A6D81">
        <w:rPr>
          <w:u w:val="double"/>
          <w:lang w:val="en-IE"/>
        </w:rPr>
        <w:t>signalling</w:t>
      </w:r>
      <w:r w:rsidR="00D86F41" w:rsidRPr="005A6D81">
        <w:rPr>
          <w:u w:val="double"/>
          <w:lang w:val="en-IE"/>
        </w:rPr>
        <w:t>, medical history, physical findings, clinical and pathological changes, and results of diagnos</w:t>
      </w:r>
      <w:r w:rsidR="0008604A" w:rsidRPr="005A6D81">
        <w:rPr>
          <w:u w:val="double"/>
          <w:lang w:val="en-IE"/>
        </w:rPr>
        <w:t>tic</w:t>
      </w:r>
      <w:r w:rsidR="00D86F41" w:rsidRPr="005A6D81">
        <w:rPr>
          <w:u w:val="double"/>
          <w:lang w:val="en-IE"/>
        </w:rPr>
        <w:t xml:space="preserve"> test</w:t>
      </w:r>
      <w:r w:rsidR="0008604A" w:rsidRPr="005A6D81">
        <w:rPr>
          <w:u w:val="double"/>
          <w:lang w:val="en-IE"/>
        </w:rPr>
        <w:t>s</w:t>
      </w:r>
      <w:r w:rsidR="00D86F41" w:rsidRPr="005A6D81">
        <w:rPr>
          <w:u w:val="double"/>
          <w:lang w:val="en-IE"/>
        </w:rPr>
        <w:t>. The diagnostic methods currently available are described below</w:t>
      </w:r>
      <w:r w:rsidR="00D86F41" w:rsidRPr="00B63CD7">
        <w:rPr>
          <w:lang w:val="en-IE"/>
        </w:rPr>
        <w:t xml:space="preserve">. </w:t>
      </w:r>
    </w:p>
    <w:p w14:paraId="13AB536C" w14:textId="06CA67E0" w:rsidR="0072368C" w:rsidRPr="00B63CD7" w:rsidRDefault="0072368C" w:rsidP="009038FB">
      <w:pPr>
        <w:pStyle w:val="para1"/>
        <w:spacing w:after="200"/>
        <w:rPr>
          <w:lang w:val="en-IE"/>
        </w:rPr>
      </w:pPr>
      <w:r w:rsidRPr="00B63CD7">
        <w:rPr>
          <w:lang w:val="en-IE"/>
        </w:rPr>
        <w:t>The list and fitness of each test fo</w:t>
      </w:r>
      <w:r w:rsidR="0045109E" w:rsidRPr="00B63CD7">
        <w:rPr>
          <w:lang w:val="en-IE"/>
        </w:rPr>
        <w:t>r different purposes are given i</w:t>
      </w:r>
      <w:r w:rsidRPr="00B63CD7">
        <w:rPr>
          <w:lang w:val="en-IE"/>
        </w:rPr>
        <w:t xml:space="preserve">n Table 1. </w:t>
      </w:r>
    </w:p>
    <w:p w14:paraId="1A816B55" w14:textId="77777777" w:rsidR="0072368C" w:rsidRPr="00B63CD7" w:rsidRDefault="0072368C" w:rsidP="0062210A">
      <w:pPr>
        <w:pStyle w:val="A0"/>
        <w:spacing w:after="120"/>
        <w:rPr>
          <w:rFonts w:cs="Arial"/>
          <w:b w:val="0"/>
          <w:i/>
          <w:sz w:val="18"/>
          <w:szCs w:val="18"/>
          <w:lang w:val="en-IE"/>
        </w:rPr>
      </w:pPr>
      <w:r w:rsidRPr="00B63CD7">
        <w:rPr>
          <w:rFonts w:cs="Arial"/>
          <w:i/>
          <w:caps w:val="0"/>
          <w:sz w:val="18"/>
          <w:szCs w:val="18"/>
          <w:lang w:val="en-IE"/>
        </w:rPr>
        <w:t xml:space="preserve">Table </w:t>
      </w:r>
      <w:r w:rsidRPr="00B63CD7">
        <w:rPr>
          <w:rFonts w:cs="Arial"/>
          <w:i/>
          <w:sz w:val="18"/>
          <w:szCs w:val="18"/>
          <w:lang w:val="en-IE"/>
        </w:rPr>
        <w:t>1.</w:t>
      </w:r>
      <w:r w:rsidRPr="00B63CD7">
        <w:rPr>
          <w:rFonts w:cs="Arial"/>
          <w:b w:val="0"/>
          <w:i/>
          <w:sz w:val="18"/>
          <w:szCs w:val="18"/>
          <w:lang w:val="en-IE"/>
        </w:rPr>
        <w:t xml:space="preserve"> </w:t>
      </w:r>
      <w:r w:rsidRPr="00B63CD7">
        <w:rPr>
          <w:rFonts w:cs="Arial"/>
          <w:b w:val="0"/>
          <w:i/>
          <w:caps w:val="0"/>
          <w:sz w:val="18"/>
          <w:szCs w:val="18"/>
          <w:lang w:val="en-IE"/>
        </w:rPr>
        <w:t>Test methods available for diagnosis of leishmaniosis and their purpose</w:t>
      </w:r>
    </w:p>
    <w:tbl>
      <w:tblPr>
        <w:tblW w:w="0" w:type="auto"/>
        <w:jc w:val="center"/>
        <w:tblLayout w:type="fixed"/>
        <w:tblCellMar>
          <w:left w:w="96" w:type="dxa"/>
          <w:right w:w="96" w:type="dxa"/>
        </w:tblCellMar>
        <w:tblLook w:val="0000" w:firstRow="0" w:lastRow="0" w:firstColumn="0" w:lastColumn="0" w:noHBand="0" w:noVBand="0"/>
      </w:tblPr>
      <w:tblGrid>
        <w:gridCol w:w="1604"/>
        <w:gridCol w:w="1275"/>
        <w:gridCol w:w="1418"/>
        <w:gridCol w:w="1134"/>
        <w:gridCol w:w="1134"/>
        <w:gridCol w:w="1134"/>
        <w:gridCol w:w="1459"/>
      </w:tblGrid>
      <w:tr w:rsidR="0072368C" w:rsidRPr="00B63CD7" w14:paraId="1342092D" w14:textId="77777777" w:rsidTr="009038FB">
        <w:trPr>
          <w:trHeight w:val="598"/>
          <w:tblHeader/>
          <w:jc w:val="center"/>
        </w:trPr>
        <w:tc>
          <w:tcPr>
            <w:tcW w:w="1604" w:type="dxa"/>
            <w:vMerge w:val="restart"/>
            <w:tcBorders>
              <w:top w:val="single" w:sz="6" w:space="0" w:color="auto"/>
              <w:left w:val="single" w:sz="6" w:space="0" w:color="auto"/>
            </w:tcBorders>
            <w:vAlign w:val="center"/>
          </w:tcPr>
          <w:p w14:paraId="71FF6202" w14:textId="77777777" w:rsidR="0072368C" w:rsidRPr="00B63CD7" w:rsidRDefault="0072368C" w:rsidP="0062210A">
            <w:pPr>
              <w:pStyle w:val="TableHead"/>
              <w:rPr>
                <w:rFonts w:ascii="Arial" w:hAnsi="Arial" w:cs="Arial"/>
                <w:sz w:val="16"/>
                <w:szCs w:val="16"/>
              </w:rPr>
            </w:pPr>
            <w:r w:rsidRPr="00B63CD7">
              <w:rPr>
                <w:rFonts w:ascii="Arial" w:hAnsi="Arial" w:cs="Arial"/>
                <w:sz w:val="16"/>
                <w:szCs w:val="16"/>
              </w:rPr>
              <w:t>Method</w:t>
            </w:r>
          </w:p>
        </w:tc>
        <w:tc>
          <w:tcPr>
            <w:tcW w:w="7554" w:type="dxa"/>
            <w:gridSpan w:val="6"/>
            <w:tcBorders>
              <w:top w:val="single" w:sz="6" w:space="0" w:color="auto"/>
              <w:left w:val="single" w:sz="6" w:space="0" w:color="auto"/>
              <w:right w:val="single" w:sz="6" w:space="0" w:color="auto"/>
            </w:tcBorders>
            <w:vAlign w:val="center"/>
          </w:tcPr>
          <w:p w14:paraId="6D5FE787" w14:textId="77777777" w:rsidR="0072368C" w:rsidRPr="00B63CD7" w:rsidRDefault="0072368C" w:rsidP="0062210A">
            <w:pPr>
              <w:pStyle w:val="Tabletext"/>
              <w:rPr>
                <w:b/>
                <w:sz w:val="16"/>
                <w:szCs w:val="16"/>
              </w:rPr>
            </w:pPr>
            <w:r w:rsidRPr="00B63CD7">
              <w:rPr>
                <w:b/>
                <w:sz w:val="16"/>
                <w:szCs w:val="16"/>
              </w:rPr>
              <w:t>Purpose</w:t>
            </w:r>
          </w:p>
        </w:tc>
      </w:tr>
      <w:tr w:rsidR="0072368C" w:rsidRPr="00B63CD7" w14:paraId="2CB534C8" w14:textId="77777777" w:rsidTr="009038FB">
        <w:trPr>
          <w:trHeight w:val="402"/>
          <w:tblHeader/>
          <w:jc w:val="center"/>
        </w:trPr>
        <w:tc>
          <w:tcPr>
            <w:tcW w:w="1604" w:type="dxa"/>
            <w:vMerge/>
            <w:tcBorders>
              <w:left w:val="single" w:sz="6" w:space="0" w:color="auto"/>
              <w:bottom w:val="single" w:sz="6" w:space="0" w:color="auto"/>
            </w:tcBorders>
            <w:vAlign w:val="center"/>
          </w:tcPr>
          <w:p w14:paraId="6766C2CF" w14:textId="77777777" w:rsidR="0072368C" w:rsidRPr="00B63CD7" w:rsidRDefault="0072368C" w:rsidP="0062210A">
            <w:pPr>
              <w:pStyle w:val="TableHead"/>
              <w:rPr>
                <w:rFonts w:ascii="Arial" w:hAnsi="Arial" w:cs="Arial"/>
                <w:sz w:val="16"/>
                <w:szCs w:val="16"/>
              </w:rPr>
            </w:pPr>
          </w:p>
        </w:tc>
        <w:tc>
          <w:tcPr>
            <w:tcW w:w="1275" w:type="dxa"/>
            <w:tcBorders>
              <w:top w:val="single" w:sz="6" w:space="0" w:color="auto"/>
              <w:left w:val="single" w:sz="6" w:space="0" w:color="auto"/>
              <w:bottom w:val="single" w:sz="6" w:space="0" w:color="auto"/>
            </w:tcBorders>
            <w:vAlign w:val="center"/>
          </w:tcPr>
          <w:p w14:paraId="6C4C79A1" w14:textId="77777777" w:rsidR="0072368C" w:rsidRPr="00B63CD7" w:rsidRDefault="0072368C" w:rsidP="0062210A">
            <w:pPr>
              <w:pStyle w:val="Tabletext"/>
              <w:rPr>
                <w:sz w:val="16"/>
                <w:szCs w:val="16"/>
              </w:rPr>
            </w:pPr>
            <w:r w:rsidRPr="00B63CD7">
              <w:rPr>
                <w:sz w:val="16"/>
                <w:szCs w:val="16"/>
              </w:rPr>
              <w:t>Population freedom from infection</w:t>
            </w:r>
          </w:p>
        </w:tc>
        <w:tc>
          <w:tcPr>
            <w:tcW w:w="1418" w:type="dxa"/>
            <w:tcBorders>
              <w:top w:val="single" w:sz="6" w:space="0" w:color="auto"/>
              <w:left w:val="single" w:sz="6" w:space="0" w:color="auto"/>
              <w:bottom w:val="single" w:sz="6" w:space="0" w:color="auto"/>
            </w:tcBorders>
            <w:vAlign w:val="center"/>
          </w:tcPr>
          <w:p w14:paraId="4CE30E0C" w14:textId="77777777" w:rsidR="0072368C" w:rsidRPr="00B63CD7" w:rsidRDefault="0072368C" w:rsidP="0062210A">
            <w:pPr>
              <w:pStyle w:val="Tabletext"/>
              <w:rPr>
                <w:sz w:val="16"/>
                <w:szCs w:val="16"/>
              </w:rPr>
            </w:pPr>
            <w:r w:rsidRPr="00B63CD7">
              <w:rPr>
                <w:sz w:val="16"/>
                <w:szCs w:val="16"/>
              </w:rPr>
              <w:t>Individual animal freedom from infection</w:t>
            </w:r>
            <w:r w:rsidR="00307C3E" w:rsidRPr="00B63CD7">
              <w:rPr>
                <w:sz w:val="16"/>
                <w:szCs w:val="16"/>
              </w:rPr>
              <w:t xml:space="preserve"> prior to movement</w:t>
            </w:r>
          </w:p>
        </w:tc>
        <w:tc>
          <w:tcPr>
            <w:tcW w:w="1134" w:type="dxa"/>
            <w:tcBorders>
              <w:top w:val="single" w:sz="6" w:space="0" w:color="auto"/>
              <w:left w:val="single" w:sz="6" w:space="0" w:color="auto"/>
              <w:bottom w:val="single" w:sz="6" w:space="0" w:color="auto"/>
            </w:tcBorders>
            <w:vAlign w:val="center"/>
          </w:tcPr>
          <w:p w14:paraId="3D9EC63D" w14:textId="6048F09E" w:rsidR="0072368C" w:rsidRPr="00B63CD7" w:rsidRDefault="0072368C" w:rsidP="00B718AA">
            <w:pPr>
              <w:pStyle w:val="Tabletext"/>
              <w:rPr>
                <w:sz w:val="16"/>
                <w:szCs w:val="16"/>
              </w:rPr>
            </w:pPr>
            <w:r w:rsidRPr="00B63CD7">
              <w:rPr>
                <w:sz w:val="16"/>
                <w:szCs w:val="16"/>
              </w:rPr>
              <w:t>Contribut</w:t>
            </w:r>
            <w:r w:rsidR="00B718AA" w:rsidRPr="00B63CD7">
              <w:rPr>
                <w:sz w:val="16"/>
                <w:szCs w:val="16"/>
              </w:rPr>
              <w:t>e</w:t>
            </w:r>
            <w:r w:rsidRPr="00B63CD7">
              <w:rPr>
                <w:sz w:val="16"/>
                <w:szCs w:val="16"/>
              </w:rPr>
              <w:t xml:space="preserve"> to eradication policies</w:t>
            </w:r>
          </w:p>
        </w:tc>
        <w:tc>
          <w:tcPr>
            <w:tcW w:w="1134" w:type="dxa"/>
            <w:tcBorders>
              <w:top w:val="single" w:sz="6" w:space="0" w:color="auto"/>
              <w:left w:val="single" w:sz="6" w:space="0" w:color="auto"/>
              <w:bottom w:val="single" w:sz="6" w:space="0" w:color="auto"/>
            </w:tcBorders>
            <w:vAlign w:val="center"/>
          </w:tcPr>
          <w:p w14:paraId="0F27F0DF" w14:textId="77777777" w:rsidR="0072368C" w:rsidRPr="00B63CD7" w:rsidRDefault="0072368C" w:rsidP="0062210A">
            <w:pPr>
              <w:pStyle w:val="Tabletext"/>
              <w:rPr>
                <w:sz w:val="16"/>
                <w:szCs w:val="16"/>
              </w:rPr>
            </w:pPr>
            <w:r w:rsidRPr="00B63CD7">
              <w:rPr>
                <w:sz w:val="16"/>
                <w:szCs w:val="16"/>
              </w:rPr>
              <w:t>Confirmation of clinical cases</w:t>
            </w:r>
          </w:p>
        </w:tc>
        <w:tc>
          <w:tcPr>
            <w:tcW w:w="1134" w:type="dxa"/>
            <w:tcBorders>
              <w:top w:val="single" w:sz="6" w:space="0" w:color="auto"/>
              <w:left w:val="single" w:sz="6" w:space="0" w:color="auto"/>
              <w:bottom w:val="single" w:sz="6" w:space="0" w:color="auto"/>
            </w:tcBorders>
            <w:vAlign w:val="center"/>
          </w:tcPr>
          <w:p w14:paraId="0A506545" w14:textId="77777777" w:rsidR="0072368C" w:rsidRPr="00B63CD7" w:rsidRDefault="0072368C" w:rsidP="001B7FBA">
            <w:pPr>
              <w:pStyle w:val="Tabletext"/>
              <w:rPr>
                <w:sz w:val="16"/>
                <w:szCs w:val="16"/>
              </w:rPr>
            </w:pPr>
            <w:r w:rsidRPr="00B63CD7">
              <w:rPr>
                <w:sz w:val="16"/>
                <w:szCs w:val="16"/>
              </w:rPr>
              <w:t>Prevalence of infection – surveillance</w:t>
            </w:r>
          </w:p>
        </w:tc>
        <w:tc>
          <w:tcPr>
            <w:tcW w:w="1459" w:type="dxa"/>
            <w:tcBorders>
              <w:top w:val="single" w:sz="6" w:space="0" w:color="auto"/>
              <w:left w:val="single" w:sz="6" w:space="0" w:color="auto"/>
              <w:bottom w:val="single" w:sz="6" w:space="0" w:color="auto"/>
              <w:right w:val="single" w:sz="6" w:space="0" w:color="auto"/>
            </w:tcBorders>
            <w:vAlign w:val="center"/>
          </w:tcPr>
          <w:p w14:paraId="4949BBC4" w14:textId="77777777" w:rsidR="0072368C" w:rsidRPr="00B63CD7" w:rsidRDefault="0072368C" w:rsidP="0062210A">
            <w:pPr>
              <w:pStyle w:val="Tabletext"/>
              <w:rPr>
                <w:sz w:val="16"/>
                <w:szCs w:val="16"/>
              </w:rPr>
            </w:pPr>
            <w:r w:rsidRPr="00B63CD7">
              <w:rPr>
                <w:sz w:val="16"/>
                <w:szCs w:val="16"/>
              </w:rPr>
              <w:t>Immune status in individual animals or populations post-vaccination</w:t>
            </w:r>
          </w:p>
        </w:tc>
      </w:tr>
      <w:tr w:rsidR="0072368C" w:rsidRPr="00B63CD7" w14:paraId="00986DED" w14:textId="77777777" w:rsidTr="00307C3E">
        <w:trPr>
          <w:trHeight w:val="402"/>
          <w:jc w:val="center"/>
        </w:trPr>
        <w:tc>
          <w:tcPr>
            <w:tcW w:w="9158" w:type="dxa"/>
            <w:gridSpan w:val="7"/>
            <w:tcBorders>
              <w:top w:val="single" w:sz="6" w:space="0" w:color="auto"/>
              <w:left w:val="single" w:sz="6" w:space="0" w:color="auto"/>
              <w:bottom w:val="single" w:sz="4" w:space="0" w:color="auto"/>
              <w:right w:val="single" w:sz="4" w:space="0" w:color="auto"/>
            </w:tcBorders>
            <w:shd w:val="pct10" w:color="auto" w:fill="auto"/>
          </w:tcPr>
          <w:p w14:paraId="3EB6A9AF" w14:textId="04D5FD19" w:rsidR="0072368C" w:rsidRPr="005A6D81" w:rsidRDefault="0072368C">
            <w:pPr>
              <w:pStyle w:val="Tabletext"/>
              <w:rPr>
                <w:sz w:val="16"/>
                <w:szCs w:val="16"/>
              </w:rPr>
            </w:pPr>
            <w:r w:rsidRPr="005A6D81">
              <w:rPr>
                <w:b/>
                <w:sz w:val="16"/>
                <w:szCs w:val="16"/>
              </w:rPr>
              <w:t>Agent</w:t>
            </w:r>
            <w:r w:rsidR="009038FB" w:rsidRPr="005A6D81">
              <w:rPr>
                <w:b/>
                <w:sz w:val="16"/>
                <w:szCs w:val="16"/>
              </w:rPr>
              <w:t xml:space="preserve"> identification</w:t>
            </w:r>
            <w:r w:rsidR="009038FB" w:rsidRPr="005A6D81">
              <w:rPr>
                <w:rStyle w:val="Appelnotedebasdep"/>
                <w:b/>
                <w:sz w:val="16"/>
                <w:szCs w:val="16"/>
              </w:rPr>
              <w:footnoteReference w:id="3"/>
            </w:r>
          </w:p>
        </w:tc>
      </w:tr>
      <w:tr w:rsidR="00163569" w:rsidRPr="00B63CD7" w14:paraId="301F9D43" w14:textId="77777777" w:rsidTr="0066024F">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72BDDE48" w14:textId="57BB606D" w:rsidR="00163569" w:rsidRPr="00B63CD7" w:rsidRDefault="00163569" w:rsidP="00DF7E26">
            <w:pPr>
              <w:spacing w:before="120" w:after="120" w:line="240" w:lineRule="auto"/>
              <w:jc w:val="center"/>
              <w:rPr>
                <w:rFonts w:ascii="Arial" w:hAnsi="Arial" w:cs="Arial"/>
                <w:b/>
                <w:sz w:val="16"/>
                <w:szCs w:val="16"/>
                <w:lang w:val="en-IE"/>
              </w:rPr>
            </w:pPr>
            <w:r w:rsidRPr="00B63CD7">
              <w:rPr>
                <w:rFonts w:ascii="Arial" w:hAnsi="Arial" w:cs="Arial"/>
                <w:b/>
                <w:strike/>
                <w:sz w:val="16"/>
                <w:szCs w:val="16"/>
                <w:lang w:val="en-IE"/>
              </w:rPr>
              <w:t>Microscopy</w:t>
            </w:r>
            <w:r w:rsidR="009038FB" w:rsidRPr="00B63CD7">
              <w:rPr>
                <w:rFonts w:ascii="Arial" w:hAnsi="Arial" w:cs="Arial"/>
                <w:b/>
                <w:strike/>
                <w:sz w:val="16"/>
                <w:szCs w:val="16"/>
                <w:lang w:val="en-IE"/>
              </w:rPr>
              <w:t xml:space="preserve"> </w:t>
            </w:r>
            <w:r w:rsidR="00C4166A" w:rsidRPr="00B63CD7">
              <w:rPr>
                <w:rFonts w:ascii="Arial" w:hAnsi="Arial" w:cs="Arial"/>
                <w:b/>
                <w:sz w:val="16"/>
                <w:szCs w:val="16"/>
                <w:u w:val="double"/>
                <w:lang w:val="en-IE"/>
              </w:rPr>
              <w:t>Cytological examination</w:t>
            </w:r>
          </w:p>
        </w:tc>
        <w:tc>
          <w:tcPr>
            <w:tcW w:w="1275" w:type="dxa"/>
            <w:tcBorders>
              <w:top w:val="single" w:sz="4" w:space="0" w:color="auto"/>
              <w:left w:val="single" w:sz="6" w:space="0" w:color="auto"/>
              <w:bottom w:val="single" w:sz="4" w:space="0" w:color="auto"/>
              <w:right w:val="single" w:sz="6" w:space="0" w:color="auto"/>
            </w:tcBorders>
            <w:vAlign w:val="center"/>
          </w:tcPr>
          <w:p w14:paraId="79057168" w14:textId="77777777" w:rsidR="00163569" w:rsidRPr="00B63CD7" w:rsidRDefault="00163569"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4" w:space="0" w:color="auto"/>
              <w:right w:val="single" w:sz="6" w:space="0" w:color="auto"/>
            </w:tcBorders>
            <w:vAlign w:val="center"/>
          </w:tcPr>
          <w:p w14:paraId="60DC94E5" w14:textId="77777777" w:rsidR="00163569" w:rsidRPr="00B63CD7" w:rsidRDefault="00163569" w:rsidP="0062210A">
            <w:pPr>
              <w:pStyle w:val="Tabletext"/>
              <w:rPr>
                <w:sz w:val="16"/>
                <w:szCs w:val="16"/>
              </w:rPr>
            </w:pPr>
            <w:r w:rsidRPr="00B63CD7">
              <w:rPr>
                <w:sz w:val="16"/>
                <w:szCs w:val="16"/>
              </w:rPr>
              <w:t>–</w:t>
            </w:r>
          </w:p>
        </w:tc>
        <w:tc>
          <w:tcPr>
            <w:tcW w:w="1134" w:type="dxa"/>
            <w:vMerge w:val="restart"/>
            <w:tcBorders>
              <w:top w:val="single" w:sz="4" w:space="0" w:color="auto"/>
              <w:left w:val="single" w:sz="6" w:space="0" w:color="auto"/>
              <w:bottom w:val="single" w:sz="4" w:space="0" w:color="auto"/>
              <w:right w:val="single" w:sz="6" w:space="0" w:color="auto"/>
            </w:tcBorders>
            <w:vAlign w:val="center"/>
          </w:tcPr>
          <w:p w14:paraId="0949079C" w14:textId="7F0D09C1" w:rsidR="00163569" w:rsidRPr="00B63CD7" w:rsidRDefault="00BF0BAC" w:rsidP="0083271D">
            <w:pPr>
              <w:pStyle w:val="Tabletext"/>
              <w:rPr>
                <w:sz w:val="16"/>
                <w:szCs w:val="16"/>
              </w:rPr>
            </w:pPr>
            <w:r w:rsidRPr="00B63CD7">
              <w:rPr>
                <w:sz w:val="16"/>
                <w:szCs w:val="16"/>
                <w:u w:val="double"/>
              </w:rPr>
              <w:t>–</w:t>
            </w:r>
            <w:r w:rsidRPr="00B63CD7">
              <w:rPr>
                <w:strike/>
                <w:sz w:val="16"/>
                <w:szCs w:val="16"/>
              </w:rPr>
              <w:t xml:space="preserve"> </w:t>
            </w:r>
            <w:r w:rsidR="0083271D" w:rsidRPr="00B63CD7">
              <w:rPr>
                <w:strike/>
                <w:sz w:val="16"/>
                <w:szCs w:val="16"/>
              </w:rPr>
              <w:t>n</w:t>
            </w:r>
            <w:r w:rsidR="00EE498A" w:rsidRPr="00B63CD7">
              <w:rPr>
                <w:strike/>
                <w:sz w:val="16"/>
                <w:szCs w:val="16"/>
              </w:rPr>
              <w:t>/</w:t>
            </w:r>
            <w:r w:rsidR="0083271D" w:rsidRPr="00B63CD7">
              <w:rPr>
                <w:strike/>
                <w:sz w:val="16"/>
                <w:szCs w:val="16"/>
              </w:rPr>
              <w:t>a</w:t>
            </w:r>
          </w:p>
        </w:tc>
        <w:tc>
          <w:tcPr>
            <w:tcW w:w="1134" w:type="dxa"/>
            <w:tcBorders>
              <w:top w:val="single" w:sz="4" w:space="0" w:color="auto"/>
              <w:left w:val="single" w:sz="6" w:space="0" w:color="auto"/>
              <w:bottom w:val="single" w:sz="4" w:space="0" w:color="auto"/>
              <w:right w:val="single" w:sz="6" w:space="0" w:color="auto"/>
            </w:tcBorders>
            <w:vAlign w:val="center"/>
          </w:tcPr>
          <w:p w14:paraId="51B5AD29"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4" w:space="0" w:color="auto"/>
              <w:right w:val="single" w:sz="6" w:space="0" w:color="auto"/>
            </w:tcBorders>
            <w:vAlign w:val="center"/>
          </w:tcPr>
          <w:p w14:paraId="41C0CE4B" w14:textId="77777777" w:rsidR="00163569" w:rsidRPr="00B63CD7" w:rsidRDefault="00163569" w:rsidP="0062210A">
            <w:pPr>
              <w:pStyle w:val="Tabletext"/>
              <w:rPr>
                <w:sz w:val="16"/>
                <w:szCs w:val="16"/>
              </w:rPr>
            </w:pPr>
            <w:r w:rsidRPr="00B63CD7">
              <w:rPr>
                <w:sz w:val="16"/>
                <w:szCs w:val="16"/>
              </w:rPr>
              <w:t>–</w:t>
            </w:r>
          </w:p>
        </w:tc>
        <w:tc>
          <w:tcPr>
            <w:tcW w:w="1459" w:type="dxa"/>
            <w:vMerge w:val="restart"/>
            <w:tcBorders>
              <w:top w:val="single" w:sz="4" w:space="0" w:color="auto"/>
              <w:left w:val="single" w:sz="6" w:space="0" w:color="auto"/>
              <w:bottom w:val="single" w:sz="4" w:space="0" w:color="auto"/>
              <w:right w:val="single" w:sz="6" w:space="0" w:color="auto"/>
            </w:tcBorders>
            <w:vAlign w:val="center"/>
          </w:tcPr>
          <w:p w14:paraId="1CB6E944" w14:textId="230B2DB7" w:rsidR="00163569" w:rsidRPr="00B63CD7" w:rsidRDefault="00BF0BAC" w:rsidP="0062210A">
            <w:pPr>
              <w:pStyle w:val="Tabletext"/>
              <w:rPr>
                <w:sz w:val="16"/>
                <w:szCs w:val="16"/>
              </w:rPr>
            </w:pPr>
            <w:r w:rsidRPr="00B63CD7">
              <w:rPr>
                <w:sz w:val="16"/>
                <w:szCs w:val="16"/>
                <w:u w:val="double"/>
              </w:rPr>
              <w:t>–</w:t>
            </w:r>
            <w:r w:rsidRPr="00B63CD7">
              <w:rPr>
                <w:strike/>
                <w:sz w:val="16"/>
                <w:szCs w:val="16"/>
              </w:rPr>
              <w:t xml:space="preserve"> n/a</w:t>
            </w:r>
          </w:p>
        </w:tc>
      </w:tr>
      <w:tr w:rsidR="00C4166A" w:rsidRPr="00B63CD7" w14:paraId="44B99712" w14:textId="77777777" w:rsidTr="0066024F">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479397C8" w14:textId="3750141B" w:rsidR="00C4166A" w:rsidRPr="00B63CD7" w:rsidDel="00C4166A" w:rsidRDefault="00163569" w:rsidP="00DF7E26">
            <w:pPr>
              <w:spacing w:before="120" w:after="120" w:line="240" w:lineRule="auto"/>
              <w:jc w:val="center"/>
              <w:rPr>
                <w:rFonts w:ascii="Arial" w:hAnsi="Arial" w:cs="Arial"/>
                <w:b/>
                <w:sz w:val="16"/>
                <w:szCs w:val="16"/>
                <w:lang w:val="en-IE"/>
              </w:rPr>
            </w:pPr>
            <w:r w:rsidRPr="00B63CD7">
              <w:rPr>
                <w:rFonts w:ascii="Arial" w:hAnsi="Arial" w:cs="Arial"/>
                <w:b/>
                <w:i/>
                <w:strike/>
                <w:sz w:val="16"/>
                <w:szCs w:val="16"/>
                <w:lang w:val="en-IE"/>
              </w:rPr>
              <w:lastRenderedPageBreak/>
              <w:t>In-vitro</w:t>
            </w:r>
            <w:r w:rsidRPr="00B63CD7">
              <w:rPr>
                <w:rFonts w:ascii="Arial" w:hAnsi="Arial" w:cs="Arial"/>
                <w:b/>
                <w:strike/>
                <w:sz w:val="16"/>
                <w:szCs w:val="16"/>
                <w:lang w:val="en-IE"/>
              </w:rPr>
              <w:t xml:space="preserve"> culture</w:t>
            </w:r>
            <w:r w:rsidR="009038FB" w:rsidRPr="00B63CD7">
              <w:rPr>
                <w:rFonts w:ascii="Arial" w:hAnsi="Arial" w:cs="Arial"/>
                <w:b/>
                <w:sz w:val="16"/>
                <w:szCs w:val="16"/>
                <w:lang w:val="en-IE"/>
              </w:rPr>
              <w:t xml:space="preserve"> </w:t>
            </w:r>
            <w:r w:rsidR="00C4166A" w:rsidRPr="00B63CD7">
              <w:rPr>
                <w:rFonts w:ascii="Arial" w:hAnsi="Arial" w:cs="Arial"/>
                <w:b/>
                <w:sz w:val="16"/>
                <w:szCs w:val="16"/>
                <w:u w:val="double"/>
                <w:lang w:val="en-IE"/>
              </w:rPr>
              <w:t>Histological examination</w:t>
            </w:r>
          </w:p>
        </w:tc>
        <w:tc>
          <w:tcPr>
            <w:tcW w:w="1275" w:type="dxa"/>
            <w:tcBorders>
              <w:top w:val="single" w:sz="4" w:space="0" w:color="auto"/>
              <w:left w:val="single" w:sz="6" w:space="0" w:color="auto"/>
              <w:bottom w:val="single" w:sz="4" w:space="0" w:color="auto"/>
              <w:right w:val="single" w:sz="6" w:space="0" w:color="auto"/>
            </w:tcBorders>
            <w:vAlign w:val="center"/>
          </w:tcPr>
          <w:p w14:paraId="0432B9F0" w14:textId="06B482FF" w:rsidR="00C4166A" w:rsidRPr="00B63CD7" w:rsidRDefault="000F0ED8"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4" w:space="0" w:color="auto"/>
              <w:right w:val="single" w:sz="6" w:space="0" w:color="auto"/>
            </w:tcBorders>
            <w:vAlign w:val="center"/>
          </w:tcPr>
          <w:p w14:paraId="2913DD58" w14:textId="4386493F" w:rsidR="00C4166A" w:rsidRPr="00B63CD7" w:rsidRDefault="00163569" w:rsidP="0062210A">
            <w:pPr>
              <w:pStyle w:val="Tabletext"/>
              <w:rPr>
                <w:sz w:val="16"/>
                <w:szCs w:val="16"/>
              </w:rPr>
            </w:pPr>
            <w:r w:rsidRPr="00B63CD7">
              <w:rPr>
                <w:strike/>
                <w:sz w:val="16"/>
                <w:szCs w:val="16"/>
              </w:rPr>
              <w:t>+</w:t>
            </w:r>
            <w:r w:rsidR="000F0ED8" w:rsidRPr="00B63CD7">
              <w:rPr>
                <w:strike/>
                <w:sz w:val="16"/>
                <w:szCs w:val="16"/>
              </w:rPr>
              <w:t xml:space="preserve"> </w:t>
            </w:r>
            <w:r w:rsidR="000F0ED8" w:rsidRPr="00B63CD7">
              <w:rPr>
                <w:sz w:val="16"/>
                <w:szCs w:val="16"/>
                <w:u w:val="double"/>
              </w:rPr>
              <w:t>–</w:t>
            </w:r>
          </w:p>
        </w:tc>
        <w:tc>
          <w:tcPr>
            <w:tcW w:w="1134" w:type="dxa"/>
            <w:vMerge/>
            <w:tcBorders>
              <w:top w:val="single" w:sz="4" w:space="0" w:color="auto"/>
              <w:left w:val="single" w:sz="6" w:space="0" w:color="auto"/>
              <w:bottom w:val="single" w:sz="4" w:space="0" w:color="auto"/>
              <w:right w:val="single" w:sz="6" w:space="0" w:color="auto"/>
            </w:tcBorders>
            <w:vAlign w:val="center"/>
          </w:tcPr>
          <w:p w14:paraId="7A1F326F" w14:textId="77777777" w:rsidR="00C4166A" w:rsidRPr="00B63CD7" w:rsidRDefault="00C4166A" w:rsidP="0083271D">
            <w:pPr>
              <w:pStyle w:val="Tabletext"/>
              <w:rPr>
                <w:sz w:val="16"/>
                <w:u w:val="double"/>
              </w:rPr>
            </w:pPr>
          </w:p>
        </w:tc>
        <w:tc>
          <w:tcPr>
            <w:tcW w:w="1134" w:type="dxa"/>
            <w:tcBorders>
              <w:top w:val="single" w:sz="4" w:space="0" w:color="auto"/>
              <w:left w:val="single" w:sz="6" w:space="0" w:color="auto"/>
              <w:bottom w:val="single" w:sz="4" w:space="0" w:color="auto"/>
              <w:right w:val="single" w:sz="6" w:space="0" w:color="auto"/>
            </w:tcBorders>
            <w:vAlign w:val="center"/>
          </w:tcPr>
          <w:p w14:paraId="19DED8BE" w14:textId="596AA9BE" w:rsidR="00C4166A" w:rsidRPr="00B63CD7" w:rsidRDefault="00C4166A"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4" w:space="0" w:color="auto"/>
              <w:right w:val="single" w:sz="6" w:space="0" w:color="auto"/>
            </w:tcBorders>
            <w:vAlign w:val="center"/>
          </w:tcPr>
          <w:p w14:paraId="152DB3CA" w14:textId="322B55C6" w:rsidR="00C4166A" w:rsidRPr="00B63CD7" w:rsidRDefault="000F0ED8" w:rsidP="0062210A">
            <w:pPr>
              <w:pStyle w:val="Tabletext"/>
              <w:rPr>
                <w:sz w:val="16"/>
                <w:szCs w:val="16"/>
              </w:rPr>
            </w:pPr>
            <w:r w:rsidRPr="00B63CD7">
              <w:rPr>
                <w:sz w:val="16"/>
                <w:szCs w:val="16"/>
              </w:rPr>
              <w:t>–</w:t>
            </w:r>
          </w:p>
        </w:tc>
        <w:tc>
          <w:tcPr>
            <w:tcW w:w="1459" w:type="dxa"/>
            <w:vMerge/>
            <w:tcBorders>
              <w:top w:val="single" w:sz="4" w:space="0" w:color="auto"/>
              <w:left w:val="single" w:sz="6" w:space="0" w:color="auto"/>
              <w:bottom w:val="single" w:sz="4" w:space="0" w:color="auto"/>
              <w:right w:val="single" w:sz="6" w:space="0" w:color="auto"/>
            </w:tcBorders>
            <w:vAlign w:val="center"/>
          </w:tcPr>
          <w:p w14:paraId="1556F9CB" w14:textId="77777777" w:rsidR="00C4166A" w:rsidRPr="00B63CD7" w:rsidRDefault="00C4166A" w:rsidP="0062210A">
            <w:pPr>
              <w:pStyle w:val="Tabletext"/>
              <w:rPr>
                <w:sz w:val="16"/>
                <w:u w:val="double"/>
              </w:rPr>
            </w:pPr>
          </w:p>
        </w:tc>
      </w:tr>
      <w:tr w:rsidR="00163569" w:rsidRPr="00B63CD7" w14:paraId="11DD6C2D" w14:textId="77777777" w:rsidTr="0066024F">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47E0D8B9" w14:textId="02FEB59F" w:rsidR="00163569" w:rsidRPr="00B63CD7" w:rsidRDefault="00190F88" w:rsidP="00DF7E26">
            <w:pPr>
              <w:spacing w:before="120" w:after="120" w:line="240" w:lineRule="auto"/>
              <w:jc w:val="center"/>
              <w:rPr>
                <w:rFonts w:ascii="Arial" w:hAnsi="Arial" w:cs="Arial"/>
                <w:b/>
                <w:sz w:val="16"/>
                <w:szCs w:val="16"/>
                <w:u w:val="double"/>
                <w:lang w:val="en-IE"/>
              </w:rPr>
            </w:pPr>
            <w:r w:rsidRPr="00B63CD7">
              <w:rPr>
                <w:rFonts w:ascii="Arial" w:hAnsi="Arial" w:cs="Arial"/>
                <w:b/>
                <w:sz w:val="16"/>
                <w:szCs w:val="16"/>
                <w:u w:val="double"/>
                <w:lang w:val="en-IE"/>
              </w:rPr>
              <w:t>Isolation</w:t>
            </w:r>
            <w:r>
              <w:rPr>
                <w:rFonts w:ascii="Arial" w:hAnsi="Arial" w:cs="Arial"/>
                <w:b/>
                <w:sz w:val="16"/>
                <w:szCs w:val="16"/>
                <w:u w:val="double"/>
                <w:lang w:val="en-IE"/>
              </w:rPr>
              <w:t xml:space="preserve"> in c</w:t>
            </w:r>
            <w:r w:rsidR="00C4166A" w:rsidRPr="00B63CD7">
              <w:rPr>
                <w:rFonts w:ascii="Arial" w:hAnsi="Arial" w:cs="Arial"/>
                <w:b/>
                <w:sz w:val="16"/>
                <w:szCs w:val="16"/>
                <w:u w:val="double"/>
                <w:lang w:val="en-IE"/>
              </w:rPr>
              <w:t xml:space="preserve">ulture </w:t>
            </w:r>
          </w:p>
        </w:tc>
        <w:tc>
          <w:tcPr>
            <w:tcW w:w="1275" w:type="dxa"/>
            <w:tcBorders>
              <w:top w:val="single" w:sz="4" w:space="0" w:color="auto"/>
              <w:left w:val="single" w:sz="6" w:space="0" w:color="auto"/>
              <w:bottom w:val="single" w:sz="4" w:space="0" w:color="auto"/>
              <w:right w:val="single" w:sz="6" w:space="0" w:color="auto"/>
            </w:tcBorders>
            <w:vAlign w:val="center"/>
          </w:tcPr>
          <w:p w14:paraId="17E712B1" w14:textId="77777777" w:rsidR="00163569" w:rsidRPr="00B63CD7" w:rsidRDefault="00163569" w:rsidP="0062210A">
            <w:pPr>
              <w:pStyle w:val="Tabletext"/>
              <w:rPr>
                <w:sz w:val="16"/>
                <w:szCs w:val="16"/>
                <w:u w:val="double"/>
              </w:rPr>
            </w:pPr>
            <w:r w:rsidRPr="00B63CD7">
              <w:rPr>
                <w:sz w:val="16"/>
                <w:szCs w:val="16"/>
                <w:u w:val="double"/>
              </w:rPr>
              <w:t>–</w:t>
            </w:r>
          </w:p>
        </w:tc>
        <w:tc>
          <w:tcPr>
            <w:tcW w:w="1418" w:type="dxa"/>
            <w:tcBorders>
              <w:top w:val="single" w:sz="4" w:space="0" w:color="auto"/>
              <w:left w:val="single" w:sz="6" w:space="0" w:color="auto"/>
              <w:bottom w:val="single" w:sz="4" w:space="0" w:color="auto"/>
              <w:right w:val="single" w:sz="6" w:space="0" w:color="auto"/>
            </w:tcBorders>
            <w:vAlign w:val="center"/>
          </w:tcPr>
          <w:p w14:paraId="16C4CFD8" w14:textId="77777777" w:rsidR="00163569" w:rsidRPr="00B63CD7" w:rsidRDefault="00163569" w:rsidP="0062210A">
            <w:pPr>
              <w:pStyle w:val="Tabletext"/>
              <w:rPr>
                <w:sz w:val="16"/>
                <w:szCs w:val="16"/>
                <w:u w:val="double"/>
              </w:rPr>
            </w:pPr>
            <w:r w:rsidRPr="00B63CD7">
              <w:rPr>
                <w:sz w:val="16"/>
                <w:szCs w:val="16"/>
                <w:u w:val="double"/>
              </w:rPr>
              <w:t>+</w:t>
            </w:r>
          </w:p>
        </w:tc>
        <w:tc>
          <w:tcPr>
            <w:tcW w:w="1134" w:type="dxa"/>
            <w:vMerge/>
            <w:tcBorders>
              <w:left w:val="single" w:sz="6" w:space="0" w:color="auto"/>
              <w:bottom w:val="single" w:sz="4" w:space="0" w:color="auto"/>
              <w:right w:val="single" w:sz="6" w:space="0" w:color="auto"/>
            </w:tcBorders>
            <w:vAlign w:val="center"/>
          </w:tcPr>
          <w:p w14:paraId="17664625" w14:textId="77777777" w:rsidR="00163569" w:rsidRPr="00B63CD7" w:rsidRDefault="00163569" w:rsidP="0062210A">
            <w:pPr>
              <w:pStyle w:val="Tabletext"/>
              <w:rPr>
                <w:sz w:val="16"/>
                <w:szCs w:val="16"/>
                <w:u w:val="double"/>
              </w:rPr>
            </w:pPr>
          </w:p>
        </w:tc>
        <w:tc>
          <w:tcPr>
            <w:tcW w:w="1134" w:type="dxa"/>
            <w:tcBorders>
              <w:top w:val="single" w:sz="4" w:space="0" w:color="auto"/>
              <w:left w:val="single" w:sz="6" w:space="0" w:color="auto"/>
              <w:bottom w:val="single" w:sz="4" w:space="0" w:color="auto"/>
              <w:right w:val="single" w:sz="6" w:space="0" w:color="auto"/>
            </w:tcBorders>
            <w:vAlign w:val="center"/>
          </w:tcPr>
          <w:p w14:paraId="499DC784" w14:textId="77777777" w:rsidR="00163569" w:rsidRPr="00B63CD7" w:rsidRDefault="00163569" w:rsidP="0062210A">
            <w:pPr>
              <w:pStyle w:val="Tabletext"/>
              <w:rPr>
                <w:sz w:val="16"/>
                <w:szCs w:val="16"/>
                <w:u w:val="double"/>
              </w:rPr>
            </w:pPr>
            <w:r w:rsidRPr="00B63CD7">
              <w:rPr>
                <w:sz w:val="16"/>
                <w:szCs w:val="16"/>
                <w:u w:val="double"/>
              </w:rPr>
              <w:t>++</w:t>
            </w:r>
          </w:p>
        </w:tc>
        <w:tc>
          <w:tcPr>
            <w:tcW w:w="1134" w:type="dxa"/>
            <w:tcBorders>
              <w:top w:val="single" w:sz="4" w:space="0" w:color="auto"/>
              <w:left w:val="single" w:sz="6" w:space="0" w:color="auto"/>
              <w:bottom w:val="single" w:sz="4" w:space="0" w:color="auto"/>
              <w:right w:val="single" w:sz="6" w:space="0" w:color="auto"/>
            </w:tcBorders>
            <w:vAlign w:val="center"/>
          </w:tcPr>
          <w:p w14:paraId="44FBF722" w14:textId="77777777" w:rsidR="00163569" w:rsidRPr="00B63CD7" w:rsidRDefault="00163569" w:rsidP="0062210A">
            <w:pPr>
              <w:pStyle w:val="Tabletext"/>
              <w:rPr>
                <w:sz w:val="16"/>
                <w:szCs w:val="16"/>
                <w:u w:val="double"/>
              </w:rPr>
            </w:pPr>
            <w:r w:rsidRPr="00B63CD7">
              <w:rPr>
                <w:sz w:val="16"/>
                <w:szCs w:val="16"/>
                <w:u w:val="double"/>
              </w:rPr>
              <w:t>–</w:t>
            </w:r>
          </w:p>
        </w:tc>
        <w:tc>
          <w:tcPr>
            <w:tcW w:w="1459" w:type="dxa"/>
            <w:vMerge/>
            <w:tcBorders>
              <w:left w:val="single" w:sz="6" w:space="0" w:color="auto"/>
              <w:bottom w:val="single" w:sz="4" w:space="0" w:color="auto"/>
              <w:right w:val="single" w:sz="6" w:space="0" w:color="auto"/>
            </w:tcBorders>
            <w:vAlign w:val="center"/>
          </w:tcPr>
          <w:p w14:paraId="1144A793" w14:textId="77777777" w:rsidR="00163569" w:rsidRPr="00B63CD7" w:rsidRDefault="00163569" w:rsidP="0062210A">
            <w:pPr>
              <w:pStyle w:val="Tabletext"/>
              <w:rPr>
                <w:sz w:val="16"/>
                <w:szCs w:val="16"/>
                <w:u w:val="double"/>
              </w:rPr>
            </w:pPr>
          </w:p>
        </w:tc>
      </w:tr>
      <w:tr w:rsidR="00163569" w:rsidRPr="00B63CD7" w14:paraId="695858ED" w14:textId="77777777" w:rsidTr="0066024F">
        <w:trPr>
          <w:trHeight w:val="402"/>
          <w:jc w:val="center"/>
        </w:trPr>
        <w:tc>
          <w:tcPr>
            <w:tcW w:w="1604" w:type="dxa"/>
            <w:tcBorders>
              <w:top w:val="single" w:sz="4" w:space="0" w:color="auto"/>
              <w:left w:val="single" w:sz="6" w:space="0" w:color="auto"/>
              <w:bottom w:val="single" w:sz="6" w:space="0" w:color="auto"/>
              <w:right w:val="single" w:sz="6" w:space="0" w:color="auto"/>
            </w:tcBorders>
          </w:tcPr>
          <w:p w14:paraId="768BAF8B" w14:textId="4624E20D" w:rsidR="00163569" w:rsidRPr="00B63CD7" w:rsidRDefault="00C4166A" w:rsidP="00DF7E26">
            <w:pPr>
              <w:spacing w:before="120" w:after="120" w:line="240" w:lineRule="auto"/>
              <w:jc w:val="center"/>
              <w:rPr>
                <w:rFonts w:ascii="Arial" w:hAnsi="Arial" w:cs="Arial"/>
                <w:b/>
                <w:sz w:val="16"/>
                <w:szCs w:val="16"/>
                <w:lang w:val="en-IE"/>
              </w:rPr>
            </w:pPr>
            <w:r w:rsidRPr="00B63CD7">
              <w:rPr>
                <w:rFonts w:ascii="Arial" w:hAnsi="Arial" w:cs="Arial"/>
                <w:b/>
                <w:sz w:val="16"/>
                <w:szCs w:val="16"/>
                <w:u w:val="double"/>
                <w:lang w:val="en-IE"/>
              </w:rPr>
              <w:t>Molecular methods (</w:t>
            </w:r>
            <w:r w:rsidRPr="00B63CD7">
              <w:rPr>
                <w:rFonts w:ascii="Arial" w:hAnsi="Arial" w:cs="Arial"/>
                <w:b/>
                <w:sz w:val="16"/>
                <w:szCs w:val="16"/>
                <w:lang w:val="en-IE"/>
              </w:rPr>
              <w:t>PCR</w:t>
            </w:r>
            <w:r w:rsidRPr="00B63CD7">
              <w:rPr>
                <w:rFonts w:ascii="Arial" w:hAnsi="Arial" w:cs="Arial"/>
                <w:b/>
                <w:sz w:val="16"/>
                <w:szCs w:val="16"/>
                <w:u w:val="double"/>
                <w:lang w:val="en-IE"/>
              </w:rPr>
              <w:t>)</w:t>
            </w:r>
          </w:p>
        </w:tc>
        <w:tc>
          <w:tcPr>
            <w:tcW w:w="1275" w:type="dxa"/>
            <w:tcBorders>
              <w:top w:val="single" w:sz="4" w:space="0" w:color="auto"/>
              <w:left w:val="single" w:sz="6" w:space="0" w:color="auto"/>
              <w:bottom w:val="single" w:sz="6" w:space="0" w:color="auto"/>
              <w:right w:val="single" w:sz="6" w:space="0" w:color="auto"/>
            </w:tcBorders>
            <w:vAlign w:val="center"/>
          </w:tcPr>
          <w:p w14:paraId="67DA6659" w14:textId="77777777" w:rsidR="00163569" w:rsidRPr="00B63CD7" w:rsidRDefault="00163569"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6" w:space="0" w:color="auto"/>
              <w:right w:val="single" w:sz="6" w:space="0" w:color="auto"/>
            </w:tcBorders>
            <w:vAlign w:val="center"/>
          </w:tcPr>
          <w:p w14:paraId="4095521A" w14:textId="77777777" w:rsidR="00163569" w:rsidRPr="00B63CD7" w:rsidRDefault="00163569" w:rsidP="0062210A">
            <w:pPr>
              <w:pStyle w:val="Tabletext"/>
              <w:rPr>
                <w:sz w:val="16"/>
                <w:szCs w:val="16"/>
              </w:rPr>
            </w:pPr>
            <w:r w:rsidRPr="00B63CD7">
              <w:rPr>
                <w:sz w:val="16"/>
                <w:szCs w:val="16"/>
              </w:rPr>
              <w:t>+++</w:t>
            </w:r>
          </w:p>
        </w:tc>
        <w:tc>
          <w:tcPr>
            <w:tcW w:w="1134" w:type="dxa"/>
            <w:vMerge/>
            <w:tcBorders>
              <w:left w:val="single" w:sz="6" w:space="0" w:color="auto"/>
              <w:bottom w:val="single" w:sz="4" w:space="0" w:color="auto"/>
              <w:right w:val="single" w:sz="6" w:space="0" w:color="auto"/>
            </w:tcBorders>
            <w:vAlign w:val="center"/>
          </w:tcPr>
          <w:p w14:paraId="3B7B8D42" w14:textId="77777777" w:rsidR="00163569" w:rsidRPr="00B63CD7" w:rsidRDefault="00163569" w:rsidP="0062210A">
            <w:pPr>
              <w:pStyle w:val="Tabletext"/>
              <w:rPr>
                <w:sz w:val="16"/>
                <w:szCs w:val="16"/>
              </w:rPr>
            </w:pPr>
          </w:p>
        </w:tc>
        <w:tc>
          <w:tcPr>
            <w:tcW w:w="1134" w:type="dxa"/>
            <w:tcBorders>
              <w:top w:val="single" w:sz="4" w:space="0" w:color="auto"/>
              <w:left w:val="single" w:sz="6" w:space="0" w:color="auto"/>
              <w:bottom w:val="single" w:sz="6" w:space="0" w:color="auto"/>
              <w:right w:val="single" w:sz="6" w:space="0" w:color="auto"/>
            </w:tcBorders>
            <w:vAlign w:val="center"/>
          </w:tcPr>
          <w:p w14:paraId="0DE6E057"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6" w:space="0" w:color="auto"/>
              <w:right w:val="single" w:sz="6" w:space="0" w:color="auto"/>
            </w:tcBorders>
            <w:vAlign w:val="center"/>
          </w:tcPr>
          <w:p w14:paraId="6D392865" w14:textId="77777777" w:rsidR="00163569" w:rsidRPr="00B63CD7" w:rsidRDefault="00163569" w:rsidP="0062210A">
            <w:pPr>
              <w:pStyle w:val="Tabletext"/>
              <w:rPr>
                <w:sz w:val="16"/>
                <w:szCs w:val="16"/>
              </w:rPr>
            </w:pPr>
            <w:r w:rsidRPr="00B63CD7">
              <w:rPr>
                <w:sz w:val="16"/>
                <w:szCs w:val="16"/>
              </w:rPr>
              <w:t>++</w:t>
            </w:r>
          </w:p>
        </w:tc>
        <w:tc>
          <w:tcPr>
            <w:tcW w:w="1459" w:type="dxa"/>
            <w:vMerge/>
            <w:tcBorders>
              <w:left w:val="single" w:sz="6" w:space="0" w:color="auto"/>
              <w:bottom w:val="single" w:sz="4" w:space="0" w:color="auto"/>
              <w:right w:val="single" w:sz="6" w:space="0" w:color="auto"/>
            </w:tcBorders>
            <w:vAlign w:val="center"/>
          </w:tcPr>
          <w:p w14:paraId="44CF8CC6" w14:textId="77777777" w:rsidR="00163569" w:rsidRPr="00B63CD7" w:rsidRDefault="00163569" w:rsidP="0062210A">
            <w:pPr>
              <w:pStyle w:val="Tabletext"/>
              <w:rPr>
                <w:sz w:val="16"/>
                <w:szCs w:val="16"/>
              </w:rPr>
            </w:pPr>
          </w:p>
        </w:tc>
      </w:tr>
      <w:tr w:rsidR="0072368C" w:rsidRPr="00B63CD7" w14:paraId="42EDF274" w14:textId="77777777" w:rsidTr="00307C3E">
        <w:trPr>
          <w:trHeight w:val="402"/>
          <w:jc w:val="center"/>
        </w:trPr>
        <w:tc>
          <w:tcPr>
            <w:tcW w:w="9158" w:type="dxa"/>
            <w:gridSpan w:val="7"/>
            <w:tcBorders>
              <w:top w:val="single" w:sz="6" w:space="0" w:color="auto"/>
              <w:left w:val="single" w:sz="6" w:space="0" w:color="auto"/>
              <w:bottom w:val="single" w:sz="4" w:space="0" w:color="auto"/>
              <w:right w:val="single" w:sz="4" w:space="0" w:color="auto"/>
            </w:tcBorders>
            <w:shd w:val="pct10" w:color="auto" w:fill="auto"/>
          </w:tcPr>
          <w:p w14:paraId="7D58637F" w14:textId="3C3BBE6D" w:rsidR="0072368C" w:rsidRPr="00B63CD7" w:rsidRDefault="00307C3E" w:rsidP="001125BF">
            <w:pPr>
              <w:pStyle w:val="Tabletext"/>
              <w:rPr>
                <w:sz w:val="16"/>
                <w:szCs w:val="16"/>
              </w:rPr>
            </w:pPr>
            <w:r w:rsidRPr="00B63CD7">
              <w:rPr>
                <w:b/>
                <w:sz w:val="16"/>
                <w:szCs w:val="16"/>
              </w:rPr>
              <w:t>Detection of immune response</w:t>
            </w:r>
          </w:p>
        </w:tc>
      </w:tr>
      <w:tr w:rsidR="00163569" w:rsidRPr="00B63CD7" w14:paraId="100E09D7" w14:textId="77777777" w:rsidTr="00DC7E53">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3D7B1499" w14:textId="77777777" w:rsidR="00163569" w:rsidRPr="00B63CD7" w:rsidRDefault="00307C3E" w:rsidP="00DF7E26">
            <w:pPr>
              <w:spacing w:before="120" w:after="120" w:line="240" w:lineRule="auto"/>
              <w:jc w:val="center"/>
              <w:rPr>
                <w:rFonts w:ascii="Arial" w:hAnsi="Arial" w:cs="Arial"/>
                <w:b/>
                <w:sz w:val="16"/>
                <w:szCs w:val="16"/>
                <w:lang w:val="en-IE"/>
              </w:rPr>
            </w:pPr>
            <w:r w:rsidRPr="00B63CD7">
              <w:rPr>
                <w:rFonts w:ascii="Arial" w:hAnsi="Arial" w:cs="Arial"/>
                <w:b/>
                <w:sz w:val="16"/>
                <w:szCs w:val="16"/>
                <w:lang w:val="en-IE"/>
              </w:rPr>
              <w:t>IFAT</w:t>
            </w:r>
          </w:p>
        </w:tc>
        <w:tc>
          <w:tcPr>
            <w:tcW w:w="1275" w:type="dxa"/>
            <w:tcBorders>
              <w:top w:val="single" w:sz="4" w:space="0" w:color="auto"/>
              <w:left w:val="single" w:sz="6" w:space="0" w:color="auto"/>
              <w:bottom w:val="single" w:sz="4" w:space="0" w:color="auto"/>
              <w:right w:val="single" w:sz="6" w:space="0" w:color="auto"/>
            </w:tcBorders>
            <w:vAlign w:val="center"/>
          </w:tcPr>
          <w:p w14:paraId="35D1FDDC" w14:textId="56470C0A" w:rsidR="00163569" w:rsidRPr="00B63CD7" w:rsidRDefault="00163569" w:rsidP="0062210A">
            <w:pPr>
              <w:pStyle w:val="Tabletext"/>
              <w:rPr>
                <w:sz w:val="16"/>
                <w:szCs w:val="16"/>
              </w:rPr>
            </w:pPr>
            <w:r w:rsidRPr="00B63CD7">
              <w:rPr>
                <w:sz w:val="16"/>
                <w:szCs w:val="16"/>
              </w:rPr>
              <w:t>++</w:t>
            </w:r>
            <w:r w:rsidR="00611977" w:rsidRPr="00B63CD7">
              <w:rPr>
                <w:sz w:val="16"/>
                <w:szCs w:val="16"/>
                <w:u w:val="double"/>
              </w:rPr>
              <w:t>+</w:t>
            </w:r>
          </w:p>
        </w:tc>
        <w:tc>
          <w:tcPr>
            <w:tcW w:w="1418" w:type="dxa"/>
            <w:tcBorders>
              <w:top w:val="single" w:sz="4" w:space="0" w:color="auto"/>
              <w:left w:val="single" w:sz="6" w:space="0" w:color="auto"/>
              <w:bottom w:val="single" w:sz="4" w:space="0" w:color="auto"/>
              <w:right w:val="single" w:sz="6" w:space="0" w:color="auto"/>
            </w:tcBorders>
            <w:vAlign w:val="center"/>
          </w:tcPr>
          <w:p w14:paraId="5404B750" w14:textId="77777777" w:rsidR="00163569" w:rsidRPr="00B63CD7" w:rsidRDefault="00163569" w:rsidP="0062210A">
            <w:pPr>
              <w:pStyle w:val="Tabletext"/>
              <w:rPr>
                <w:sz w:val="16"/>
                <w:szCs w:val="16"/>
              </w:rPr>
            </w:pPr>
            <w:r w:rsidRPr="00B63CD7">
              <w:rPr>
                <w:sz w:val="16"/>
                <w:szCs w:val="16"/>
              </w:rPr>
              <w:t>++</w:t>
            </w:r>
          </w:p>
        </w:tc>
        <w:tc>
          <w:tcPr>
            <w:tcW w:w="1134" w:type="dxa"/>
            <w:vMerge w:val="restart"/>
            <w:tcBorders>
              <w:top w:val="single" w:sz="4" w:space="0" w:color="auto"/>
              <w:left w:val="single" w:sz="6" w:space="0" w:color="auto"/>
              <w:right w:val="single" w:sz="6" w:space="0" w:color="auto"/>
            </w:tcBorders>
            <w:vAlign w:val="center"/>
          </w:tcPr>
          <w:p w14:paraId="53F96276" w14:textId="79A093C6" w:rsidR="00163569" w:rsidRPr="00B63CD7" w:rsidRDefault="00BF0BAC" w:rsidP="0083271D">
            <w:pPr>
              <w:pStyle w:val="Tabletext"/>
              <w:rPr>
                <w:sz w:val="16"/>
                <w:szCs w:val="16"/>
              </w:rPr>
            </w:pPr>
            <w:r w:rsidRPr="00B63CD7">
              <w:rPr>
                <w:sz w:val="16"/>
                <w:szCs w:val="16"/>
                <w:u w:val="double"/>
              </w:rPr>
              <w:t>–</w:t>
            </w:r>
            <w:r w:rsidRPr="00B63CD7">
              <w:rPr>
                <w:strike/>
                <w:sz w:val="16"/>
                <w:szCs w:val="16"/>
              </w:rPr>
              <w:t xml:space="preserve"> n/a</w:t>
            </w:r>
          </w:p>
        </w:tc>
        <w:tc>
          <w:tcPr>
            <w:tcW w:w="1134" w:type="dxa"/>
            <w:tcBorders>
              <w:top w:val="single" w:sz="4" w:space="0" w:color="auto"/>
              <w:left w:val="single" w:sz="6" w:space="0" w:color="auto"/>
              <w:bottom w:val="single" w:sz="4" w:space="0" w:color="auto"/>
              <w:right w:val="single" w:sz="6" w:space="0" w:color="auto"/>
            </w:tcBorders>
            <w:vAlign w:val="center"/>
          </w:tcPr>
          <w:p w14:paraId="21432003"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4" w:space="0" w:color="auto"/>
              <w:right w:val="single" w:sz="6" w:space="0" w:color="auto"/>
            </w:tcBorders>
            <w:vAlign w:val="center"/>
          </w:tcPr>
          <w:p w14:paraId="272FD015" w14:textId="77777777" w:rsidR="00163569" w:rsidRPr="00B63CD7" w:rsidRDefault="00163569" w:rsidP="0062210A">
            <w:pPr>
              <w:pStyle w:val="Tabletext"/>
              <w:rPr>
                <w:sz w:val="16"/>
                <w:szCs w:val="16"/>
              </w:rPr>
            </w:pPr>
            <w:r w:rsidRPr="00B63CD7">
              <w:rPr>
                <w:sz w:val="16"/>
                <w:szCs w:val="16"/>
              </w:rPr>
              <w:t>++</w:t>
            </w:r>
            <w:r w:rsidR="006724A6" w:rsidRPr="00B63CD7">
              <w:rPr>
                <w:sz w:val="16"/>
                <w:szCs w:val="16"/>
              </w:rPr>
              <w:t>+</w:t>
            </w:r>
          </w:p>
        </w:tc>
        <w:tc>
          <w:tcPr>
            <w:tcW w:w="1459" w:type="dxa"/>
            <w:vMerge w:val="restart"/>
            <w:tcBorders>
              <w:top w:val="single" w:sz="4" w:space="0" w:color="auto"/>
              <w:left w:val="single" w:sz="6" w:space="0" w:color="auto"/>
              <w:right w:val="single" w:sz="6" w:space="0" w:color="auto"/>
            </w:tcBorders>
            <w:vAlign w:val="center"/>
          </w:tcPr>
          <w:p w14:paraId="704E89EC" w14:textId="1ADBCEE8" w:rsidR="00163569" w:rsidRPr="00B63CD7" w:rsidRDefault="00BF0BAC" w:rsidP="0062210A">
            <w:pPr>
              <w:pStyle w:val="Tabletext"/>
              <w:rPr>
                <w:sz w:val="16"/>
                <w:szCs w:val="16"/>
              </w:rPr>
            </w:pPr>
            <w:r w:rsidRPr="00B63CD7">
              <w:rPr>
                <w:sz w:val="16"/>
                <w:szCs w:val="16"/>
                <w:u w:val="double"/>
              </w:rPr>
              <w:t>–</w:t>
            </w:r>
            <w:r w:rsidRPr="00B63CD7">
              <w:rPr>
                <w:strike/>
                <w:sz w:val="16"/>
                <w:szCs w:val="16"/>
              </w:rPr>
              <w:t xml:space="preserve"> n/a</w:t>
            </w:r>
          </w:p>
        </w:tc>
      </w:tr>
      <w:tr w:rsidR="00163569" w:rsidRPr="00B63CD7" w14:paraId="48488717" w14:textId="77777777" w:rsidTr="000F0ED8">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059C2E30" w14:textId="77777777" w:rsidR="00163569" w:rsidRPr="00B63CD7" w:rsidRDefault="00163569" w:rsidP="00DF7E26">
            <w:pPr>
              <w:spacing w:before="120" w:after="120" w:line="240" w:lineRule="auto"/>
              <w:jc w:val="center"/>
              <w:rPr>
                <w:rFonts w:ascii="Arial" w:hAnsi="Arial" w:cs="Arial"/>
                <w:b/>
                <w:sz w:val="16"/>
                <w:szCs w:val="16"/>
                <w:lang w:val="en-IE"/>
              </w:rPr>
            </w:pPr>
            <w:r w:rsidRPr="00B63CD7">
              <w:rPr>
                <w:rFonts w:ascii="Arial" w:hAnsi="Arial" w:cs="Arial"/>
                <w:b/>
                <w:sz w:val="16"/>
                <w:szCs w:val="16"/>
                <w:lang w:val="en-IE"/>
              </w:rPr>
              <w:t>ELISA</w:t>
            </w:r>
          </w:p>
        </w:tc>
        <w:tc>
          <w:tcPr>
            <w:tcW w:w="1275" w:type="dxa"/>
            <w:tcBorders>
              <w:top w:val="single" w:sz="4" w:space="0" w:color="auto"/>
              <w:left w:val="single" w:sz="6" w:space="0" w:color="auto"/>
              <w:bottom w:val="single" w:sz="4" w:space="0" w:color="auto"/>
              <w:right w:val="single" w:sz="6" w:space="0" w:color="auto"/>
            </w:tcBorders>
            <w:vAlign w:val="center"/>
          </w:tcPr>
          <w:p w14:paraId="53A499F0" w14:textId="77777777" w:rsidR="00163569" w:rsidRPr="00B63CD7" w:rsidRDefault="00163569"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4" w:space="0" w:color="auto"/>
              <w:right w:val="single" w:sz="6" w:space="0" w:color="auto"/>
            </w:tcBorders>
            <w:vAlign w:val="center"/>
          </w:tcPr>
          <w:p w14:paraId="6CB2765C" w14:textId="77777777" w:rsidR="00163569" w:rsidRPr="00B63CD7" w:rsidRDefault="00163569" w:rsidP="0062210A">
            <w:pPr>
              <w:pStyle w:val="Tabletext"/>
              <w:rPr>
                <w:sz w:val="16"/>
                <w:szCs w:val="16"/>
              </w:rPr>
            </w:pPr>
            <w:r w:rsidRPr="00B63CD7">
              <w:rPr>
                <w:sz w:val="16"/>
                <w:szCs w:val="16"/>
              </w:rPr>
              <w:t>++</w:t>
            </w:r>
          </w:p>
        </w:tc>
        <w:tc>
          <w:tcPr>
            <w:tcW w:w="1134" w:type="dxa"/>
            <w:vMerge/>
            <w:tcBorders>
              <w:left w:val="single" w:sz="6" w:space="0" w:color="auto"/>
              <w:bottom w:val="single" w:sz="4" w:space="0" w:color="auto"/>
              <w:right w:val="single" w:sz="6" w:space="0" w:color="auto"/>
            </w:tcBorders>
            <w:vAlign w:val="center"/>
          </w:tcPr>
          <w:p w14:paraId="15739006" w14:textId="77777777" w:rsidR="00163569" w:rsidRPr="00B63CD7" w:rsidRDefault="00163569" w:rsidP="0062210A">
            <w:pPr>
              <w:pStyle w:val="Tabletext"/>
              <w:rPr>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14:paraId="0D68FF8A"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4" w:space="0" w:color="auto"/>
              <w:right w:val="single" w:sz="6" w:space="0" w:color="auto"/>
            </w:tcBorders>
            <w:vAlign w:val="center"/>
          </w:tcPr>
          <w:p w14:paraId="101FFDF1" w14:textId="77777777" w:rsidR="00163569" w:rsidRPr="00B63CD7" w:rsidRDefault="00163569" w:rsidP="0062210A">
            <w:pPr>
              <w:pStyle w:val="Tabletext"/>
              <w:rPr>
                <w:sz w:val="16"/>
                <w:szCs w:val="16"/>
              </w:rPr>
            </w:pPr>
            <w:r w:rsidRPr="00B63CD7">
              <w:rPr>
                <w:sz w:val="16"/>
                <w:szCs w:val="16"/>
              </w:rPr>
              <w:t>+++</w:t>
            </w:r>
          </w:p>
        </w:tc>
        <w:tc>
          <w:tcPr>
            <w:tcW w:w="1459" w:type="dxa"/>
            <w:vMerge/>
            <w:tcBorders>
              <w:left w:val="single" w:sz="6" w:space="0" w:color="auto"/>
              <w:bottom w:val="single" w:sz="4" w:space="0" w:color="auto"/>
              <w:right w:val="single" w:sz="6" w:space="0" w:color="auto"/>
            </w:tcBorders>
            <w:vAlign w:val="center"/>
          </w:tcPr>
          <w:p w14:paraId="365DD1DB" w14:textId="77777777" w:rsidR="00163569" w:rsidRPr="00B63CD7" w:rsidRDefault="00163569" w:rsidP="0062210A">
            <w:pPr>
              <w:pStyle w:val="Tabletext"/>
              <w:rPr>
                <w:sz w:val="16"/>
                <w:szCs w:val="16"/>
              </w:rPr>
            </w:pPr>
          </w:p>
        </w:tc>
      </w:tr>
      <w:tr w:rsidR="00163569" w:rsidRPr="00B63CD7" w14:paraId="7DEB5145" w14:textId="77777777" w:rsidTr="000F0ED8">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2173509A" w14:textId="77777777" w:rsidR="00163569" w:rsidRPr="00B63CD7" w:rsidRDefault="00163569" w:rsidP="00DF7E26">
            <w:pPr>
              <w:spacing w:before="120" w:after="120" w:line="240" w:lineRule="auto"/>
              <w:jc w:val="center"/>
              <w:rPr>
                <w:rFonts w:ascii="Arial" w:hAnsi="Arial" w:cs="Arial"/>
                <w:b/>
                <w:sz w:val="16"/>
                <w:szCs w:val="16"/>
                <w:lang w:val="en-IE"/>
              </w:rPr>
            </w:pPr>
            <w:r w:rsidRPr="00B63CD7">
              <w:rPr>
                <w:rFonts w:ascii="Arial" w:hAnsi="Arial" w:cs="Arial"/>
                <w:b/>
                <w:sz w:val="16"/>
                <w:szCs w:val="16"/>
                <w:lang w:val="en-IE"/>
              </w:rPr>
              <w:t>Direct agglutination test</w:t>
            </w:r>
          </w:p>
        </w:tc>
        <w:tc>
          <w:tcPr>
            <w:tcW w:w="1275" w:type="dxa"/>
            <w:tcBorders>
              <w:top w:val="single" w:sz="4" w:space="0" w:color="auto"/>
              <w:left w:val="single" w:sz="6" w:space="0" w:color="auto"/>
              <w:bottom w:val="single" w:sz="4" w:space="0" w:color="auto"/>
              <w:right w:val="single" w:sz="6" w:space="0" w:color="auto"/>
            </w:tcBorders>
            <w:vAlign w:val="center"/>
          </w:tcPr>
          <w:p w14:paraId="5FE7F637" w14:textId="77777777" w:rsidR="00163569" w:rsidRPr="00B63CD7" w:rsidRDefault="00163569"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4" w:space="0" w:color="auto"/>
              <w:right w:val="single" w:sz="6" w:space="0" w:color="auto"/>
            </w:tcBorders>
            <w:vAlign w:val="center"/>
          </w:tcPr>
          <w:p w14:paraId="60DD86C0" w14:textId="77777777" w:rsidR="00163569" w:rsidRPr="00B63CD7" w:rsidRDefault="00163569" w:rsidP="0062210A">
            <w:pPr>
              <w:pStyle w:val="Tabletext"/>
              <w:rPr>
                <w:sz w:val="16"/>
                <w:szCs w:val="16"/>
              </w:rPr>
            </w:pPr>
            <w:r w:rsidRPr="00B63CD7">
              <w:rPr>
                <w:sz w:val="16"/>
                <w:szCs w:val="16"/>
              </w:rPr>
              <w:t>++</w:t>
            </w:r>
          </w:p>
        </w:tc>
        <w:tc>
          <w:tcPr>
            <w:tcW w:w="1134" w:type="dxa"/>
            <w:vMerge/>
            <w:tcBorders>
              <w:top w:val="single" w:sz="4" w:space="0" w:color="auto"/>
              <w:left w:val="single" w:sz="6" w:space="0" w:color="auto"/>
              <w:right w:val="single" w:sz="6" w:space="0" w:color="auto"/>
            </w:tcBorders>
            <w:vAlign w:val="center"/>
          </w:tcPr>
          <w:p w14:paraId="2D876DBC" w14:textId="77777777" w:rsidR="00163569" w:rsidRPr="00B63CD7" w:rsidRDefault="00163569" w:rsidP="0062210A">
            <w:pPr>
              <w:pStyle w:val="Tabletext"/>
              <w:rPr>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14:paraId="3F89940C"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4" w:space="0" w:color="auto"/>
              <w:right w:val="single" w:sz="6" w:space="0" w:color="auto"/>
            </w:tcBorders>
            <w:vAlign w:val="center"/>
          </w:tcPr>
          <w:p w14:paraId="1C016688" w14:textId="77777777" w:rsidR="00163569" w:rsidRPr="00B63CD7" w:rsidRDefault="00163569" w:rsidP="0062210A">
            <w:pPr>
              <w:pStyle w:val="Tabletext"/>
              <w:rPr>
                <w:sz w:val="16"/>
                <w:szCs w:val="16"/>
              </w:rPr>
            </w:pPr>
            <w:r w:rsidRPr="00B63CD7">
              <w:rPr>
                <w:sz w:val="16"/>
                <w:szCs w:val="16"/>
              </w:rPr>
              <w:t>++</w:t>
            </w:r>
          </w:p>
        </w:tc>
        <w:tc>
          <w:tcPr>
            <w:tcW w:w="1459" w:type="dxa"/>
            <w:vMerge/>
            <w:tcBorders>
              <w:top w:val="single" w:sz="4" w:space="0" w:color="auto"/>
              <w:left w:val="single" w:sz="6" w:space="0" w:color="auto"/>
              <w:right w:val="single" w:sz="6" w:space="0" w:color="auto"/>
            </w:tcBorders>
            <w:vAlign w:val="center"/>
          </w:tcPr>
          <w:p w14:paraId="7CC71E88" w14:textId="77777777" w:rsidR="00163569" w:rsidRPr="00B63CD7" w:rsidRDefault="00163569" w:rsidP="0062210A">
            <w:pPr>
              <w:pStyle w:val="Tabletext"/>
              <w:rPr>
                <w:sz w:val="16"/>
                <w:szCs w:val="16"/>
              </w:rPr>
            </w:pPr>
          </w:p>
        </w:tc>
      </w:tr>
      <w:tr w:rsidR="00163569" w:rsidRPr="00B63CD7" w14:paraId="3BD38838" w14:textId="77777777" w:rsidTr="00DC7E53">
        <w:trPr>
          <w:trHeight w:val="402"/>
          <w:jc w:val="center"/>
        </w:trPr>
        <w:tc>
          <w:tcPr>
            <w:tcW w:w="1604" w:type="dxa"/>
            <w:tcBorders>
              <w:top w:val="single" w:sz="4" w:space="0" w:color="auto"/>
              <w:left w:val="single" w:sz="6" w:space="0" w:color="auto"/>
              <w:bottom w:val="single" w:sz="4" w:space="0" w:color="auto"/>
              <w:right w:val="single" w:sz="6" w:space="0" w:color="auto"/>
            </w:tcBorders>
          </w:tcPr>
          <w:p w14:paraId="4799CCA9" w14:textId="77777777" w:rsidR="00163569" w:rsidRPr="00B63CD7" w:rsidRDefault="00163569" w:rsidP="00DF7E26">
            <w:pPr>
              <w:spacing w:before="120" w:after="120" w:line="240" w:lineRule="auto"/>
              <w:jc w:val="center"/>
              <w:rPr>
                <w:rFonts w:ascii="Arial" w:hAnsi="Arial" w:cs="Arial"/>
                <w:b/>
                <w:sz w:val="16"/>
                <w:szCs w:val="16"/>
                <w:lang w:val="en-IE"/>
              </w:rPr>
            </w:pPr>
            <w:r w:rsidRPr="00B63CD7">
              <w:rPr>
                <w:rFonts w:ascii="Arial" w:hAnsi="Arial" w:cs="Arial"/>
                <w:b/>
                <w:sz w:val="16"/>
                <w:szCs w:val="16"/>
                <w:lang w:val="en-IE"/>
              </w:rPr>
              <w:t>Rapid immuno-chromatographic assay</w:t>
            </w:r>
          </w:p>
        </w:tc>
        <w:tc>
          <w:tcPr>
            <w:tcW w:w="1275" w:type="dxa"/>
            <w:tcBorders>
              <w:top w:val="single" w:sz="4" w:space="0" w:color="auto"/>
              <w:left w:val="single" w:sz="6" w:space="0" w:color="auto"/>
              <w:bottom w:val="single" w:sz="4" w:space="0" w:color="auto"/>
              <w:right w:val="single" w:sz="6" w:space="0" w:color="auto"/>
            </w:tcBorders>
            <w:vAlign w:val="center"/>
          </w:tcPr>
          <w:p w14:paraId="724D4E53" w14:textId="77777777" w:rsidR="00163569" w:rsidRPr="00B63CD7" w:rsidRDefault="00163569"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4" w:space="0" w:color="auto"/>
              <w:right w:val="single" w:sz="6" w:space="0" w:color="auto"/>
            </w:tcBorders>
            <w:vAlign w:val="center"/>
          </w:tcPr>
          <w:p w14:paraId="1AC2CBAD" w14:textId="77777777" w:rsidR="00163569" w:rsidRPr="00B63CD7" w:rsidRDefault="00163569" w:rsidP="0062210A">
            <w:pPr>
              <w:pStyle w:val="Tabletext"/>
              <w:rPr>
                <w:sz w:val="16"/>
                <w:szCs w:val="16"/>
              </w:rPr>
            </w:pPr>
            <w:r w:rsidRPr="00B63CD7">
              <w:rPr>
                <w:sz w:val="16"/>
                <w:szCs w:val="16"/>
              </w:rPr>
              <w:t>–</w:t>
            </w:r>
          </w:p>
        </w:tc>
        <w:tc>
          <w:tcPr>
            <w:tcW w:w="1134" w:type="dxa"/>
            <w:vMerge/>
            <w:tcBorders>
              <w:left w:val="single" w:sz="6" w:space="0" w:color="auto"/>
              <w:right w:val="single" w:sz="6" w:space="0" w:color="auto"/>
            </w:tcBorders>
            <w:vAlign w:val="center"/>
          </w:tcPr>
          <w:p w14:paraId="3E0C79B3" w14:textId="77777777" w:rsidR="00163569" w:rsidRPr="00B63CD7" w:rsidRDefault="00163569" w:rsidP="0062210A">
            <w:pPr>
              <w:pStyle w:val="Tabletext"/>
              <w:rPr>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14:paraId="7FA5974C"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4" w:space="0" w:color="auto"/>
              <w:right w:val="single" w:sz="6" w:space="0" w:color="auto"/>
            </w:tcBorders>
            <w:vAlign w:val="center"/>
          </w:tcPr>
          <w:p w14:paraId="0EAA458F" w14:textId="77777777" w:rsidR="00163569" w:rsidRPr="00B63CD7" w:rsidRDefault="006724A6" w:rsidP="0062210A">
            <w:pPr>
              <w:pStyle w:val="Tabletext"/>
              <w:rPr>
                <w:sz w:val="16"/>
                <w:szCs w:val="16"/>
              </w:rPr>
            </w:pPr>
            <w:r w:rsidRPr="00B63CD7">
              <w:rPr>
                <w:sz w:val="16"/>
                <w:szCs w:val="16"/>
              </w:rPr>
              <w:t>+</w:t>
            </w:r>
          </w:p>
        </w:tc>
        <w:tc>
          <w:tcPr>
            <w:tcW w:w="1459" w:type="dxa"/>
            <w:vMerge/>
            <w:tcBorders>
              <w:left w:val="single" w:sz="6" w:space="0" w:color="auto"/>
              <w:right w:val="single" w:sz="6" w:space="0" w:color="auto"/>
            </w:tcBorders>
            <w:vAlign w:val="center"/>
          </w:tcPr>
          <w:p w14:paraId="353B37AC" w14:textId="77777777" w:rsidR="00163569" w:rsidRPr="00B63CD7" w:rsidRDefault="00163569" w:rsidP="0062210A">
            <w:pPr>
              <w:pStyle w:val="Tabletext"/>
              <w:rPr>
                <w:sz w:val="16"/>
                <w:szCs w:val="16"/>
              </w:rPr>
            </w:pPr>
          </w:p>
        </w:tc>
      </w:tr>
      <w:tr w:rsidR="00163569" w:rsidRPr="00B63CD7" w14:paraId="617F952D" w14:textId="77777777" w:rsidTr="00DC7E53">
        <w:trPr>
          <w:trHeight w:val="402"/>
          <w:jc w:val="center"/>
        </w:trPr>
        <w:tc>
          <w:tcPr>
            <w:tcW w:w="1604" w:type="dxa"/>
            <w:tcBorders>
              <w:top w:val="single" w:sz="4" w:space="0" w:color="auto"/>
              <w:left w:val="single" w:sz="6" w:space="0" w:color="auto"/>
              <w:bottom w:val="single" w:sz="6" w:space="0" w:color="auto"/>
            </w:tcBorders>
          </w:tcPr>
          <w:p w14:paraId="3D1D91CE" w14:textId="77777777" w:rsidR="00163569" w:rsidRPr="00B63CD7" w:rsidRDefault="00163569" w:rsidP="00DF7E26">
            <w:pPr>
              <w:spacing w:before="120" w:after="120" w:line="240" w:lineRule="auto"/>
              <w:jc w:val="center"/>
              <w:rPr>
                <w:rFonts w:ascii="Arial" w:hAnsi="Arial" w:cs="Arial"/>
                <w:b/>
                <w:sz w:val="16"/>
                <w:szCs w:val="16"/>
                <w:lang w:val="en-IE"/>
              </w:rPr>
            </w:pPr>
            <w:r w:rsidRPr="00B63CD7">
              <w:rPr>
                <w:rFonts w:ascii="Arial" w:hAnsi="Arial" w:cs="Arial"/>
                <w:b/>
                <w:sz w:val="16"/>
                <w:szCs w:val="16"/>
                <w:lang w:val="en-IE"/>
              </w:rPr>
              <w:t>Tests for cellular immunity</w:t>
            </w:r>
          </w:p>
        </w:tc>
        <w:tc>
          <w:tcPr>
            <w:tcW w:w="1275" w:type="dxa"/>
            <w:tcBorders>
              <w:top w:val="single" w:sz="4" w:space="0" w:color="auto"/>
              <w:left w:val="single" w:sz="6" w:space="0" w:color="auto"/>
              <w:bottom w:val="single" w:sz="6" w:space="0" w:color="auto"/>
            </w:tcBorders>
            <w:vAlign w:val="center"/>
          </w:tcPr>
          <w:p w14:paraId="326F4DED" w14:textId="77777777" w:rsidR="00163569" w:rsidRPr="00B63CD7" w:rsidRDefault="00163569" w:rsidP="0062210A">
            <w:pPr>
              <w:pStyle w:val="Tabletext"/>
              <w:rPr>
                <w:sz w:val="16"/>
                <w:szCs w:val="16"/>
              </w:rPr>
            </w:pPr>
            <w:r w:rsidRPr="00B63CD7">
              <w:rPr>
                <w:sz w:val="16"/>
                <w:szCs w:val="16"/>
              </w:rPr>
              <w:t>+</w:t>
            </w:r>
          </w:p>
        </w:tc>
        <w:tc>
          <w:tcPr>
            <w:tcW w:w="1418" w:type="dxa"/>
            <w:tcBorders>
              <w:top w:val="single" w:sz="4" w:space="0" w:color="auto"/>
              <w:left w:val="single" w:sz="6" w:space="0" w:color="auto"/>
              <w:bottom w:val="single" w:sz="6" w:space="0" w:color="auto"/>
            </w:tcBorders>
            <w:vAlign w:val="center"/>
          </w:tcPr>
          <w:p w14:paraId="730D3883" w14:textId="77777777" w:rsidR="00163569" w:rsidRPr="00B63CD7" w:rsidRDefault="00163569" w:rsidP="0062210A">
            <w:pPr>
              <w:pStyle w:val="Tabletext"/>
              <w:rPr>
                <w:sz w:val="16"/>
                <w:szCs w:val="16"/>
              </w:rPr>
            </w:pPr>
            <w:r w:rsidRPr="00B63CD7">
              <w:rPr>
                <w:sz w:val="16"/>
                <w:szCs w:val="16"/>
              </w:rPr>
              <w:t>–</w:t>
            </w:r>
          </w:p>
        </w:tc>
        <w:tc>
          <w:tcPr>
            <w:tcW w:w="1134" w:type="dxa"/>
            <w:vMerge/>
            <w:tcBorders>
              <w:left w:val="single" w:sz="6" w:space="0" w:color="auto"/>
              <w:bottom w:val="single" w:sz="6" w:space="0" w:color="auto"/>
              <w:right w:val="single" w:sz="6" w:space="0" w:color="auto"/>
            </w:tcBorders>
            <w:vAlign w:val="center"/>
          </w:tcPr>
          <w:p w14:paraId="5D3DFB5D" w14:textId="77777777" w:rsidR="00163569" w:rsidRPr="00B63CD7" w:rsidRDefault="00163569" w:rsidP="0062210A">
            <w:pPr>
              <w:pStyle w:val="Tabletext"/>
              <w:rPr>
                <w:sz w:val="16"/>
                <w:szCs w:val="16"/>
              </w:rPr>
            </w:pPr>
          </w:p>
        </w:tc>
        <w:tc>
          <w:tcPr>
            <w:tcW w:w="1134" w:type="dxa"/>
            <w:tcBorders>
              <w:top w:val="single" w:sz="4" w:space="0" w:color="auto"/>
              <w:left w:val="single" w:sz="6" w:space="0" w:color="auto"/>
              <w:bottom w:val="single" w:sz="6" w:space="0" w:color="auto"/>
            </w:tcBorders>
            <w:vAlign w:val="center"/>
          </w:tcPr>
          <w:p w14:paraId="2DE10FB4" w14:textId="77777777" w:rsidR="00163569" w:rsidRPr="00B63CD7" w:rsidRDefault="00163569" w:rsidP="0062210A">
            <w:pPr>
              <w:pStyle w:val="Tabletext"/>
              <w:rPr>
                <w:sz w:val="16"/>
                <w:szCs w:val="16"/>
              </w:rPr>
            </w:pPr>
            <w:r w:rsidRPr="00B63CD7">
              <w:rPr>
                <w:sz w:val="16"/>
                <w:szCs w:val="16"/>
              </w:rPr>
              <w:t>–</w:t>
            </w:r>
          </w:p>
        </w:tc>
        <w:tc>
          <w:tcPr>
            <w:tcW w:w="1134" w:type="dxa"/>
            <w:tcBorders>
              <w:top w:val="single" w:sz="4" w:space="0" w:color="auto"/>
              <w:left w:val="single" w:sz="6" w:space="0" w:color="auto"/>
              <w:bottom w:val="single" w:sz="6" w:space="0" w:color="auto"/>
            </w:tcBorders>
            <w:vAlign w:val="center"/>
          </w:tcPr>
          <w:p w14:paraId="2E243BF7" w14:textId="77777777" w:rsidR="00163569" w:rsidRPr="00B63CD7" w:rsidRDefault="00163569" w:rsidP="0062210A">
            <w:pPr>
              <w:pStyle w:val="Tabletext"/>
              <w:rPr>
                <w:sz w:val="16"/>
                <w:szCs w:val="16"/>
              </w:rPr>
            </w:pPr>
            <w:r w:rsidRPr="00B63CD7">
              <w:rPr>
                <w:sz w:val="16"/>
                <w:szCs w:val="16"/>
              </w:rPr>
              <w:t>+</w:t>
            </w:r>
            <w:r w:rsidR="006724A6" w:rsidRPr="00B63CD7">
              <w:rPr>
                <w:sz w:val="16"/>
                <w:szCs w:val="16"/>
              </w:rPr>
              <w:t>+</w:t>
            </w:r>
          </w:p>
        </w:tc>
        <w:tc>
          <w:tcPr>
            <w:tcW w:w="1459" w:type="dxa"/>
            <w:vMerge/>
            <w:tcBorders>
              <w:left w:val="single" w:sz="6" w:space="0" w:color="auto"/>
              <w:bottom w:val="single" w:sz="6" w:space="0" w:color="auto"/>
              <w:right w:val="single" w:sz="6" w:space="0" w:color="auto"/>
            </w:tcBorders>
            <w:vAlign w:val="center"/>
          </w:tcPr>
          <w:p w14:paraId="3F1D48D3" w14:textId="77777777" w:rsidR="00163569" w:rsidRPr="00B63CD7" w:rsidRDefault="00163569" w:rsidP="0062210A">
            <w:pPr>
              <w:pStyle w:val="Tabletext"/>
              <w:rPr>
                <w:sz w:val="16"/>
                <w:szCs w:val="16"/>
              </w:rPr>
            </w:pPr>
          </w:p>
        </w:tc>
      </w:tr>
    </w:tbl>
    <w:p w14:paraId="768AC6F8" w14:textId="2B4F3671" w:rsidR="0072368C" w:rsidRPr="00B63CD7" w:rsidRDefault="00BF0BAC" w:rsidP="006A419B">
      <w:pPr>
        <w:pStyle w:val="Textebrut"/>
        <w:spacing w:before="120"/>
        <w:jc w:val="center"/>
        <w:rPr>
          <w:rFonts w:ascii="Arial" w:hAnsi="Arial" w:cs="Arial"/>
          <w:color w:val="000000"/>
          <w:sz w:val="16"/>
          <w:szCs w:val="16"/>
          <w:lang w:val="en-IE"/>
        </w:rPr>
      </w:pPr>
      <w:r w:rsidRPr="00B63CD7">
        <w:rPr>
          <w:rFonts w:ascii="Arial" w:hAnsi="Arial" w:cs="Arial"/>
          <w:color w:val="000000"/>
          <w:sz w:val="16"/>
          <w:szCs w:val="16"/>
          <w:lang w:val="en-IE"/>
        </w:rPr>
        <w:t xml:space="preserve">Key: +++ = recommended </w:t>
      </w:r>
      <w:r w:rsidRPr="00B63CD7">
        <w:rPr>
          <w:rFonts w:ascii="Arial" w:hAnsi="Arial" w:cs="Arial"/>
          <w:color w:val="000000"/>
          <w:sz w:val="16"/>
          <w:szCs w:val="16"/>
          <w:u w:val="double"/>
          <w:lang w:val="en-IE"/>
        </w:rPr>
        <w:t>for this purpose</w:t>
      </w:r>
      <w:r w:rsidRPr="00B63CD7">
        <w:rPr>
          <w:rFonts w:ascii="Arial" w:hAnsi="Arial" w:cs="Arial"/>
          <w:strike/>
          <w:color w:val="000000"/>
          <w:sz w:val="16"/>
          <w:szCs w:val="16"/>
          <w:lang w:val="en-IE"/>
        </w:rPr>
        <w:t xml:space="preserve"> method</w:t>
      </w:r>
      <w:r w:rsidRPr="00B63CD7">
        <w:rPr>
          <w:rFonts w:ascii="Arial" w:hAnsi="Arial" w:cs="Arial"/>
          <w:color w:val="000000"/>
          <w:sz w:val="16"/>
          <w:szCs w:val="16"/>
          <w:lang w:val="en-IE"/>
        </w:rPr>
        <w:t xml:space="preserve">; ++ </w:t>
      </w:r>
      <w:r w:rsidRPr="00B63CD7">
        <w:rPr>
          <w:rFonts w:ascii="Arial" w:hAnsi="Arial" w:cs="Arial"/>
          <w:color w:val="000000"/>
          <w:sz w:val="16"/>
          <w:szCs w:val="16"/>
          <w:u w:val="double"/>
          <w:lang w:val="en-IE"/>
        </w:rPr>
        <w:t>recommended but has limitations</w:t>
      </w:r>
      <w:r w:rsidRPr="00B63CD7">
        <w:rPr>
          <w:rFonts w:ascii="Arial" w:hAnsi="Arial" w:cs="Arial"/>
          <w:strike/>
          <w:color w:val="000000"/>
          <w:sz w:val="16"/>
          <w:szCs w:val="16"/>
          <w:lang w:val="en-IE"/>
        </w:rPr>
        <w:t xml:space="preserve"> suitable method</w:t>
      </w:r>
      <w:r w:rsidRPr="00B63CD7">
        <w:rPr>
          <w:rFonts w:ascii="Arial" w:hAnsi="Arial" w:cs="Arial"/>
          <w:color w:val="000000"/>
          <w:sz w:val="16"/>
          <w:szCs w:val="16"/>
          <w:lang w:val="en-IE"/>
        </w:rPr>
        <w:t xml:space="preserve">; </w:t>
      </w:r>
      <w:r w:rsidRPr="00B63CD7">
        <w:rPr>
          <w:rFonts w:ascii="Arial" w:hAnsi="Arial" w:cs="Arial"/>
          <w:color w:val="000000"/>
          <w:sz w:val="16"/>
          <w:szCs w:val="16"/>
          <w:lang w:val="en-IE"/>
        </w:rPr>
        <w:br/>
        <w:t xml:space="preserve">+ = </w:t>
      </w:r>
      <w:r w:rsidRPr="00B63CD7">
        <w:rPr>
          <w:rFonts w:ascii="Arial" w:hAnsi="Arial" w:cs="Arial"/>
          <w:color w:val="000000"/>
          <w:sz w:val="16"/>
          <w:szCs w:val="16"/>
          <w:u w:val="double"/>
          <w:lang w:val="en-IE"/>
        </w:rPr>
        <w:t>suitable in very limited circumstances</w:t>
      </w:r>
      <w:r w:rsidRPr="00B63CD7">
        <w:rPr>
          <w:rFonts w:ascii="Arial" w:hAnsi="Arial" w:cs="Arial"/>
          <w:strike/>
          <w:color w:val="000000"/>
          <w:sz w:val="16"/>
          <w:szCs w:val="16"/>
          <w:lang w:val="en-IE"/>
        </w:rPr>
        <w:t xml:space="preserve"> may be used </w:t>
      </w:r>
      <w:r w:rsidRPr="00B63CD7">
        <w:rPr>
          <w:rFonts w:ascii="Arial" w:hAnsi="Arial" w:cs="Arial"/>
          <w:strike/>
          <w:sz w:val="16"/>
          <w:szCs w:val="16"/>
          <w:lang w:val="en-IE"/>
        </w:rPr>
        <w:t>in some situations, but cost, reliability, or other factors severely limits its application</w:t>
      </w:r>
      <w:r w:rsidRPr="00B63CD7">
        <w:rPr>
          <w:rFonts w:ascii="Arial" w:hAnsi="Arial" w:cs="Arial"/>
          <w:sz w:val="16"/>
          <w:szCs w:val="16"/>
          <w:lang w:val="en-IE"/>
        </w:rPr>
        <w:t xml:space="preserve">; </w:t>
      </w:r>
      <w:r w:rsidRPr="00B63CD7">
        <w:rPr>
          <w:rFonts w:ascii="Arial" w:hAnsi="Arial" w:cs="Arial"/>
          <w:color w:val="000000"/>
          <w:sz w:val="16"/>
          <w:szCs w:val="16"/>
          <w:lang w:val="en-IE"/>
        </w:rPr>
        <w:t>– = not appropriate for this purpose</w:t>
      </w:r>
      <w:r w:rsidRPr="00B63CD7">
        <w:rPr>
          <w:rFonts w:ascii="Arial" w:hAnsi="Arial" w:cs="Arial"/>
          <w:strike/>
          <w:color w:val="000000"/>
          <w:sz w:val="16"/>
          <w:szCs w:val="16"/>
          <w:lang w:val="en-IE"/>
        </w:rPr>
        <w:t>; n/a = not applicable</w:t>
      </w:r>
      <w:r w:rsidRPr="00B63CD7">
        <w:rPr>
          <w:rFonts w:ascii="Arial" w:hAnsi="Arial" w:cs="Arial"/>
          <w:color w:val="000000"/>
          <w:sz w:val="16"/>
          <w:szCs w:val="16"/>
          <w:lang w:val="en-IE"/>
        </w:rPr>
        <w:t>.</w:t>
      </w:r>
    </w:p>
    <w:p w14:paraId="45002050" w14:textId="4C37F42E" w:rsidR="0072368C" w:rsidRPr="00B63CD7" w:rsidRDefault="0072368C" w:rsidP="00B844D9">
      <w:pPr>
        <w:pStyle w:val="paraA0"/>
        <w:jc w:val="center"/>
        <w:rPr>
          <w:sz w:val="16"/>
          <w:szCs w:val="16"/>
          <w:lang w:val="en-IE"/>
        </w:rPr>
      </w:pPr>
      <w:r w:rsidRPr="00B63CD7">
        <w:rPr>
          <w:strike/>
          <w:sz w:val="16"/>
          <w:szCs w:val="16"/>
          <w:lang w:val="en-IE"/>
        </w:rPr>
        <w:t>Although not all of the tests listed as category +++ or ++ have undergone formal validation, their routine nature and the fact that they have been used widely without dubious results, makes them acceptable.</w:t>
      </w:r>
      <w:r w:rsidRPr="00B63CD7">
        <w:rPr>
          <w:strike/>
          <w:sz w:val="16"/>
          <w:szCs w:val="16"/>
          <w:lang w:val="en-IE"/>
        </w:rPr>
        <w:br/>
      </w:r>
      <w:r w:rsidRPr="00B63CD7">
        <w:rPr>
          <w:sz w:val="16"/>
          <w:szCs w:val="16"/>
          <w:lang w:val="en-IE"/>
        </w:rPr>
        <w:t xml:space="preserve">PCR = polymerase chain reaction; </w:t>
      </w:r>
      <w:r w:rsidR="00307C3E" w:rsidRPr="00B63CD7">
        <w:rPr>
          <w:sz w:val="16"/>
          <w:szCs w:val="16"/>
          <w:lang w:val="en-IE"/>
        </w:rPr>
        <w:t xml:space="preserve">IFAT = </w:t>
      </w:r>
      <w:r w:rsidR="00307C3E" w:rsidRPr="00B63CD7">
        <w:rPr>
          <w:sz w:val="16"/>
          <w:lang w:val="en-IE"/>
        </w:rPr>
        <w:t>Indirect fluorescent antibody test;</w:t>
      </w:r>
      <w:r w:rsidR="00307C3E" w:rsidRPr="00B63CD7">
        <w:rPr>
          <w:sz w:val="16"/>
          <w:szCs w:val="16"/>
          <w:lang w:val="en-IE"/>
        </w:rPr>
        <w:t xml:space="preserve"> </w:t>
      </w:r>
      <w:r w:rsidRPr="00B63CD7">
        <w:rPr>
          <w:sz w:val="16"/>
          <w:szCs w:val="16"/>
          <w:lang w:val="en-IE"/>
        </w:rPr>
        <w:t>ELISA = enzyme-linked immunosorbent assay.</w:t>
      </w:r>
    </w:p>
    <w:p w14:paraId="1EE19E26" w14:textId="425A3083" w:rsidR="000F0ED8" w:rsidRPr="005A6D81" w:rsidRDefault="000F0ED8" w:rsidP="000F0ED8">
      <w:pPr>
        <w:pStyle w:val="1"/>
        <w:rPr>
          <w:lang w:val="en-IE"/>
        </w:rPr>
      </w:pPr>
      <w:r w:rsidRPr="00B63CD7">
        <w:rPr>
          <w:lang w:val="en-IE"/>
        </w:rPr>
        <w:t>1.</w:t>
      </w:r>
      <w:r w:rsidRPr="00B63CD7">
        <w:rPr>
          <w:lang w:val="en-IE"/>
        </w:rPr>
        <w:tab/>
      </w:r>
      <w:r w:rsidRPr="005A6D81">
        <w:rPr>
          <w:lang w:val="en-IE"/>
        </w:rPr>
        <w:t>Identification of the agent</w:t>
      </w:r>
    </w:p>
    <w:p w14:paraId="507CE461" w14:textId="51A1ED17" w:rsidR="000F0ED8" w:rsidRPr="00B63CD7" w:rsidRDefault="000F0ED8" w:rsidP="005A2BCB">
      <w:pPr>
        <w:pStyle w:val="para1"/>
        <w:rPr>
          <w:strike/>
          <w:lang w:val="en-IE"/>
        </w:rPr>
      </w:pPr>
      <w:r w:rsidRPr="00B63CD7">
        <w:rPr>
          <w:strike/>
          <w:lang w:val="en-IE"/>
        </w:rPr>
        <w:t xml:space="preserve">Clinical examination of suspected cases, parasitological diagnosis and </w:t>
      </w:r>
      <w:proofErr w:type="spellStart"/>
      <w:r w:rsidRPr="00B63CD7">
        <w:rPr>
          <w:strike/>
          <w:lang w:val="en-IE"/>
        </w:rPr>
        <w:t>immunodiagnosis</w:t>
      </w:r>
      <w:proofErr w:type="spellEnd"/>
      <w:r w:rsidRPr="00B63CD7">
        <w:rPr>
          <w:strike/>
          <w:lang w:val="en-IE"/>
        </w:rPr>
        <w:t xml:space="preserve"> are the routine methods available for the diagnosis of leishmaniosis. However, the demonstration of the parasite is the only way to confirm the disease conclusively. In VL and </w:t>
      </w:r>
      <w:proofErr w:type="spellStart"/>
      <w:r w:rsidRPr="00B63CD7">
        <w:rPr>
          <w:strike/>
          <w:lang w:val="en-IE"/>
        </w:rPr>
        <w:t>CanL</w:t>
      </w:r>
      <w:proofErr w:type="spellEnd"/>
      <w:r w:rsidRPr="00B63CD7">
        <w:rPr>
          <w:strike/>
          <w:lang w:val="en-IE"/>
        </w:rPr>
        <w:t xml:space="preserve">, isolation and identification of the parasite from biopsies (lymph node, bone marrow, and spleen aspirate) coupled with molecular and immunodiagnostic tests are recommended. Parasitological diagnosis is necessary for confirmation of CL (through lesion scraping or needle aspiration from the edge of the lesions) as neither clinical examination nor serology is adequate. Smears of biopsy material are stained with Giemsa stain and examined microscopically at ×600–1000 magnification to observe the presence of amastigote forms. Material should also be cultured in appropriate media at 22–26°C for the microscopic observation of promastigote forms, which are morphologically identical to development stages observed in infected phlebotomine </w:t>
      </w:r>
      <w:proofErr w:type="spellStart"/>
      <w:r w:rsidRPr="00B63CD7">
        <w:rPr>
          <w:strike/>
          <w:lang w:val="en-IE"/>
        </w:rPr>
        <w:t>sandflies</w:t>
      </w:r>
      <w:proofErr w:type="spellEnd"/>
      <w:r w:rsidRPr="00B63CD7">
        <w:rPr>
          <w:strike/>
          <w:lang w:val="en-IE"/>
        </w:rPr>
        <w:t>.</w:t>
      </w:r>
    </w:p>
    <w:p w14:paraId="7BE06403" w14:textId="77777777" w:rsidR="005A2BCB" w:rsidRPr="00B63CD7" w:rsidRDefault="005A2BCB" w:rsidP="005A2BCB">
      <w:pPr>
        <w:pStyle w:val="11"/>
        <w:rPr>
          <w:strike/>
          <w:lang w:val="en-IE"/>
        </w:rPr>
      </w:pPr>
      <w:r w:rsidRPr="00B63CD7">
        <w:rPr>
          <w:strike/>
          <w:lang w:val="en-IE"/>
        </w:rPr>
        <w:t>1.1.</w:t>
      </w:r>
      <w:r w:rsidRPr="00B63CD7">
        <w:rPr>
          <w:strike/>
          <w:lang w:val="en-IE"/>
        </w:rPr>
        <w:tab/>
        <w:t>Amastigote in humans and mammalian hosts</w:t>
      </w:r>
    </w:p>
    <w:p w14:paraId="6A69BA2D" w14:textId="77777777" w:rsidR="005A2BCB" w:rsidRPr="00B63CD7" w:rsidRDefault="005A2BCB" w:rsidP="005A2BCB">
      <w:pPr>
        <w:pStyle w:val="111"/>
        <w:rPr>
          <w:strike/>
          <w:lang w:val="en-IE"/>
        </w:rPr>
      </w:pPr>
      <w:r w:rsidRPr="00B63CD7">
        <w:rPr>
          <w:strike/>
          <w:lang w:val="en-IE"/>
        </w:rPr>
        <w:t>1.1.1.</w:t>
      </w:r>
      <w:r w:rsidRPr="00B63CD7">
        <w:rPr>
          <w:strike/>
          <w:lang w:val="en-IE"/>
        </w:rPr>
        <w:tab/>
        <w:t>Morphological characteristics</w:t>
      </w:r>
    </w:p>
    <w:p w14:paraId="7518508C" w14:textId="77777777" w:rsidR="005A2BCB" w:rsidRPr="00B63CD7" w:rsidRDefault="005A2BCB" w:rsidP="005A2BCB">
      <w:pPr>
        <w:pStyle w:val="111Para"/>
        <w:rPr>
          <w:strike/>
          <w:lang w:val="en-IE"/>
        </w:rPr>
      </w:pPr>
      <w:r w:rsidRPr="00B63CD7">
        <w:rPr>
          <w:i/>
          <w:iCs/>
          <w:strike/>
          <w:lang w:val="en-IE"/>
        </w:rPr>
        <w:t>Amastigote</w:t>
      </w:r>
      <w:r w:rsidRPr="00B63CD7">
        <w:rPr>
          <w:strike/>
          <w:lang w:val="en-IE"/>
        </w:rPr>
        <w:t xml:space="preserve"> are small intracellular rounded or oval body, 1.5–3 × 2.5–6.5 µm in size, found in vacuoles within the cytoplasm of the macrophages. There is no free flagellum. The organism has a relatively large nucleus and a kinetoplast consisting of a rod-like body and a dot-like basal body.</w:t>
      </w:r>
    </w:p>
    <w:p w14:paraId="40D702E5" w14:textId="77777777" w:rsidR="005A2BCB" w:rsidRPr="00B63CD7" w:rsidRDefault="005A2BCB" w:rsidP="005A2BCB">
      <w:pPr>
        <w:pStyle w:val="11"/>
        <w:rPr>
          <w:strike/>
          <w:lang w:val="en-IE"/>
        </w:rPr>
      </w:pPr>
      <w:r w:rsidRPr="00B63CD7">
        <w:rPr>
          <w:strike/>
          <w:lang w:val="en-IE"/>
        </w:rPr>
        <w:t>1.2.</w:t>
      </w:r>
      <w:r w:rsidRPr="00B63CD7">
        <w:rPr>
          <w:strike/>
          <w:lang w:val="en-IE"/>
        </w:rPr>
        <w:tab/>
        <w:t xml:space="preserve">Promastigote in phlebotomine </w:t>
      </w:r>
      <w:proofErr w:type="spellStart"/>
      <w:r w:rsidRPr="00B63CD7">
        <w:rPr>
          <w:strike/>
          <w:lang w:val="en-IE"/>
        </w:rPr>
        <w:t>sandflies</w:t>
      </w:r>
      <w:proofErr w:type="spellEnd"/>
      <w:r w:rsidRPr="00B63CD7">
        <w:rPr>
          <w:strike/>
          <w:lang w:val="en-IE"/>
        </w:rPr>
        <w:t xml:space="preserve"> and in cultures</w:t>
      </w:r>
    </w:p>
    <w:p w14:paraId="1396E4BC" w14:textId="77777777" w:rsidR="005A2BCB" w:rsidRPr="00B63CD7" w:rsidRDefault="005A2BCB" w:rsidP="005A2BCB">
      <w:pPr>
        <w:pStyle w:val="111"/>
        <w:rPr>
          <w:strike/>
          <w:lang w:val="en-IE"/>
        </w:rPr>
      </w:pPr>
      <w:r w:rsidRPr="00B63CD7">
        <w:rPr>
          <w:strike/>
          <w:lang w:val="en-IE"/>
        </w:rPr>
        <w:t>1.2.1.</w:t>
      </w:r>
      <w:r w:rsidRPr="00B63CD7">
        <w:rPr>
          <w:strike/>
          <w:lang w:val="en-IE"/>
        </w:rPr>
        <w:tab/>
        <w:t>Morphological characteristics</w:t>
      </w:r>
    </w:p>
    <w:p w14:paraId="1ED1B619" w14:textId="77777777" w:rsidR="005A2BCB" w:rsidRPr="00B63CD7" w:rsidRDefault="005A2BCB" w:rsidP="005A2BCB">
      <w:pPr>
        <w:pStyle w:val="111Para"/>
        <w:rPr>
          <w:strike/>
          <w:lang w:val="en-IE"/>
        </w:rPr>
      </w:pPr>
      <w:r w:rsidRPr="00B63CD7">
        <w:rPr>
          <w:i/>
          <w:iCs/>
          <w:strike/>
          <w:lang w:val="en-IE"/>
        </w:rPr>
        <w:lastRenderedPageBreak/>
        <w:t>Promastigote</w:t>
      </w:r>
      <w:r w:rsidRPr="00B63CD7">
        <w:rPr>
          <w:strike/>
          <w:lang w:val="en-IE"/>
        </w:rPr>
        <w:t xml:space="preserve"> are elongated extracellular organism, body size 15–20 × 1.5–3.5 µm with a single flagellum 15–28 µm long, arising close to the kinetoplast at the anterior. The nucleus is situated centrally.</w:t>
      </w:r>
    </w:p>
    <w:p w14:paraId="06B7E905" w14:textId="77777777" w:rsidR="005A2BCB" w:rsidRPr="00B63CD7" w:rsidRDefault="005A2BCB" w:rsidP="005A2BCB">
      <w:pPr>
        <w:pStyle w:val="11"/>
        <w:rPr>
          <w:u w:val="double"/>
          <w:lang w:val="en-IE"/>
        </w:rPr>
      </w:pPr>
      <w:r w:rsidRPr="00B63CD7">
        <w:rPr>
          <w:u w:val="double"/>
          <w:lang w:val="en-IE"/>
        </w:rPr>
        <w:t>1.1.</w:t>
      </w:r>
      <w:r w:rsidRPr="00B63CD7">
        <w:rPr>
          <w:u w:val="double"/>
          <w:lang w:val="en-IE"/>
        </w:rPr>
        <w:tab/>
        <w:t>Cytological examination</w:t>
      </w:r>
    </w:p>
    <w:p w14:paraId="594DE8A2" w14:textId="339C1EC2" w:rsidR="000F0ED8" w:rsidRPr="00B63CD7" w:rsidRDefault="000F0ED8" w:rsidP="000F0ED8">
      <w:pPr>
        <w:pStyle w:val="11Para"/>
        <w:rPr>
          <w:u w:val="double"/>
          <w:lang w:val="en-IE"/>
        </w:rPr>
      </w:pPr>
      <w:r w:rsidRPr="00B63CD7">
        <w:rPr>
          <w:u w:val="double"/>
          <w:lang w:val="en-IE"/>
        </w:rPr>
        <w:t xml:space="preserve">Cytological examination allows the presence of amastigotes in macrophages or extracellular </w:t>
      </w:r>
      <w:r w:rsidRPr="00C65034">
        <w:rPr>
          <w:strike/>
          <w:highlight w:val="yellow"/>
          <w:lang w:val="en-IE"/>
        </w:rPr>
        <w:t xml:space="preserve">macrophages </w:t>
      </w:r>
      <w:r w:rsidR="00A662F5" w:rsidRPr="00C65034">
        <w:rPr>
          <w:highlight w:val="yellow"/>
          <w:u w:val="double"/>
          <w:lang w:val="en-IE"/>
        </w:rPr>
        <w:t>fluid</w:t>
      </w:r>
      <w:r w:rsidR="00A662F5" w:rsidRPr="00B63CD7">
        <w:rPr>
          <w:u w:val="double"/>
          <w:lang w:val="en-IE"/>
        </w:rPr>
        <w:t xml:space="preserve"> </w:t>
      </w:r>
      <w:r w:rsidRPr="00B63CD7">
        <w:rPr>
          <w:u w:val="double"/>
          <w:lang w:val="en-IE"/>
        </w:rPr>
        <w:t>to be highlighted after appropriate staining (May Grunwald</w:t>
      </w:r>
      <w:r w:rsidR="00FA5FF9" w:rsidRPr="00B63CD7">
        <w:rPr>
          <w:u w:val="double"/>
          <w:lang w:val="en-IE"/>
        </w:rPr>
        <w:t>–</w:t>
      </w:r>
      <w:r w:rsidRPr="00B63CD7">
        <w:rPr>
          <w:u w:val="double"/>
          <w:lang w:val="en-IE"/>
        </w:rPr>
        <w:t xml:space="preserve">Giemsa staining). Amastigote are small intracellular rounded or oval body, 1.5–3 × 2.5–6.5 </w:t>
      </w:r>
      <w:proofErr w:type="spellStart"/>
      <w:r w:rsidRPr="00B63CD7">
        <w:rPr>
          <w:u w:val="double"/>
          <w:lang w:val="en-IE"/>
        </w:rPr>
        <w:t>μm</w:t>
      </w:r>
      <w:proofErr w:type="spellEnd"/>
      <w:r w:rsidRPr="00B63CD7">
        <w:rPr>
          <w:u w:val="double"/>
          <w:lang w:val="en-IE"/>
        </w:rPr>
        <w:t xml:space="preserve"> in size, found in vacuoles within the cytoplasm of the macrophages. There is no free flagellum. The organism has a relatively large nucleus and a kinetoplast consisting of a rod-like body and a dot-like basal body.</w:t>
      </w:r>
    </w:p>
    <w:p w14:paraId="2E3EE07D" w14:textId="77777777" w:rsidR="00D86F41" w:rsidRPr="00B63CD7" w:rsidRDefault="00D86F41" w:rsidP="006225AA">
      <w:pPr>
        <w:pStyle w:val="11Para"/>
        <w:rPr>
          <w:u w:val="double"/>
          <w:lang w:val="en-IE"/>
        </w:rPr>
      </w:pPr>
      <w:r w:rsidRPr="00B63CD7">
        <w:rPr>
          <w:u w:val="double"/>
          <w:lang w:val="en-IE"/>
        </w:rPr>
        <w:t>The cytological investigation should therefore be performed on the following samples:</w:t>
      </w:r>
    </w:p>
    <w:p w14:paraId="3D36E092" w14:textId="638CFB24" w:rsidR="00D86F41" w:rsidRPr="00B63CD7" w:rsidRDefault="006225AA" w:rsidP="006225AA">
      <w:pPr>
        <w:pStyle w:val="11ipara"/>
        <w:rPr>
          <w:u w:val="double"/>
          <w:lang w:val="en-IE"/>
        </w:rPr>
      </w:pPr>
      <w:proofErr w:type="spellStart"/>
      <w:r w:rsidRPr="00B63CD7">
        <w:rPr>
          <w:u w:val="double"/>
          <w:lang w:val="en-IE"/>
        </w:rPr>
        <w:t>i</w:t>
      </w:r>
      <w:proofErr w:type="spellEnd"/>
      <w:r w:rsidRPr="00B63CD7">
        <w:rPr>
          <w:u w:val="double"/>
          <w:lang w:val="en-IE"/>
        </w:rPr>
        <w:t>)</w:t>
      </w:r>
      <w:r w:rsidRPr="00B63CD7">
        <w:rPr>
          <w:u w:val="double"/>
          <w:lang w:val="en-IE"/>
        </w:rPr>
        <w:tab/>
      </w:r>
      <w:proofErr w:type="spellStart"/>
      <w:r w:rsidR="00D86F41" w:rsidRPr="00B63CD7">
        <w:rPr>
          <w:u w:val="double"/>
          <w:lang w:val="en-IE"/>
        </w:rPr>
        <w:t>Papular</w:t>
      </w:r>
      <w:proofErr w:type="spellEnd"/>
      <w:r w:rsidR="00D86F41" w:rsidRPr="00B63CD7">
        <w:rPr>
          <w:u w:val="double"/>
          <w:lang w:val="en-IE"/>
        </w:rPr>
        <w:t xml:space="preserve">, nodular and ulcerative skin lesions: sampling by </w:t>
      </w:r>
      <w:r w:rsidR="00731C14" w:rsidRPr="00C65034">
        <w:rPr>
          <w:highlight w:val="yellow"/>
          <w:u w:val="double"/>
          <w:lang w:val="en-IE"/>
        </w:rPr>
        <w:t>fine</w:t>
      </w:r>
      <w:r w:rsidR="00731C14">
        <w:rPr>
          <w:u w:val="double"/>
          <w:lang w:val="en-IE"/>
        </w:rPr>
        <w:t xml:space="preserve"> </w:t>
      </w:r>
      <w:r w:rsidR="00D86F41" w:rsidRPr="00B63CD7">
        <w:rPr>
          <w:u w:val="double"/>
          <w:lang w:val="en-IE"/>
        </w:rPr>
        <w:t>needle</w:t>
      </w:r>
      <w:r w:rsidR="00D86F41" w:rsidRPr="00C65034">
        <w:rPr>
          <w:strike/>
          <w:highlight w:val="yellow"/>
          <w:lang w:val="en-IE"/>
        </w:rPr>
        <w:t>-infixion (or needle-</w:t>
      </w:r>
      <w:r w:rsidR="008F41F0">
        <w:rPr>
          <w:u w:val="double"/>
          <w:lang w:val="en-IE"/>
        </w:rPr>
        <w:t xml:space="preserve"> </w:t>
      </w:r>
      <w:r w:rsidR="00D86F41" w:rsidRPr="00B63CD7">
        <w:rPr>
          <w:u w:val="double"/>
          <w:lang w:val="en-IE"/>
        </w:rPr>
        <w:t>aspiration</w:t>
      </w:r>
      <w:r w:rsidR="00D86F41" w:rsidRPr="00C65034">
        <w:rPr>
          <w:strike/>
          <w:highlight w:val="yellow"/>
          <w:lang w:val="en-IE"/>
        </w:rPr>
        <w:t>)</w:t>
      </w:r>
      <w:r w:rsidR="00D86F41" w:rsidRPr="00B63CD7">
        <w:rPr>
          <w:u w:val="double"/>
          <w:lang w:val="en-IE"/>
        </w:rPr>
        <w:t xml:space="preserve"> and/or</w:t>
      </w:r>
      <w:r w:rsidR="00D86F41" w:rsidRPr="00C65034">
        <w:rPr>
          <w:lang w:val="en-IE"/>
        </w:rPr>
        <w:t xml:space="preserve"> </w:t>
      </w:r>
      <w:r w:rsidR="00D86F41" w:rsidRPr="00C65034">
        <w:rPr>
          <w:strike/>
          <w:highlight w:val="yellow"/>
          <w:lang w:val="en-IE"/>
        </w:rPr>
        <w:t>apposition</w:t>
      </w:r>
      <w:r w:rsidR="00C65034" w:rsidRPr="00C65034">
        <w:rPr>
          <w:strike/>
          <w:highlight w:val="yellow"/>
          <w:lang w:val="en-IE"/>
        </w:rPr>
        <w:t xml:space="preserve"> </w:t>
      </w:r>
      <w:r w:rsidR="00152BC3" w:rsidRPr="00C65034">
        <w:rPr>
          <w:highlight w:val="yellow"/>
          <w:u w:val="double"/>
          <w:lang w:val="en-IE"/>
        </w:rPr>
        <w:t>impression smear</w:t>
      </w:r>
      <w:r w:rsidR="00D86F41" w:rsidRPr="00B63CD7">
        <w:rPr>
          <w:u w:val="double"/>
          <w:lang w:val="en-IE"/>
        </w:rPr>
        <w:t>; ischemic ulcerative lesions may, however, be negative;</w:t>
      </w:r>
    </w:p>
    <w:p w14:paraId="7D520D9D" w14:textId="5A1744DA" w:rsidR="00D86F41" w:rsidRPr="00B63CD7" w:rsidRDefault="006225AA" w:rsidP="006225AA">
      <w:pPr>
        <w:pStyle w:val="11ipara"/>
        <w:rPr>
          <w:u w:val="double"/>
          <w:lang w:val="en-IE"/>
        </w:rPr>
      </w:pPr>
      <w:r w:rsidRPr="00B63CD7">
        <w:rPr>
          <w:u w:val="double"/>
          <w:lang w:val="en-IE"/>
        </w:rPr>
        <w:t>ii)</w:t>
      </w:r>
      <w:r w:rsidRPr="00B63CD7">
        <w:rPr>
          <w:u w:val="double"/>
          <w:lang w:val="en-IE"/>
        </w:rPr>
        <w:tab/>
      </w:r>
      <w:r w:rsidR="00D86F41" w:rsidRPr="00B63CD7">
        <w:rPr>
          <w:u w:val="double"/>
          <w:lang w:val="en-IE"/>
        </w:rPr>
        <w:t>Bone marrow and lymph nodes in the presence of clinical signs or clinical</w:t>
      </w:r>
      <w:r w:rsidR="00C0618B" w:rsidRPr="00B63CD7">
        <w:rPr>
          <w:u w:val="double"/>
          <w:lang w:val="en-IE"/>
        </w:rPr>
        <w:t xml:space="preserve"> </w:t>
      </w:r>
      <w:r w:rsidR="00D86F41" w:rsidRPr="00B63CD7">
        <w:rPr>
          <w:u w:val="double"/>
          <w:lang w:val="en-IE"/>
        </w:rPr>
        <w:t xml:space="preserve">pathological changes referable to the involvement </w:t>
      </w:r>
      <w:r w:rsidR="002833A5">
        <w:rPr>
          <w:u w:val="double"/>
          <w:lang w:val="en-IE"/>
        </w:rPr>
        <w:t>of</w:t>
      </w:r>
      <w:r w:rsidR="002833A5" w:rsidRPr="002833A5">
        <w:rPr>
          <w:u w:val="double"/>
          <w:lang w:val="en-IE"/>
        </w:rPr>
        <w:t xml:space="preserve"> </w:t>
      </w:r>
      <w:r w:rsidR="002833A5">
        <w:rPr>
          <w:u w:val="double"/>
          <w:lang w:val="en-IE"/>
        </w:rPr>
        <w:t>parasit</w:t>
      </w:r>
      <w:r w:rsidR="002833A5" w:rsidRPr="00B63CD7">
        <w:rPr>
          <w:u w:val="double"/>
          <w:lang w:val="en-IE"/>
        </w:rPr>
        <w:t>es</w:t>
      </w:r>
      <w:r w:rsidR="002833A5">
        <w:rPr>
          <w:u w:val="double"/>
          <w:lang w:val="en-IE"/>
        </w:rPr>
        <w:t xml:space="preserve"> </w:t>
      </w:r>
      <w:r w:rsidR="00D86F41" w:rsidRPr="00B63CD7">
        <w:rPr>
          <w:u w:val="double"/>
          <w:lang w:val="en-IE"/>
        </w:rPr>
        <w:t>(an</w:t>
      </w:r>
      <w:r w:rsidR="00FA5FF9" w:rsidRPr="00B63CD7">
        <w:rPr>
          <w:u w:val="double"/>
          <w:lang w:val="en-IE"/>
        </w:rPr>
        <w:t>a</w:t>
      </w:r>
      <w:r w:rsidR="00D86F41" w:rsidRPr="00B63CD7">
        <w:rPr>
          <w:u w:val="double"/>
          <w:lang w:val="en-IE"/>
        </w:rPr>
        <w:t xml:space="preserve">emia, </w:t>
      </w:r>
      <w:proofErr w:type="spellStart"/>
      <w:r w:rsidR="00D86F41" w:rsidRPr="00B63CD7">
        <w:rPr>
          <w:u w:val="double"/>
          <w:lang w:val="en-IE"/>
        </w:rPr>
        <w:t>lymphadenomegaly</w:t>
      </w:r>
      <w:proofErr w:type="spellEnd"/>
      <w:r w:rsidR="00D86F41" w:rsidRPr="00B63CD7">
        <w:rPr>
          <w:u w:val="double"/>
          <w:lang w:val="en-IE"/>
        </w:rPr>
        <w:t>, etc.);</w:t>
      </w:r>
    </w:p>
    <w:p w14:paraId="4FE1324D" w14:textId="51FE5EBD" w:rsidR="00D86F41" w:rsidRPr="00B63CD7" w:rsidRDefault="006225AA" w:rsidP="006225AA">
      <w:pPr>
        <w:pStyle w:val="11ipara"/>
        <w:rPr>
          <w:u w:val="double"/>
          <w:lang w:val="en-IE"/>
        </w:rPr>
      </w:pPr>
      <w:r w:rsidRPr="00B63CD7">
        <w:rPr>
          <w:u w:val="double"/>
          <w:lang w:val="en-IE"/>
        </w:rPr>
        <w:t>iii)</w:t>
      </w:r>
      <w:r w:rsidRPr="00B63CD7">
        <w:rPr>
          <w:u w:val="double"/>
          <w:lang w:val="en-IE"/>
        </w:rPr>
        <w:tab/>
      </w:r>
      <w:r w:rsidR="00D86F41" w:rsidRPr="00B63CD7">
        <w:rPr>
          <w:u w:val="double"/>
          <w:lang w:val="en-IE"/>
        </w:rPr>
        <w:t>Other locations: biological fluids taken from sites with lesions (</w:t>
      </w:r>
      <w:r w:rsidRPr="00B63CD7">
        <w:rPr>
          <w:u w:val="double"/>
          <w:lang w:val="en-IE"/>
        </w:rPr>
        <w:t>e.g.</w:t>
      </w:r>
      <w:r w:rsidR="00D86F41" w:rsidRPr="00B63CD7">
        <w:rPr>
          <w:u w:val="double"/>
          <w:lang w:val="en-IE"/>
        </w:rPr>
        <w:t xml:space="preserve"> synovial fluid in</w:t>
      </w:r>
      <w:r w:rsidR="00C0618B" w:rsidRPr="00B63CD7">
        <w:rPr>
          <w:u w:val="double"/>
          <w:lang w:val="en-IE"/>
        </w:rPr>
        <w:t xml:space="preserve"> the</w:t>
      </w:r>
      <w:r w:rsidR="00D86F41" w:rsidRPr="00B63CD7">
        <w:rPr>
          <w:u w:val="double"/>
          <w:lang w:val="en-IE"/>
        </w:rPr>
        <w:t xml:space="preserve"> case of arthritis/polyarthritis, cerebrospinal fluid in the case of neurological signs, etc.). In the absence of sampling lesions, the organs or tissues in which parasites are most likely to be found are represented, in decreasing order of diagnostic sensitivity, by</w:t>
      </w:r>
      <w:r w:rsidR="00AB6EDB">
        <w:rPr>
          <w:u w:val="double"/>
          <w:lang w:val="en-IE"/>
        </w:rPr>
        <w:t xml:space="preserve"> spleen,</w:t>
      </w:r>
      <w:r w:rsidR="00D86F41" w:rsidRPr="00B63CD7">
        <w:rPr>
          <w:u w:val="double"/>
          <w:lang w:val="en-IE"/>
        </w:rPr>
        <w:t xml:space="preserve"> bone marrow, lymph node </w:t>
      </w:r>
      <w:r w:rsidR="00C0618B" w:rsidRPr="00B63CD7">
        <w:rPr>
          <w:u w:val="double"/>
          <w:lang w:val="en-IE"/>
        </w:rPr>
        <w:t xml:space="preserve">and </w:t>
      </w:r>
      <w:r w:rsidR="00D86F41" w:rsidRPr="00010DC1">
        <w:rPr>
          <w:u w:val="double"/>
          <w:lang w:val="en-IE"/>
        </w:rPr>
        <w:t xml:space="preserve">blood </w:t>
      </w:r>
      <w:r w:rsidR="00AF6CE6" w:rsidRPr="00010DC1">
        <w:rPr>
          <w:u w:val="double"/>
          <w:lang w:val="en-IE"/>
        </w:rPr>
        <w:t>(</w:t>
      </w:r>
      <w:proofErr w:type="spellStart"/>
      <w:r w:rsidR="00AF6CE6" w:rsidRPr="00010DC1">
        <w:rPr>
          <w:u w:val="double"/>
          <w:lang w:val="en-IE"/>
        </w:rPr>
        <w:t>Mylonakis</w:t>
      </w:r>
      <w:proofErr w:type="spellEnd"/>
      <w:r w:rsidR="00AF6CE6" w:rsidRPr="00010DC1">
        <w:rPr>
          <w:u w:val="double"/>
          <w:lang w:val="en-IE"/>
        </w:rPr>
        <w:t xml:space="preserve"> </w:t>
      </w:r>
      <w:r w:rsidR="00AF6CE6" w:rsidRPr="00010DC1">
        <w:rPr>
          <w:i/>
          <w:u w:val="double"/>
          <w:lang w:val="en-IE"/>
        </w:rPr>
        <w:t>et al.</w:t>
      </w:r>
      <w:r w:rsidR="0045109E" w:rsidRPr="00010DC1">
        <w:rPr>
          <w:i/>
          <w:u w:val="double"/>
          <w:lang w:val="en-IE"/>
        </w:rPr>
        <w:t>,</w:t>
      </w:r>
      <w:r w:rsidR="0045109E" w:rsidRPr="00010DC1">
        <w:rPr>
          <w:u w:val="double"/>
          <w:lang w:val="en-IE"/>
        </w:rPr>
        <w:t xml:space="preserve"> 2005</w:t>
      </w:r>
      <w:r w:rsidR="00AF6CE6" w:rsidRPr="00010DC1">
        <w:rPr>
          <w:u w:val="double"/>
          <w:lang w:val="en-IE"/>
        </w:rPr>
        <w:t xml:space="preserve">; </w:t>
      </w:r>
      <w:proofErr w:type="spellStart"/>
      <w:r w:rsidR="00AF6CE6" w:rsidRPr="00010DC1">
        <w:rPr>
          <w:u w:val="double"/>
          <w:lang w:val="en-IE"/>
        </w:rPr>
        <w:t>Saridomichelakis</w:t>
      </w:r>
      <w:proofErr w:type="spellEnd"/>
      <w:r w:rsidR="00AF6CE6" w:rsidRPr="00010DC1">
        <w:rPr>
          <w:u w:val="double"/>
          <w:lang w:val="en-IE"/>
        </w:rPr>
        <w:t xml:space="preserve"> </w:t>
      </w:r>
      <w:r w:rsidR="00AF6CE6" w:rsidRPr="00010DC1">
        <w:rPr>
          <w:i/>
          <w:u w:val="double"/>
          <w:lang w:val="en-IE"/>
        </w:rPr>
        <w:t>et al.</w:t>
      </w:r>
      <w:r w:rsidR="0045109E" w:rsidRPr="00010DC1">
        <w:rPr>
          <w:i/>
          <w:u w:val="double"/>
          <w:lang w:val="en-IE"/>
        </w:rPr>
        <w:t>,</w:t>
      </w:r>
      <w:r w:rsidR="00AF6CE6" w:rsidRPr="00010DC1">
        <w:rPr>
          <w:u w:val="double"/>
          <w:lang w:val="en-IE"/>
        </w:rPr>
        <w:t xml:space="preserve"> 2005).</w:t>
      </w:r>
    </w:p>
    <w:p w14:paraId="589260BF" w14:textId="0F21BA8E" w:rsidR="00D86F41" w:rsidRPr="00B63CD7" w:rsidRDefault="002833A5" w:rsidP="006225AA">
      <w:pPr>
        <w:pStyle w:val="11Para"/>
        <w:rPr>
          <w:u w:val="double"/>
          <w:lang w:val="en-IE"/>
        </w:rPr>
      </w:pPr>
      <w:r w:rsidRPr="00B63CD7">
        <w:rPr>
          <w:u w:val="double"/>
          <w:lang w:val="en-IE"/>
        </w:rPr>
        <w:t>In</w:t>
      </w:r>
      <w:r>
        <w:rPr>
          <w:u w:val="double"/>
          <w:lang w:val="en-IE"/>
        </w:rPr>
        <w:t xml:space="preserve"> the</w:t>
      </w:r>
      <w:r w:rsidRPr="00B63CD7">
        <w:rPr>
          <w:u w:val="double"/>
          <w:lang w:val="en-IE"/>
        </w:rPr>
        <w:t xml:space="preserve"> case of </w:t>
      </w:r>
      <w:r>
        <w:rPr>
          <w:u w:val="double"/>
          <w:lang w:val="en-IE"/>
        </w:rPr>
        <w:t xml:space="preserve">a </w:t>
      </w:r>
      <w:r w:rsidRPr="00B63CD7">
        <w:rPr>
          <w:u w:val="double"/>
          <w:lang w:val="en-IE"/>
        </w:rPr>
        <w:t>negative cytological result</w:t>
      </w:r>
      <w:r>
        <w:rPr>
          <w:u w:val="double"/>
          <w:lang w:val="en-IE"/>
        </w:rPr>
        <w:t>,</w:t>
      </w:r>
      <w:r w:rsidRPr="00B63CD7">
        <w:rPr>
          <w:u w:val="double"/>
          <w:lang w:val="en-IE"/>
        </w:rPr>
        <w:t xml:space="preserve"> </w:t>
      </w:r>
      <w:r>
        <w:rPr>
          <w:u w:val="double"/>
          <w:lang w:val="en-IE"/>
        </w:rPr>
        <w:t>t</w:t>
      </w:r>
      <w:r w:rsidR="00D86F41" w:rsidRPr="00B63CD7">
        <w:rPr>
          <w:u w:val="double"/>
          <w:lang w:val="en-IE"/>
        </w:rPr>
        <w:t>he material used for cytology can be stored and sent to the laboratory</w:t>
      </w:r>
      <w:r w:rsidR="00D86F41" w:rsidRPr="00C65034">
        <w:rPr>
          <w:lang w:val="en-IE"/>
        </w:rPr>
        <w:t xml:space="preserve"> </w:t>
      </w:r>
      <w:r w:rsidR="00D86F41" w:rsidRPr="00C65034">
        <w:rPr>
          <w:strike/>
          <w:highlight w:val="yellow"/>
          <w:lang w:val="en-IE"/>
        </w:rPr>
        <w:t xml:space="preserve">to perform </w:t>
      </w:r>
      <w:r w:rsidRPr="00C65034">
        <w:rPr>
          <w:strike/>
          <w:highlight w:val="yellow"/>
          <w:lang w:val="en-IE"/>
        </w:rPr>
        <w:t>a</w:t>
      </w:r>
      <w:r w:rsidR="00D86F41" w:rsidRPr="00C65034">
        <w:rPr>
          <w:strike/>
          <w:highlight w:val="yellow"/>
          <w:lang w:val="en-IE"/>
        </w:rPr>
        <w:t xml:space="preserve"> search for the </w:t>
      </w:r>
      <w:r w:rsidR="00D86F41" w:rsidRPr="00C65034">
        <w:rPr>
          <w:i/>
          <w:strike/>
          <w:highlight w:val="yellow"/>
          <w:lang w:val="en-IE"/>
        </w:rPr>
        <w:t>Leishmania</w:t>
      </w:r>
      <w:r w:rsidR="00D86F41" w:rsidRPr="00C65034">
        <w:rPr>
          <w:strike/>
          <w:highlight w:val="yellow"/>
          <w:lang w:val="en-IE"/>
        </w:rPr>
        <w:t xml:space="preserve"> genome </w:t>
      </w:r>
      <w:r w:rsidR="00675E74" w:rsidRPr="00C65034">
        <w:rPr>
          <w:highlight w:val="yellow"/>
          <w:u w:val="double"/>
          <w:lang w:val="en-IE"/>
        </w:rPr>
        <w:t>for testing</w:t>
      </w:r>
      <w:r w:rsidR="00675E74">
        <w:rPr>
          <w:u w:val="double"/>
          <w:lang w:val="en-IE"/>
        </w:rPr>
        <w:t xml:space="preserve"> </w:t>
      </w:r>
      <w:r w:rsidR="00D86F41" w:rsidRPr="00B63CD7">
        <w:rPr>
          <w:u w:val="double"/>
          <w:lang w:val="en-IE"/>
        </w:rPr>
        <w:t xml:space="preserve">by </w:t>
      </w:r>
      <w:r w:rsidR="00C0618B" w:rsidRPr="00B63CD7">
        <w:rPr>
          <w:u w:val="double"/>
          <w:lang w:val="en-IE"/>
        </w:rPr>
        <w:t xml:space="preserve">polymerase chain reaction (PCR) </w:t>
      </w:r>
      <w:r w:rsidR="00D86F41" w:rsidRPr="00B63CD7">
        <w:rPr>
          <w:u w:val="double"/>
          <w:lang w:val="en-IE"/>
        </w:rPr>
        <w:t xml:space="preserve">(see </w:t>
      </w:r>
      <w:r w:rsidR="00C0618B" w:rsidRPr="00B63CD7">
        <w:rPr>
          <w:u w:val="double"/>
          <w:lang w:val="en-IE"/>
        </w:rPr>
        <w:t xml:space="preserve">Section B.1.4 </w:t>
      </w:r>
      <w:r w:rsidR="00C0618B" w:rsidRPr="00B63CD7">
        <w:rPr>
          <w:i/>
          <w:u w:val="double"/>
          <w:lang w:val="en-IE"/>
        </w:rPr>
        <w:t>Molecular methods</w:t>
      </w:r>
      <w:r w:rsidR="00D86F41" w:rsidRPr="00B63CD7">
        <w:rPr>
          <w:u w:val="double"/>
          <w:lang w:val="en-IE"/>
        </w:rPr>
        <w:t>). The specificity of microscopy for the diagnosis of visceral leishmani</w:t>
      </w:r>
      <w:r>
        <w:rPr>
          <w:u w:val="double"/>
          <w:lang w:val="en-IE"/>
        </w:rPr>
        <w:t>o</w:t>
      </w:r>
      <w:r w:rsidR="00D86F41" w:rsidRPr="00B63CD7">
        <w:rPr>
          <w:u w:val="double"/>
          <w:lang w:val="en-IE"/>
        </w:rPr>
        <w:t>sis is high, but its sensitivity varies according to the sampled tissues: 93</w:t>
      </w:r>
      <w:r w:rsidR="00FC3A9C" w:rsidRPr="00B63CD7">
        <w:rPr>
          <w:u w:val="double"/>
          <w:lang w:val="en-IE"/>
        </w:rPr>
        <w:t>–</w:t>
      </w:r>
      <w:r w:rsidR="00D86F41" w:rsidRPr="00B63CD7">
        <w:rPr>
          <w:u w:val="double"/>
          <w:lang w:val="en-IE"/>
        </w:rPr>
        <w:t>99% for the spleen, 52</w:t>
      </w:r>
      <w:r w:rsidR="00FC3A9C" w:rsidRPr="00B63CD7">
        <w:rPr>
          <w:u w:val="double"/>
          <w:lang w:val="en-IE"/>
        </w:rPr>
        <w:t>–</w:t>
      </w:r>
      <w:r w:rsidR="00D86F41" w:rsidRPr="00B63CD7">
        <w:rPr>
          <w:u w:val="double"/>
          <w:lang w:val="en-IE"/>
        </w:rPr>
        <w:t xml:space="preserve">85% for bone marrow, </w:t>
      </w:r>
      <w:r w:rsidR="00AB6EDB">
        <w:rPr>
          <w:u w:val="double"/>
          <w:lang w:val="en-IE"/>
        </w:rPr>
        <w:t xml:space="preserve">and </w:t>
      </w:r>
      <w:r w:rsidR="00D86F41" w:rsidRPr="00B63CD7">
        <w:rPr>
          <w:u w:val="double"/>
          <w:lang w:val="en-IE"/>
        </w:rPr>
        <w:t>52</w:t>
      </w:r>
      <w:r w:rsidR="00FC3A9C" w:rsidRPr="00B63CD7">
        <w:rPr>
          <w:u w:val="double"/>
          <w:lang w:val="en-IE"/>
        </w:rPr>
        <w:t>–</w:t>
      </w:r>
      <w:r w:rsidR="00D86F41" w:rsidRPr="00B63CD7">
        <w:rPr>
          <w:u w:val="double"/>
          <w:lang w:val="en-IE"/>
        </w:rPr>
        <w:t>58%</w:t>
      </w:r>
      <w:r w:rsidR="00AB6EDB">
        <w:rPr>
          <w:u w:val="double"/>
          <w:lang w:val="en-IE"/>
        </w:rPr>
        <w:t xml:space="preserve"> </w:t>
      </w:r>
      <w:r w:rsidR="00AB6EDB" w:rsidRPr="000D57BA">
        <w:rPr>
          <w:u w:val="double"/>
          <w:lang w:val="en-IE"/>
        </w:rPr>
        <w:t>for lymph node aspirates. However, splenic aspiration is not recommended,</w:t>
      </w:r>
      <w:r w:rsidR="00AB6EDB">
        <w:rPr>
          <w:u w:val="double"/>
          <w:lang w:val="en-IE"/>
        </w:rPr>
        <w:t xml:space="preserve"> </w:t>
      </w:r>
      <w:r w:rsidR="00AB6EDB" w:rsidRPr="000D57BA">
        <w:rPr>
          <w:u w:val="double"/>
          <w:lang w:val="en-IE"/>
        </w:rPr>
        <w:t>given the very high risk of life-threatening bleeding. Bone marrow aspiration is less sensitive but safer</w:t>
      </w:r>
      <w:r w:rsidR="00AB6EDB">
        <w:rPr>
          <w:u w:val="double"/>
          <w:lang w:val="en-IE"/>
        </w:rPr>
        <w:t xml:space="preserve"> </w:t>
      </w:r>
      <w:r w:rsidR="00AB6EDB" w:rsidRPr="000D57BA">
        <w:rPr>
          <w:u w:val="double"/>
          <w:lang w:val="en-IE"/>
        </w:rPr>
        <w:t>and is currently considered the best method for obtaining a sample of</w:t>
      </w:r>
      <w:r w:rsidR="00AB6EDB">
        <w:rPr>
          <w:u w:val="double"/>
          <w:lang w:val="en-IE"/>
        </w:rPr>
        <w:t xml:space="preserve"> </w:t>
      </w:r>
      <w:r w:rsidR="00AB6EDB" w:rsidRPr="000D57BA">
        <w:rPr>
          <w:u w:val="double"/>
          <w:lang w:val="en-IE"/>
        </w:rPr>
        <w:t>tissue to anal</w:t>
      </w:r>
      <w:r w:rsidR="00AB6EDB">
        <w:rPr>
          <w:u w:val="double"/>
          <w:lang w:val="en-IE"/>
        </w:rPr>
        <w:t>yse</w:t>
      </w:r>
      <w:r w:rsidR="00D86F41" w:rsidRPr="00B63CD7">
        <w:rPr>
          <w:u w:val="double"/>
          <w:lang w:val="en-IE"/>
        </w:rPr>
        <w:t>.</w:t>
      </w:r>
    </w:p>
    <w:p w14:paraId="53152B95" w14:textId="16EC3D54" w:rsidR="00A678F0" w:rsidRPr="00B63CD7" w:rsidRDefault="00845752" w:rsidP="006225AA">
      <w:pPr>
        <w:pStyle w:val="11"/>
        <w:rPr>
          <w:rFonts w:ascii="Arial" w:hAnsi="Arial"/>
          <w:sz w:val="18"/>
          <w:szCs w:val="18"/>
          <w:u w:val="double"/>
          <w:lang w:val="en-IE"/>
        </w:rPr>
      </w:pPr>
      <w:r w:rsidRPr="00B63CD7">
        <w:rPr>
          <w:u w:val="double"/>
          <w:lang w:val="en-IE"/>
        </w:rPr>
        <w:t>1.</w:t>
      </w:r>
      <w:r w:rsidR="00A678F0" w:rsidRPr="00B63CD7">
        <w:rPr>
          <w:u w:val="double"/>
          <w:lang w:val="en-IE"/>
        </w:rPr>
        <w:t>2</w:t>
      </w:r>
      <w:r w:rsidR="006225AA" w:rsidRPr="00B63CD7">
        <w:rPr>
          <w:u w:val="double"/>
          <w:lang w:val="en-IE"/>
        </w:rPr>
        <w:t>.</w:t>
      </w:r>
      <w:r w:rsidR="006225AA" w:rsidRPr="00B63CD7">
        <w:rPr>
          <w:u w:val="double"/>
          <w:lang w:val="en-IE"/>
        </w:rPr>
        <w:tab/>
      </w:r>
      <w:r w:rsidR="00A678F0" w:rsidRPr="00B63CD7">
        <w:rPr>
          <w:u w:val="double"/>
          <w:lang w:val="en-IE"/>
        </w:rPr>
        <w:t>Histological examination</w:t>
      </w:r>
    </w:p>
    <w:p w14:paraId="7A81AE81" w14:textId="0BD4EBB7" w:rsidR="00845752" w:rsidRPr="00B63CD7" w:rsidRDefault="00D86F41" w:rsidP="006225AA">
      <w:pPr>
        <w:pStyle w:val="11Para"/>
        <w:rPr>
          <w:u w:val="double"/>
          <w:lang w:val="en-IE"/>
        </w:rPr>
      </w:pPr>
      <w:r w:rsidRPr="00B63CD7">
        <w:rPr>
          <w:u w:val="double"/>
          <w:lang w:val="en-IE"/>
        </w:rPr>
        <w:t xml:space="preserve">The parasite can be highlighted in sections </w:t>
      </w:r>
      <w:r w:rsidR="009E4BA6">
        <w:rPr>
          <w:u w:val="double"/>
          <w:lang w:val="en-IE"/>
        </w:rPr>
        <w:t>of</w:t>
      </w:r>
      <w:r w:rsidRPr="00B63CD7">
        <w:rPr>
          <w:u w:val="double"/>
          <w:lang w:val="en-IE"/>
        </w:rPr>
        <w:t xml:space="preserve"> </w:t>
      </w:r>
      <w:r w:rsidR="009E4BA6" w:rsidRPr="00B63CD7">
        <w:rPr>
          <w:u w:val="double"/>
          <w:lang w:val="en-IE"/>
        </w:rPr>
        <w:t xml:space="preserve">lesions </w:t>
      </w:r>
      <w:r w:rsidRPr="00B63CD7">
        <w:rPr>
          <w:u w:val="double"/>
          <w:lang w:val="en-IE"/>
        </w:rPr>
        <w:t>stained with h</w:t>
      </w:r>
      <w:r w:rsidR="009E4BA6">
        <w:rPr>
          <w:u w:val="double"/>
          <w:lang w:val="en-IE"/>
        </w:rPr>
        <w:t>a</w:t>
      </w:r>
      <w:r w:rsidRPr="00B63CD7">
        <w:rPr>
          <w:u w:val="double"/>
          <w:lang w:val="en-IE"/>
        </w:rPr>
        <w:t xml:space="preserve">ematoxylin-eosin. In association with the parasite, the </w:t>
      </w:r>
      <w:proofErr w:type="spellStart"/>
      <w:r w:rsidRPr="00B63CD7">
        <w:rPr>
          <w:u w:val="double"/>
          <w:lang w:val="en-IE"/>
        </w:rPr>
        <w:t>CanL</w:t>
      </w:r>
      <w:proofErr w:type="spellEnd"/>
      <w:r w:rsidRPr="00B63CD7">
        <w:rPr>
          <w:u w:val="double"/>
          <w:lang w:val="en-IE"/>
        </w:rPr>
        <w:t xml:space="preserve">-compatible alterations can also be highlighted, represented by </w:t>
      </w:r>
      <w:r w:rsidRPr="0005386B">
        <w:rPr>
          <w:strike/>
          <w:highlight w:val="yellow"/>
          <w:lang w:val="en-IE"/>
        </w:rPr>
        <w:t>lymphoplasmacytic or pyogranulomatous</w:t>
      </w:r>
      <w:r w:rsidRPr="0005386B">
        <w:rPr>
          <w:strike/>
          <w:lang w:val="en-IE"/>
        </w:rPr>
        <w:t xml:space="preserve"> </w:t>
      </w:r>
      <w:r w:rsidRPr="00B63CD7">
        <w:rPr>
          <w:u w:val="double"/>
          <w:lang w:val="en-IE"/>
        </w:rPr>
        <w:t>granulomatous inflammation and/or vasculitis affecting different organs, isch</w:t>
      </w:r>
      <w:r w:rsidR="0091529A">
        <w:rPr>
          <w:u w:val="double"/>
          <w:lang w:val="en-IE"/>
        </w:rPr>
        <w:t>a</w:t>
      </w:r>
      <w:r w:rsidRPr="00B63CD7">
        <w:rPr>
          <w:u w:val="double"/>
          <w:lang w:val="en-IE"/>
        </w:rPr>
        <w:t>emic dermatopathies, lymphoplasmacytic dermatitis of the dermo-epithelial</w:t>
      </w:r>
      <w:r w:rsidRPr="0005386B">
        <w:rPr>
          <w:lang w:val="en-IE"/>
        </w:rPr>
        <w:t xml:space="preserve"> </w:t>
      </w:r>
      <w:r w:rsidRPr="0005386B">
        <w:rPr>
          <w:strike/>
          <w:highlight w:val="yellow"/>
          <w:lang w:val="en-IE"/>
        </w:rPr>
        <w:t>union</w:t>
      </w:r>
      <w:r w:rsidR="0005386B" w:rsidRPr="0005386B">
        <w:rPr>
          <w:strike/>
          <w:highlight w:val="yellow"/>
          <w:lang w:val="en-IE"/>
        </w:rPr>
        <w:t xml:space="preserve"> </w:t>
      </w:r>
      <w:r w:rsidR="002C2CBD" w:rsidRPr="0005386B">
        <w:rPr>
          <w:highlight w:val="yellow"/>
          <w:u w:val="double"/>
          <w:lang w:val="en-IE"/>
        </w:rPr>
        <w:t>junction</w:t>
      </w:r>
      <w:r w:rsidRPr="00B63CD7">
        <w:rPr>
          <w:u w:val="double"/>
          <w:lang w:val="en-IE"/>
        </w:rPr>
        <w:t xml:space="preserve">, lymphoid hyperplasia of the spleen and lymph nodes. The use of histological examination is always advisable when, despite a negative cytological examination, the strong suspicion of </w:t>
      </w:r>
      <w:proofErr w:type="spellStart"/>
      <w:r w:rsidRPr="00B63CD7">
        <w:rPr>
          <w:u w:val="double"/>
          <w:lang w:val="en-IE"/>
        </w:rPr>
        <w:t>CanL</w:t>
      </w:r>
      <w:proofErr w:type="spellEnd"/>
      <w:r w:rsidRPr="00B63CD7">
        <w:rPr>
          <w:u w:val="double"/>
          <w:lang w:val="en-IE"/>
        </w:rPr>
        <w:t xml:space="preserve"> persists, especially in the presence of dermatitis and in cutaneous forms characteri</w:t>
      </w:r>
      <w:r w:rsidR="009E4BA6">
        <w:rPr>
          <w:u w:val="double"/>
          <w:lang w:val="en-IE"/>
        </w:rPr>
        <w:t>s</w:t>
      </w:r>
      <w:r w:rsidRPr="00B63CD7">
        <w:rPr>
          <w:u w:val="double"/>
          <w:lang w:val="en-IE"/>
        </w:rPr>
        <w:t xml:space="preserve">ed by focal lesions. If histological alterations </w:t>
      </w:r>
      <w:r w:rsidRPr="005A6D81">
        <w:rPr>
          <w:u w:val="double"/>
          <w:lang w:val="en-IE"/>
        </w:rPr>
        <w:t>such as those described above</w:t>
      </w:r>
      <w:r w:rsidRPr="00B63CD7">
        <w:rPr>
          <w:u w:val="double"/>
          <w:lang w:val="en-IE"/>
        </w:rPr>
        <w:t xml:space="preserve"> are detected</w:t>
      </w:r>
      <w:r w:rsidR="00F33D8C">
        <w:rPr>
          <w:u w:val="double"/>
          <w:lang w:val="en-IE"/>
        </w:rPr>
        <w:t xml:space="preserve"> in haematox</w:t>
      </w:r>
      <w:r w:rsidR="00B205C2">
        <w:rPr>
          <w:u w:val="double"/>
          <w:lang w:val="en-IE"/>
        </w:rPr>
        <w:t>ylin-eosin stained sections</w:t>
      </w:r>
      <w:r w:rsidRPr="00B63CD7">
        <w:rPr>
          <w:u w:val="double"/>
          <w:lang w:val="en-IE"/>
        </w:rPr>
        <w:t xml:space="preserve">, but </w:t>
      </w:r>
      <w:r w:rsidR="00A60219">
        <w:rPr>
          <w:u w:val="double"/>
          <w:lang w:val="en-IE"/>
        </w:rPr>
        <w:t>without detectable</w:t>
      </w:r>
      <w:r w:rsidRPr="00B63CD7">
        <w:rPr>
          <w:u w:val="double"/>
          <w:lang w:val="en-IE"/>
        </w:rPr>
        <w:t xml:space="preserve"> parasite</w:t>
      </w:r>
      <w:r w:rsidR="00A60219">
        <w:rPr>
          <w:u w:val="double"/>
          <w:lang w:val="en-IE"/>
        </w:rPr>
        <w:t>s</w:t>
      </w:r>
      <w:r w:rsidR="00441C27">
        <w:rPr>
          <w:u w:val="double"/>
          <w:lang w:val="en-IE"/>
        </w:rPr>
        <w:t xml:space="preserve"> it is </w:t>
      </w:r>
      <w:r w:rsidRPr="00B63CD7">
        <w:rPr>
          <w:u w:val="double"/>
          <w:lang w:val="en-IE"/>
        </w:rPr>
        <w:t xml:space="preserve">advisable to proceed with immunohistochemical staining </w:t>
      </w:r>
      <w:r w:rsidR="006857CF">
        <w:rPr>
          <w:u w:val="double"/>
          <w:lang w:val="en-IE"/>
        </w:rPr>
        <w:t xml:space="preserve">for </w:t>
      </w:r>
      <w:r w:rsidRPr="009E4BA6">
        <w:rPr>
          <w:i/>
          <w:u w:val="double"/>
          <w:lang w:val="en-IE"/>
        </w:rPr>
        <w:t>Leishmania</w:t>
      </w:r>
      <w:r w:rsidRPr="00B63CD7">
        <w:rPr>
          <w:u w:val="double"/>
          <w:lang w:val="en-IE"/>
        </w:rPr>
        <w:t xml:space="preserve"> antigens. If this approach is also negative, the biopsy sample can be </w:t>
      </w:r>
      <w:r w:rsidRPr="00904224">
        <w:rPr>
          <w:u w:val="double"/>
          <w:lang w:val="en-IE"/>
        </w:rPr>
        <w:t xml:space="preserve">used </w:t>
      </w:r>
      <w:r w:rsidR="00904224" w:rsidRPr="0005386B">
        <w:rPr>
          <w:highlight w:val="yellow"/>
        </w:rPr>
        <w:t xml:space="preserve">for genetic analyses (PCR, sequencing, </w:t>
      </w:r>
      <w:r w:rsidR="00B744C6" w:rsidRPr="0005386B">
        <w:rPr>
          <w:sz w:val="20"/>
          <w:szCs w:val="20"/>
          <w:highlight w:val="yellow"/>
        </w:rPr>
        <w:t>loop-mediated isothermal amplification</w:t>
      </w:r>
      <w:r w:rsidR="00904224" w:rsidRPr="0005386B">
        <w:rPr>
          <w:highlight w:val="yellow"/>
        </w:rPr>
        <w:t>)</w:t>
      </w:r>
      <w:r w:rsidR="0005386B" w:rsidRPr="0005386B">
        <w:rPr>
          <w:highlight w:val="yellow"/>
        </w:rPr>
        <w:t xml:space="preserve"> </w:t>
      </w:r>
      <w:r w:rsidRPr="0005386B">
        <w:rPr>
          <w:strike/>
          <w:highlight w:val="yellow"/>
          <w:lang w:val="en-IE"/>
        </w:rPr>
        <w:t xml:space="preserve">to </w:t>
      </w:r>
      <w:r w:rsidR="00AF2D58" w:rsidRPr="0005386B">
        <w:rPr>
          <w:strike/>
          <w:highlight w:val="yellow"/>
          <w:lang w:val="en-IE"/>
        </w:rPr>
        <w:t xml:space="preserve">test </w:t>
      </w:r>
      <w:r w:rsidRPr="0005386B">
        <w:rPr>
          <w:strike/>
          <w:highlight w:val="yellow"/>
          <w:lang w:val="en-IE"/>
        </w:rPr>
        <w:t xml:space="preserve">for the </w:t>
      </w:r>
      <w:r w:rsidRPr="0005386B">
        <w:rPr>
          <w:i/>
          <w:strike/>
          <w:highlight w:val="yellow"/>
          <w:lang w:val="en-IE"/>
        </w:rPr>
        <w:t>Leishmania</w:t>
      </w:r>
      <w:r w:rsidRPr="0005386B">
        <w:rPr>
          <w:strike/>
          <w:highlight w:val="yellow"/>
          <w:lang w:val="en-IE"/>
        </w:rPr>
        <w:t xml:space="preserve"> genome by PCR</w:t>
      </w:r>
      <w:r w:rsidRPr="0005386B">
        <w:rPr>
          <w:strike/>
          <w:lang w:val="en-IE"/>
        </w:rPr>
        <w:t xml:space="preserve"> </w:t>
      </w:r>
      <w:r w:rsidRPr="00B63CD7">
        <w:rPr>
          <w:u w:val="double"/>
          <w:lang w:val="en-IE"/>
        </w:rPr>
        <w:t xml:space="preserve">(see </w:t>
      </w:r>
      <w:r w:rsidR="009E4BA6" w:rsidRPr="00B63CD7">
        <w:rPr>
          <w:u w:val="double"/>
          <w:lang w:val="en-IE"/>
        </w:rPr>
        <w:t xml:space="preserve">Section B.1.4 </w:t>
      </w:r>
      <w:r w:rsidR="009E4BA6" w:rsidRPr="00B63CD7">
        <w:rPr>
          <w:i/>
          <w:u w:val="double"/>
          <w:lang w:val="en-IE"/>
        </w:rPr>
        <w:t xml:space="preserve">Molecular </w:t>
      </w:r>
      <w:r w:rsidR="009E4BA6" w:rsidRPr="00010DC1">
        <w:rPr>
          <w:i/>
          <w:u w:val="double"/>
          <w:lang w:val="en-IE"/>
        </w:rPr>
        <w:t>methods</w:t>
      </w:r>
      <w:r w:rsidRPr="00010DC1">
        <w:rPr>
          <w:u w:val="double"/>
          <w:lang w:val="en-IE"/>
        </w:rPr>
        <w:t xml:space="preserve">) </w:t>
      </w:r>
      <w:r w:rsidR="00614F12" w:rsidRPr="00010DC1">
        <w:rPr>
          <w:u w:val="double"/>
          <w:lang w:val="en-IE"/>
        </w:rPr>
        <w:t xml:space="preserve">(Muller </w:t>
      </w:r>
      <w:r w:rsidR="00614F12" w:rsidRPr="00010DC1">
        <w:rPr>
          <w:i/>
          <w:u w:val="double"/>
          <w:lang w:val="en-IE"/>
        </w:rPr>
        <w:t>et al.</w:t>
      </w:r>
      <w:r w:rsidR="0045109E" w:rsidRPr="00010DC1">
        <w:rPr>
          <w:i/>
          <w:u w:val="double"/>
          <w:lang w:val="en-IE"/>
        </w:rPr>
        <w:t>,</w:t>
      </w:r>
      <w:r w:rsidR="00614F12" w:rsidRPr="00010DC1">
        <w:rPr>
          <w:u w:val="double"/>
          <w:lang w:val="en-IE"/>
        </w:rPr>
        <w:t xml:space="preserve"> 2003</w:t>
      </w:r>
      <w:r w:rsidR="000B4B3D" w:rsidRPr="00010DC1">
        <w:rPr>
          <w:u w:val="double"/>
          <w:lang w:val="en-IE"/>
        </w:rPr>
        <w:t xml:space="preserve">; </w:t>
      </w:r>
      <w:proofErr w:type="spellStart"/>
      <w:r w:rsidR="000B4B3D" w:rsidRPr="00010DC1">
        <w:rPr>
          <w:u w:val="double"/>
          <w:lang w:val="en-IE"/>
        </w:rPr>
        <w:t>Roura</w:t>
      </w:r>
      <w:proofErr w:type="spellEnd"/>
      <w:r w:rsidR="000B4B3D" w:rsidRPr="00010DC1">
        <w:rPr>
          <w:u w:val="double"/>
          <w:lang w:val="en-IE"/>
        </w:rPr>
        <w:t xml:space="preserve"> </w:t>
      </w:r>
      <w:r w:rsidR="000B4B3D" w:rsidRPr="00010DC1">
        <w:rPr>
          <w:i/>
          <w:u w:val="double"/>
          <w:lang w:val="en-IE"/>
        </w:rPr>
        <w:t>et al.</w:t>
      </w:r>
      <w:r w:rsidR="000B4B3D" w:rsidRPr="00010DC1">
        <w:rPr>
          <w:u w:val="double"/>
          <w:lang w:val="en-IE"/>
        </w:rPr>
        <w:t>, 1999a</w:t>
      </w:r>
      <w:r w:rsidR="00614F12" w:rsidRPr="00010DC1">
        <w:rPr>
          <w:u w:val="double"/>
          <w:lang w:val="en-IE"/>
        </w:rPr>
        <w:t>).</w:t>
      </w:r>
    </w:p>
    <w:p w14:paraId="6F6C5E89" w14:textId="4DF9BD08" w:rsidR="00845752" w:rsidRPr="00B63CD7" w:rsidRDefault="00845752" w:rsidP="006225AA">
      <w:pPr>
        <w:pStyle w:val="11"/>
        <w:rPr>
          <w:u w:val="double"/>
          <w:lang w:val="en-IE"/>
        </w:rPr>
      </w:pPr>
      <w:r w:rsidRPr="00B63CD7">
        <w:rPr>
          <w:u w:val="double"/>
          <w:lang w:val="en-IE"/>
        </w:rPr>
        <w:t>1.3</w:t>
      </w:r>
      <w:r w:rsidR="006225AA" w:rsidRPr="00B63CD7">
        <w:rPr>
          <w:u w:val="double"/>
          <w:lang w:val="en-IE"/>
        </w:rPr>
        <w:t>.</w:t>
      </w:r>
      <w:r w:rsidR="006225AA" w:rsidRPr="00B63CD7">
        <w:rPr>
          <w:u w:val="double"/>
          <w:lang w:val="en-IE"/>
        </w:rPr>
        <w:tab/>
      </w:r>
      <w:r w:rsidR="00190F88" w:rsidRPr="00B63CD7">
        <w:rPr>
          <w:u w:val="double"/>
          <w:lang w:val="en-IE"/>
        </w:rPr>
        <w:t xml:space="preserve">Isolation </w:t>
      </w:r>
      <w:r w:rsidR="00190F88">
        <w:rPr>
          <w:u w:val="double"/>
          <w:lang w:val="en-IE"/>
        </w:rPr>
        <w:t xml:space="preserve">in </w:t>
      </w:r>
      <w:r w:rsidR="00190F88" w:rsidRPr="00B63CD7">
        <w:rPr>
          <w:u w:val="double"/>
          <w:lang w:val="en-IE"/>
        </w:rPr>
        <w:t xml:space="preserve">culture </w:t>
      </w:r>
    </w:p>
    <w:p w14:paraId="5EE3E086" w14:textId="3C777B3E" w:rsidR="00845752" w:rsidRPr="00B63CD7" w:rsidRDefault="00190F88" w:rsidP="005A2BCB">
      <w:pPr>
        <w:pStyle w:val="11Para"/>
        <w:rPr>
          <w:lang w:val="en-IE"/>
        </w:rPr>
      </w:pPr>
      <w:r w:rsidRPr="00B63CD7">
        <w:rPr>
          <w:u w:val="double"/>
          <w:lang w:val="en-IE"/>
        </w:rPr>
        <w:t xml:space="preserve">Isolation </w:t>
      </w:r>
      <w:r>
        <w:rPr>
          <w:u w:val="double"/>
          <w:lang w:val="en-IE"/>
        </w:rPr>
        <w:t>in</w:t>
      </w:r>
      <w:r w:rsidR="00845752" w:rsidRPr="00B63CD7">
        <w:rPr>
          <w:u w:val="double"/>
          <w:lang w:val="en-IE"/>
        </w:rPr>
        <w:t xml:space="preserve"> culture is the most specific test because the development in culture of vital promastigotes is solely attributable to the genus </w:t>
      </w:r>
      <w:r w:rsidR="00845752" w:rsidRPr="00190F88">
        <w:rPr>
          <w:i/>
          <w:u w:val="double"/>
          <w:lang w:val="en-IE"/>
        </w:rPr>
        <w:t>Leishmania</w:t>
      </w:r>
      <w:r w:rsidR="00845752" w:rsidRPr="00B63CD7">
        <w:rPr>
          <w:u w:val="double"/>
          <w:lang w:val="en-IE"/>
        </w:rPr>
        <w:t xml:space="preserve"> in the case of samples taken in endemic areas of the Old World. The parasitological investigation should be performed on the following samples: lymph node aspirate, bone marrow aspirate, skin scrapings and biopsies. In VL</w:t>
      </w:r>
      <w:r>
        <w:rPr>
          <w:u w:val="double"/>
          <w:lang w:val="en-IE"/>
        </w:rPr>
        <w:t>,</w:t>
      </w:r>
      <w:r w:rsidR="00845752" w:rsidRPr="00B63CD7">
        <w:rPr>
          <w:u w:val="double"/>
          <w:lang w:val="en-IE"/>
        </w:rPr>
        <w:t xml:space="preserve"> blood can also be used (by taking the buffy coat),</w:t>
      </w:r>
      <w:r w:rsidR="00845752" w:rsidRPr="0005386B">
        <w:rPr>
          <w:lang w:val="en-IE"/>
        </w:rPr>
        <w:t xml:space="preserve"> </w:t>
      </w:r>
      <w:r w:rsidR="00845752" w:rsidRPr="0005386B">
        <w:rPr>
          <w:strike/>
          <w:highlight w:val="yellow"/>
          <w:lang w:val="en-IE"/>
        </w:rPr>
        <w:t>even if the</w:t>
      </w:r>
      <w:r w:rsidR="0005386B" w:rsidRPr="0005386B">
        <w:rPr>
          <w:highlight w:val="yellow"/>
          <w:u w:val="double"/>
          <w:lang w:val="en-IE"/>
        </w:rPr>
        <w:t xml:space="preserve"> </w:t>
      </w:r>
      <w:r w:rsidR="0029245B" w:rsidRPr="0005386B">
        <w:rPr>
          <w:highlight w:val="yellow"/>
          <w:u w:val="double"/>
          <w:lang w:val="en-IE"/>
        </w:rPr>
        <w:t>with reduced</w:t>
      </w:r>
      <w:r w:rsidR="00845752" w:rsidRPr="00B63CD7">
        <w:rPr>
          <w:u w:val="double"/>
          <w:lang w:val="en-IE"/>
        </w:rPr>
        <w:t xml:space="preserve"> sensitivity</w:t>
      </w:r>
      <w:r w:rsidR="00845752" w:rsidRPr="0005386B">
        <w:rPr>
          <w:strike/>
          <w:lang w:val="en-IE"/>
        </w:rPr>
        <w:t xml:space="preserve"> </w:t>
      </w:r>
      <w:r w:rsidR="00845752" w:rsidRPr="0005386B">
        <w:rPr>
          <w:strike/>
          <w:highlight w:val="yellow"/>
          <w:lang w:val="en-IE"/>
        </w:rPr>
        <w:t>decreases</w:t>
      </w:r>
      <w:r w:rsidR="00845752" w:rsidRPr="00B63CD7">
        <w:rPr>
          <w:u w:val="double"/>
          <w:lang w:val="en-IE"/>
        </w:rPr>
        <w:t xml:space="preserve">. However, </w:t>
      </w:r>
      <w:r>
        <w:rPr>
          <w:u w:val="double"/>
          <w:lang w:val="en-IE"/>
        </w:rPr>
        <w:t>i</w:t>
      </w:r>
      <w:r w:rsidRPr="00B63CD7">
        <w:rPr>
          <w:u w:val="double"/>
          <w:lang w:val="en-IE"/>
        </w:rPr>
        <w:t xml:space="preserve">solation </w:t>
      </w:r>
      <w:r>
        <w:rPr>
          <w:u w:val="double"/>
          <w:lang w:val="en-IE"/>
        </w:rPr>
        <w:t>in</w:t>
      </w:r>
      <w:r w:rsidRPr="00B63CD7">
        <w:rPr>
          <w:u w:val="double"/>
          <w:lang w:val="en-IE"/>
        </w:rPr>
        <w:t xml:space="preserve"> culture </w:t>
      </w:r>
      <w:r w:rsidR="00845752" w:rsidRPr="00B63CD7">
        <w:rPr>
          <w:u w:val="double"/>
          <w:lang w:val="en-IE"/>
        </w:rPr>
        <w:t>has the disadvantage of requiring long execution times and is performed only in speciali</w:t>
      </w:r>
      <w:r>
        <w:rPr>
          <w:u w:val="double"/>
          <w:lang w:val="en-IE"/>
        </w:rPr>
        <w:t>s</w:t>
      </w:r>
      <w:r w:rsidR="00845752" w:rsidRPr="00B63CD7">
        <w:rPr>
          <w:u w:val="double"/>
          <w:lang w:val="en-IE"/>
        </w:rPr>
        <w:t>ed laboratories.</w:t>
      </w:r>
      <w:r w:rsidR="00845752" w:rsidRPr="00B63CD7">
        <w:rPr>
          <w:lang w:val="en-IE"/>
        </w:rPr>
        <w:t xml:space="preserve"> The choice of the isolation and culture methods will depend on the immediate circumstances and on the technical capability and experience of the laboratory staff (WHO, 2010). </w:t>
      </w:r>
      <w:r w:rsidR="00845752" w:rsidRPr="005A6D81">
        <w:rPr>
          <w:i/>
          <w:strike/>
          <w:lang w:val="en-IE"/>
        </w:rPr>
        <w:t>In-vitro</w:t>
      </w:r>
      <w:r w:rsidR="00845752" w:rsidRPr="005A6D81">
        <w:rPr>
          <w:strike/>
          <w:lang w:val="en-IE"/>
        </w:rPr>
        <w:t xml:space="preserve"> isolation offers certain advantages over the </w:t>
      </w:r>
      <w:r w:rsidR="00845752" w:rsidRPr="005A6D81">
        <w:rPr>
          <w:i/>
          <w:strike/>
          <w:lang w:val="en-IE"/>
        </w:rPr>
        <w:t>in-vivo</w:t>
      </w:r>
      <w:r w:rsidR="00845752" w:rsidRPr="005A6D81">
        <w:rPr>
          <w:strike/>
          <w:lang w:val="en-IE"/>
        </w:rPr>
        <w:t xml:space="preserve"> methods: cultures become positive more rapidly (5–30 days compared with months for lesions to appear on an animal) and the materials are less expensive. However, for in-vitro isolation, the techniques used should be carried out under strictly sterile conditions, which is rarely feasible in the field. </w:t>
      </w:r>
      <w:r w:rsidR="00845752" w:rsidRPr="00B63CD7">
        <w:rPr>
          <w:lang w:val="en-IE"/>
        </w:rPr>
        <w:t xml:space="preserve">Unfortunately, there is still no ‘universal’ culture medium in which all the different </w:t>
      </w:r>
      <w:proofErr w:type="spellStart"/>
      <w:r w:rsidR="00845752" w:rsidRPr="00B63CD7">
        <w:rPr>
          <w:lang w:val="en-IE"/>
        </w:rPr>
        <w:t>leishmanias</w:t>
      </w:r>
      <w:proofErr w:type="spellEnd"/>
      <w:r w:rsidR="00845752" w:rsidRPr="00B63CD7">
        <w:rPr>
          <w:lang w:val="en-IE"/>
        </w:rPr>
        <w:t xml:space="preserve"> will grow easily, and it is almost impossible to predict which medium will be best suited to the growth of a particular isolate of </w:t>
      </w:r>
      <w:r w:rsidR="00845752" w:rsidRPr="004F1ECF">
        <w:rPr>
          <w:i/>
          <w:lang w:val="en-IE"/>
        </w:rPr>
        <w:t>Leishmania</w:t>
      </w:r>
      <w:r w:rsidR="00845752" w:rsidRPr="00B63CD7">
        <w:rPr>
          <w:lang w:val="en-IE"/>
        </w:rPr>
        <w:t xml:space="preserve">. Individual laboratories have to find the most suitable </w:t>
      </w:r>
      <w:r w:rsidR="00845752" w:rsidRPr="00B63CD7">
        <w:rPr>
          <w:lang w:val="en-IE"/>
        </w:rPr>
        <w:lastRenderedPageBreak/>
        <w:t xml:space="preserve">medium among biphasic blood agar media and tissue culture media supplemented with </w:t>
      </w:r>
      <w:proofErr w:type="spellStart"/>
      <w:r w:rsidR="00845752" w:rsidRPr="00B63CD7">
        <w:rPr>
          <w:lang w:val="en-IE"/>
        </w:rPr>
        <w:t>fetal</w:t>
      </w:r>
      <w:proofErr w:type="spellEnd"/>
      <w:r w:rsidR="00845752" w:rsidRPr="00B63CD7">
        <w:rPr>
          <w:lang w:val="en-IE"/>
        </w:rPr>
        <w:t xml:space="preserve"> calf serum </w:t>
      </w:r>
      <w:r w:rsidR="00845752" w:rsidRPr="00010DC1">
        <w:rPr>
          <w:lang w:val="en-IE"/>
        </w:rPr>
        <w:t>(Evans,</w:t>
      </w:r>
      <w:r w:rsidR="00AD57F4" w:rsidRPr="00010DC1">
        <w:rPr>
          <w:lang w:val="en-IE"/>
        </w:rPr>
        <w:t xml:space="preserve"> </w:t>
      </w:r>
      <w:r w:rsidR="00845752" w:rsidRPr="00010DC1">
        <w:rPr>
          <w:lang w:val="en-IE"/>
        </w:rPr>
        <w:t>1987). When attempting primary isolation of unknown organisms, a blood agar-based medium should be used – preferably NNN medium (</w:t>
      </w:r>
      <w:proofErr w:type="spellStart"/>
      <w:r w:rsidR="00845752" w:rsidRPr="00010DC1">
        <w:rPr>
          <w:lang w:val="en-IE"/>
        </w:rPr>
        <w:t>Novy</w:t>
      </w:r>
      <w:proofErr w:type="spellEnd"/>
      <w:r w:rsidR="00845752" w:rsidRPr="00010DC1">
        <w:rPr>
          <w:lang w:val="en-IE"/>
        </w:rPr>
        <w:t xml:space="preserve">, McNeil and Nicolle), otherwise brain–heart infusion (BHI) agar medium or EMTM (Evans’ modified Tobie’s medium) should be used. For bulk cultivation of established isolates, suitable media are reported in Section B.1.3 below (see Evans, 1987 for media composition). The organisms from patients with chronic CL and MCL can be very difficult to cultivate. The parasites sometimes die when </w:t>
      </w:r>
      <w:proofErr w:type="spellStart"/>
      <w:r w:rsidR="00845752" w:rsidRPr="00010DC1">
        <w:rPr>
          <w:lang w:val="en-IE"/>
        </w:rPr>
        <w:t>subcultured</w:t>
      </w:r>
      <w:proofErr w:type="spellEnd"/>
      <w:r w:rsidR="00845752" w:rsidRPr="00010DC1">
        <w:rPr>
          <w:lang w:val="en-IE"/>
        </w:rPr>
        <w:t xml:space="preserve">, even when the initial isolation is successful. This seems especially common when the initial isolation has been into a rich medium. Often this can be overcome if subcultures are made into less nutritionally rich media, such as NNN, or one of the semisolid media such as ‘sloppy Evans’ or semisolid Locke blood agar. </w:t>
      </w:r>
      <w:r w:rsidR="00845752" w:rsidRPr="00010DC1">
        <w:rPr>
          <w:u w:val="double"/>
          <w:lang w:val="en-IE"/>
        </w:rPr>
        <w:t xml:space="preserve">There are many references available offering new alternative culture media to be used for </w:t>
      </w:r>
      <w:r w:rsidRPr="00010DC1">
        <w:rPr>
          <w:u w:val="double"/>
          <w:lang w:val="en-IE"/>
        </w:rPr>
        <w:t xml:space="preserve">cultivation of the </w:t>
      </w:r>
      <w:r w:rsidR="00845752" w:rsidRPr="00010DC1">
        <w:rPr>
          <w:u w:val="double"/>
          <w:lang w:val="en-IE"/>
        </w:rPr>
        <w:t xml:space="preserve">parasite </w:t>
      </w:r>
      <w:r w:rsidR="00614F12" w:rsidRPr="00010DC1">
        <w:rPr>
          <w:u w:val="double"/>
          <w:lang w:val="en-IE"/>
        </w:rPr>
        <w:t>(Castelli</w:t>
      </w:r>
      <w:r w:rsidR="00AD57F4" w:rsidRPr="00010DC1">
        <w:rPr>
          <w:u w:val="double"/>
          <w:lang w:val="en-IE"/>
        </w:rPr>
        <w:t xml:space="preserve"> </w:t>
      </w:r>
      <w:r w:rsidR="00614F12" w:rsidRPr="00010DC1">
        <w:rPr>
          <w:i/>
          <w:u w:val="double"/>
          <w:lang w:val="en-IE"/>
        </w:rPr>
        <w:t>et al.,</w:t>
      </w:r>
      <w:r w:rsidR="00614F12" w:rsidRPr="00010DC1">
        <w:rPr>
          <w:u w:val="double"/>
          <w:lang w:val="en-IE"/>
        </w:rPr>
        <w:t xml:space="preserve"> 2014; </w:t>
      </w:r>
      <w:proofErr w:type="spellStart"/>
      <w:r w:rsidR="00614F12" w:rsidRPr="00010DC1">
        <w:rPr>
          <w:u w:val="double"/>
          <w:lang w:val="en-IE"/>
        </w:rPr>
        <w:t>Santarém</w:t>
      </w:r>
      <w:proofErr w:type="spellEnd"/>
      <w:r w:rsidR="00614F12" w:rsidRPr="00010DC1">
        <w:rPr>
          <w:u w:val="double"/>
          <w:lang w:val="en-IE"/>
        </w:rPr>
        <w:t xml:space="preserve"> </w:t>
      </w:r>
      <w:r w:rsidR="00614F12" w:rsidRPr="00010DC1">
        <w:rPr>
          <w:i/>
          <w:u w:val="double"/>
          <w:lang w:val="en-IE"/>
        </w:rPr>
        <w:t>et al.</w:t>
      </w:r>
      <w:r w:rsidR="0045109E" w:rsidRPr="00010DC1">
        <w:rPr>
          <w:i/>
          <w:u w:val="double"/>
          <w:lang w:val="en-IE"/>
        </w:rPr>
        <w:t>,</w:t>
      </w:r>
      <w:r w:rsidR="0045109E" w:rsidRPr="00010DC1">
        <w:rPr>
          <w:u w:val="double"/>
          <w:lang w:val="en-IE"/>
        </w:rPr>
        <w:t xml:space="preserve"> 2014</w:t>
      </w:r>
      <w:r w:rsidR="00614F12" w:rsidRPr="00010DC1">
        <w:rPr>
          <w:u w:val="double"/>
          <w:lang w:val="en-IE"/>
        </w:rPr>
        <w:t>)</w:t>
      </w:r>
      <w:r w:rsidR="00845752" w:rsidRPr="00010DC1">
        <w:rPr>
          <w:u w:val="double"/>
          <w:lang w:val="en-IE"/>
        </w:rPr>
        <w:t>.</w:t>
      </w:r>
    </w:p>
    <w:p w14:paraId="4F87C2FC" w14:textId="77777777" w:rsidR="00703C9F" w:rsidRPr="00B63CD7" w:rsidRDefault="00703C9F" w:rsidP="00703C9F">
      <w:pPr>
        <w:pStyle w:val="para1"/>
        <w:spacing w:after="200"/>
        <w:rPr>
          <w:strike/>
          <w:lang w:val="en-IE"/>
        </w:rPr>
      </w:pPr>
      <w:r w:rsidRPr="00B63CD7">
        <w:rPr>
          <w:strike/>
          <w:lang w:val="en-IE"/>
        </w:rPr>
        <w:t xml:space="preserve">As several alternative methods have been developed during the past decades, </w:t>
      </w:r>
      <w:r w:rsidRPr="00B63CD7">
        <w:rPr>
          <w:i/>
          <w:strike/>
          <w:lang w:val="en-IE"/>
        </w:rPr>
        <w:t>in-vivo</w:t>
      </w:r>
      <w:r w:rsidRPr="00B63CD7">
        <w:rPr>
          <w:strike/>
          <w:lang w:val="en-IE"/>
        </w:rPr>
        <w:t xml:space="preserve"> isolation of </w:t>
      </w:r>
      <w:r w:rsidRPr="00B63CD7">
        <w:rPr>
          <w:i/>
          <w:strike/>
          <w:lang w:val="en-IE"/>
        </w:rPr>
        <w:t>Leishmania</w:t>
      </w:r>
      <w:r w:rsidRPr="00B63CD7">
        <w:rPr>
          <w:strike/>
          <w:lang w:val="en-IE"/>
        </w:rPr>
        <w:t xml:space="preserve"> in susceptible animals </w:t>
      </w:r>
      <w:r w:rsidRPr="00B63CD7">
        <w:rPr>
          <w:iCs/>
          <w:strike/>
          <w:lang w:val="en-IE"/>
        </w:rPr>
        <w:t xml:space="preserve">(e.g. the Syrian hamster </w:t>
      </w:r>
      <w:proofErr w:type="spellStart"/>
      <w:r w:rsidRPr="00B63CD7">
        <w:rPr>
          <w:i/>
          <w:strike/>
          <w:lang w:val="en-IE"/>
        </w:rPr>
        <w:t>Mesocricetus</w:t>
      </w:r>
      <w:proofErr w:type="spellEnd"/>
      <w:r w:rsidRPr="00B63CD7">
        <w:rPr>
          <w:i/>
          <w:strike/>
          <w:lang w:val="en-IE"/>
        </w:rPr>
        <w:t xml:space="preserve"> auratus</w:t>
      </w:r>
      <w:r w:rsidRPr="00B63CD7">
        <w:rPr>
          <w:iCs/>
          <w:strike/>
          <w:lang w:val="en-IE"/>
        </w:rPr>
        <w:t xml:space="preserve"> or </w:t>
      </w:r>
      <w:r w:rsidRPr="00B63CD7">
        <w:rPr>
          <w:strike/>
          <w:lang w:val="en-IE"/>
        </w:rPr>
        <w:t>BALB/c mice) is no longer recommended for routine diagnosis.</w:t>
      </w:r>
    </w:p>
    <w:p w14:paraId="26501118" w14:textId="77777777" w:rsidR="00703C9F" w:rsidRPr="00B63CD7" w:rsidRDefault="00703C9F" w:rsidP="00703C9F">
      <w:pPr>
        <w:pStyle w:val="para1"/>
        <w:spacing w:after="200"/>
        <w:rPr>
          <w:strike/>
          <w:lang w:val="en-IE"/>
        </w:rPr>
      </w:pPr>
      <w:r w:rsidRPr="00B63CD7">
        <w:rPr>
          <w:strike/>
          <w:lang w:val="en-IE"/>
        </w:rPr>
        <w:t xml:space="preserve">Morphological identification enables identification of </w:t>
      </w:r>
      <w:r w:rsidRPr="00B63CD7">
        <w:rPr>
          <w:i/>
          <w:strike/>
          <w:lang w:val="en-IE"/>
        </w:rPr>
        <w:t>Leishmania</w:t>
      </w:r>
      <w:r w:rsidRPr="00B63CD7">
        <w:rPr>
          <w:strike/>
          <w:lang w:val="en-IE"/>
        </w:rPr>
        <w:t xml:space="preserve"> at genus level, but not at species or subspecies level. Several techniques may be used to identify the different </w:t>
      </w:r>
      <w:r w:rsidRPr="00B63CD7">
        <w:rPr>
          <w:i/>
          <w:strike/>
          <w:lang w:val="en-IE"/>
        </w:rPr>
        <w:t xml:space="preserve">Leishmania </w:t>
      </w:r>
      <w:r w:rsidRPr="00B63CD7">
        <w:rPr>
          <w:strike/>
          <w:lang w:val="en-IE"/>
        </w:rPr>
        <w:t xml:space="preserve">species, subspecies or strains. Fifteen recognised </w:t>
      </w:r>
      <w:r w:rsidRPr="00B63CD7">
        <w:rPr>
          <w:i/>
          <w:strike/>
          <w:lang w:val="en-IE"/>
        </w:rPr>
        <w:t>Leishmania</w:t>
      </w:r>
      <w:r w:rsidRPr="00B63CD7">
        <w:rPr>
          <w:strike/>
          <w:lang w:val="en-IE"/>
        </w:rPr>
        <w:t xml:space="preserve"> Identification Centres were listed by WHO in 2010.</w:t>
      </w:r>
    </w:p>
    <w:p w14:paraId="68AC8D7F" w14:textId="77777777" w:rsidR="00703C9F" w:rsidRPr="00B63CD7" w:rsidRDefault="00703C9F" w:rsidP="00703C9F">
      <w:pPr>
        <w:pStyle w:val="11"/>
        <w:rPr>
          <w:strike/>
          <w:lang w:val="en-IE"/>
        </w:rPr>
      </w:pPr>
      <w:r w:rsidRPr="00B63CD7">
        <w:rPr>
          <w:strike/>
          <w:lang w:val="en-IE"/>
        </w:rPr>
        <w:t>1.3.</w:t>
      </w:r>
      <w:r w:rsidRPr="00B63CD7">
        <w:rPr>
          <w:strike/>
          <w:lang w:val="en-IE"/>
        </w:rPr>
        <w:tab/>
        <w:t>Isoenzyme characterisation</w:t>
      </w:r>
    </w:p>
    <w:p w14:paraId="3EBD41CA" w14:textId="77777777" w:rsidR="00703C9F" w:rsidRPr="00B63CD7" w:rsidRDefault="00703C9F" w:rsidP="00703C9F">
      <w:pPr>
        <w:pStyle w:val="11Para"/>
        <w:rPr>
          <w:strike/>
          <w:lang w:val="en-IE"/>
        </w:rPr>
      </w:pPr>
      <w:r w:rsidRPr="00B63CD7">
        <w:rPr>
          <w:strike/>
          <w:lang w:val="en-IE"/>
        </w:rPr>
        <w:t>Also known as multi-locus enzyme electrophoresis (MLEE), isoenzyme characterisation is the reference method for species identification (</w:t>
      </w:r>
      <w:proofErr w:type="spellStart"/>
      <w:r w:rsidRPr="00B63CD7">
        <w:rPr>
          <w:strike/>
          <w:lang w:val="en-IE"/>
        </w:rPr>
        <w:t>Rioux</w:t>
      </w:r>
      <w:proofErr w:type="spellEnd"/>
      <w:r w:rsidRPr="00B63CD7">
        <w:rPr>
          <w:strike/>
          <w:lang w:val="en-IE"/>
        </w:rPr>
        <w:t xml:space="preserve"> </w:t>
      </w:r>
      <w:r w:rsidRPr="00B63CD7">
        <w:rPr>
          <w:i/>
          <w:strike/>
          <w:lang w:val="en-IE"/>
        </w:rPr>
        <w:t>et al</w:t>
      </w:r>
      <w:r w:rsidRPr="00B63CD7">
        <w:rPr>
          <w:strike/>
          <w:lang w:val="en-IE"/>
        </w:rPr>
        <w:t>., 1990; WHO,</w:t>
      </w:r>
      <w:r w:rsidRPr="00B63CD7">
        <w:rPr>
          <w:smallCaps/>
          <w:strike/>
          <w:lang w:val="en-IE"/>
        </w:rPr>
        <w:t xml:space="preserve"> </w:t>
      </w:r>
      <w:r w:rsidRPr="00B63CD7">
        <w:rPr>
          <w:strike/>
          <w:lang w:val="en-IE"/>
        </w:rPr>
        <w:t>2010), although this technique requires cultivation of a large number of parasites (5 × 10</w:t>
      </w:r>
      <w:r w:rsidRPr="00B63CD7">
        <w:rPr>
          <w:strike/>
          <w:vertAlign w:val="superscript"/>
          <w:lang w:val="en-IE"/>
        </w:rPr>
        <w:t>9</w:t>
      </w:r>
      <w:r w:rsidRPr="00B63CD7">
        <w:rPr>
          <w:strike/>
          <w:lang w:val="en-IE"/>
        </w:rPr>
        <w:t>–1 × 10</w:t>
      </w:r>
      <w:r w:rsidRPr="00B63CD7">
        <w:rPr>
          <w:strike/>
          <w:vertAlign w:val="superscript"/>
          <w:lang w:val="en-IE"/>
        </w:rPr>
        <w:t>10</w:t>
      </w:r>
      <w:r w:rsidRPr="00B63CD7">
        <w:rPr>
          <w:strike/>
          <w:lang w:val="en-IE"/>
        </w:rPr>
        <w:t>). The principles of enzyme electrophoresis are as follows: soluble enzymes are extracted from the organisms grown in media for bulk cultivation (</w:t>
      </w:r>
      <w:smartTag w:uri="urn:schemas-microsoft-com:office:smarttags" w:element="stockticker">
        <w:r w:rsidRPr="00B63CD7">
          <w:rPr>
            <w:strike/>
            <w:lang w:val="en-IE"/>
          </w:rPr>
          <w:t>BHI</w:t>
        </w:r>
      </w:smartTag>
      <w:r w:rsidRPr="00B63CD7">
        <w:rPr>
          <w:strike/>
          <w:lang w:val="en-IE"/>
        </w:rPr>
        <w:t xml:space="preserve"> medium, MEM/</w:t>
      </w:r>
      <w:smartTag w:uri="urn:schemas-microsoft-com:office:smarttags" w:element="stockticker">
        <w:r w:rsidRPr="00B63CD7">
          <w:rPr>
            <w:strike/>
            <w:lang w:val="en-IE"/>
          </w:rPr>
          <w:t>FCS</w:t>
        </w:r>
      </w:smartTag>
      <w:r w:rsidRPr="00B63CD7">
        <w:rPr>
          <w:strike/>
          <w:lang w:val="en-IE"/>
        </w:rPr>
        <w:t>/EBLB [minimal essential medium/</w:t>
      </w:r>
      <w:proofErr w:type="spellStart"/>
      <w:r w:rsidRPr="00B63CD7">
        <w:rPr>
          <w:strike/>
          <w:lang w:val="en-IE"/>
        </w:rPr>
        <w:t>fetal</w:t>
      </w:r>
      <w:proofErr w:type="spellEnd"/>
      <w:r w:rsidRPr="00B63CD7">
        <w:rPr>
          <w:strike/>
          <w:lang w:val="en-IE"/>
        </w:rPr>
        <w:t xml:space="preserve"> calf serum/Evans’ blood lysate broth] medium, Schneider’s </w:t>
      </w:r>
      <w:r w:rsidRPr="00B63CD7">
        <w:rPr>
          <w:i/>
          <w:strike/>
          <w:lang w:val="en-IE"/>
        </w:rPr>
        <w:t>Drosophila</w:t>
      </w:r>
      <w:r w:rsidRPr="00B63CD7">
        <w:rPr>
          <w:strike/>
          <w:lang w:val="en-IE"/>
        </w:rPr>
        <w:t xml:space="preserve"> medium). A small amount of the extract is then placed in an inert supporting substance, the matrix, containing a buffer at a fixed </w:t>
      </w:r>
      <w:proofErr w:type="spellStart"/>
      <w:r w:rsidRPr="00B63CD7">
        <w:rPr>
          <w:strike/>
          <w:lang w:val="en-IE"/>
        </w:rPr>
        <w:t>pH.</w:t>
      </w:r>
      <w:proofErr w:type="spellEnd"/>
      <w:r w:rsidRPr="00B63CD7">
        <w:rPr>
          <w:strike/>
          <w:lang w:val="en-IE"/>
        </w:rPr>
        <w:t xml:space="preserve"> The matrix is usually starch gel, but it could equally well be absorbent cellulose acetate, acrylamide or agarose. The pH of the buffer in the matrix is usually chosen so that the isoenzymes are negatively charged. A direct current is passed through the matrix carried by the ions in the buffer. When electrophoresis is completed, most proteins will have moved in the matrix towards the anode, depending on the amount of negative charge. If stained at this stage with a general protein stain, many bands will be seen. However, the high substrate and cofactor specificity of enzymes make it possible to stain only these proteins. Hence, the electrophoretic mobility of one particular enzyme can be compared among several organisms. The stained matrix with its collection of stained isoenzyme bands is known as a zymogram. Normally one or more extracts from reference organisms, in which the enzyme banding patterns are well documented, are included in the gel to aid the interpretation of results. Most enzymes used for characterisation purposes are stained by methods incorporating a dehydrogenase reaction. At least 12 enzymes should be examined; organisms showing identical zymograms are classified into zymodemes of a given species.</w:t>
      </w:r>
    </w:p>
    <w:p w14:paraId="74A67C22" w14:textId="783B6B3B" w:rsidR="00A678F0" w:rsidRPr="00B63CD7" w:rsidRDefault="00845752" w:rsidP="006225AA">
      <w:pPr>
        <w:pStyle w:val="11"/>
        <w:rPr>
          <w:rFonts w:ascii="Arial" w:eastAsia="Calibri" w:hAnsi="Arial"/>
          <w:sz w:val="18"/>
          <w:lang w:val="en-IE"/>
        </w:rPr>
      </w:pPr>
      <w:r w:rsidRPr="00B63CD7">
        <w:rPr>
          <w:lang w:val="en-IE"/>
        </w:rPr>
        <w:t>1.</w:t>
      </w:r>
      <w:r w:rsidR="00A678F0" w:rsidRPr="00B63CD7">
        <w:rPr>
          <w:lang w:val="en-IE"/>
        </w:rPr>
        <w:t>4</w:t>
      </w:r>
      <w:r w:rsidR="006225AA" w:rsidRPr="00B63CD7">
        <w:rPr>
          <w:lang w:val="en-IE"/>
        </w:rPr>
        <w:t>.</w:t>
      </w:r>
      <w:r w:rsidR="006225AA" w:rsidRPr="00B63CD7">
        <w:rPr>
          <w:lang w:val="en-IE"/>
        </w:rPr>
        <w:tab/>
      </w:r>
      <w:r w:rsidR="0072368C" w:rsidRPr="00B63CD7">
        <w:rPr>
          <w:strike/>
          <w:lang w:val="en-IE"/>
        </w:rPr>
        <w:t>Polymerase chain reaction (</w:t>
      </w:r>
      <w:smartTag w:uri="urn:schemas-microsoft-com:office:smarttags" w:element="stockticker">
        <w:r w:rsidR="0072368C" w:rsidRPr="00B63CD7">
          <w:rPr>
            <w:strike/>
            <w:lang w:val="en-IE"/>
          </w:rPr>
          <w:t>PCR</w:t>
        </w:r>
      </w:smartTag>
      <w:r w:rsidR="0072368C" w:rsidRPr="00B63CD7">
        <w:rPr>
          <w:strike/>
          <w:lang w:val="en-IE"/>
        </w:rPr>
        <w:t>)-based</w:t>
      </w:r>
      <w:r w:rsidR="00703C9F" w:rsidRPr="00B63CD7">
        <w:rPr>
          <w:strike/>
          <w:lang w:val="en-IE"/>
        </w:rPr>
        <w:t xml:space="preserve"> </w:t>
      </w:r>
      <w:r w:rsidR="00A678F0" w:rsidRPr="00B63CD7">
        <w:rPr>
          <w:u w:val="double"/>
          <w:lang w:val="en-IE"/>
        </w:rPr>
        <w:t>Molecular</w:t>
      </w:r>
      <w:r w:rsidR="00A678F0" w:rsidRPr="00B63CD7">
        <w:rPr>
          <w:lang w:val="en-IE"/>
        </w:rPr>
        <w:t xml:space="preserve"> methods</w:t>
      </w:r>
    </w:p>
    <w:p w14:paraId="4E3F4D96" w14:textId="25A4C822" w:rsidR="00845752" w:rsidRPr="00B63CD7" w:rsidRDefault="00845752" w:rsidP="006225AA">
      <w:pPr>
        <w:pStyle w:val="11Para"/>
        <w:rPr>
          <w:rFonts w:eastAsia="Calibri"/>
          <w:lang w:val="en-IE"/>
        </w:rPr>
      </w:pPr>
      <w:r w:rsidRPr="00B63CD7">
        <w:rPr>
          <w:rFonts w:eastAsia="Calibri"/>
          <w:lang w:val="en-IE"/>
        </w:rPr>
        <w:t xml:space="preserve">PCR methods are available for diagnosis and/or identification of </w:t>
      </w:r>
      <w:r w:rsidRPr="00075AD8">
        <w:rPr>
          <w:rFonts w:eastAsia="Calibri"/>
          <w:i/>
          <w:lang w:val="en-IE"/>
        </w:rPr>
        <w:t>Leishmania</w:t>
      </w:r>
      <w:r w:rsidRPr="00B63CD7">
        <w:rPr>
          <w:rFonts w:eastAsia="Calibri"/>
          <w:lang w:val="en-IE"/>
        </w:rPr>
        <w:t xml:space="preserve"> from different types of human and animal samples. </w:t>
      </w:r>
      <w:r w:rsidRPr="00B63CD7">
        <w:rPr>
          <w:rFonts w:eastAsia="Calibri"/>
          <w:u w:val="double"/>
          <w:lang w:val="en-IE"/>
        </w:rPr>
        <w:t xml:space="preserve">The molecular investigation should be performed on the following samples in decreasing order of sensitivity: </w:t>
      </w:r>
      <w:r w:rsidR="007D6C2C">
        <w:rPr>
          <w:rFonts w:eastAsia="Calibri"/>
          <w:u w:val="double"/>
          <w:lang w:val="en-IE"/>
        </w:rPr>
        <w:t xml:space="preserve">bone </w:t>
      </w:r>
      <w:r w:rsidRPr="00B63CD7">
        <w:rPr>
          <w:rFonts w:eastAsia="Calibri"/>
          <w:u w:val="double"/>
          <w:lang w:val="en-IE"/>
        </w:rPr>
        <w:t>marrow/</w:t>
      </w:r>
      <w:r w:rsidR="00A02A6B">
        <w:rPr>
          <w:rFonts w:eastAsia="Calibri"/>
          <w:u w:val="double"/>
          <w:lang w:val="en-IE"/>
        </w:rPr>
        <w:t>l</w:t>
      </w:r>
      <w:r w:rsidRPr="00B63CD7">
        <w:rPr>
          <w:rFonts w:eastAsia="Calibri"/>
          <w:u w:val="double"/>
          <w:lang w:val="en-IE"/>
        </w:rPr>
        <w:t xml:space="preserve">ymph node, skin, conjunctiva, buffy coat, peripheral blood. </w:t>
      </w:r>
      <w:r w:rsidR="007D6C2C">
        <w:rPr>
          <w:rFonts w:eastAsia="Calibri"/>
          <w:u w:val="double"/>
          <w:lang w:val="en-IE"/>
        </w:rPr>
        <w:t>I</w:t>
      </w:r>
      <w:r w:rsidRPr="00B63CD7">
        <w:rPr>
          <w:rFonts w:eastAsia="Calibri"/>
          <w:u w:val="double"/>
          <w:lang w:val="en-IE"/>
        </w:rPr>
        <w:t>n resistant dogs</w:t>
      </w:r>
      <w:r w:rsidR="007D6C2C">
        <w:rPr>
          <w:rFonts w:eastAsia="Calibri"/>
          <w:u w:val="double"/>
          <w:lang w:val="en-IE"/>
        </w:rPr>
        <w:t>,</w:t>
      </w:r>
      <w:r w:rsidRPr="00B63CD7">
        <w:rPr>
          <w:rFonts w:eastAsia="Calibri"/>
          <w:u w:val="double"/>
          <w:lang w:val="en-IE"/>
        </w:rPr>
        <w:t xml:space="preserve"> </w:t>
      </w:r>
      <w:r w:rsidRPr="00A02A6B">
        <w:rPr>
          <w:rFonts w:eastAsia="Calibri"/>
          <w:i/>
          <w:u w:val="double"/>
          <w:lang w:val="en-IE"/>
        </w:rPr>
        <w:t>Leishmania</w:t>
      </w:r>
      <w:r w:rsidRPr="00B63CD7">
        <w:rPr>
          <w:rFonts w:eastAsia="Calibri"/>
          <w:u w:val="double"/>
          <w:lang w:val="en-IE"/>
        </w:rPr>
        <w:t xml:space="preserve"> inoculation may not be followed by parasite dissemination therefore</w:t>
      </w:r>
      <w:r w:rsidR="007D6C2C" w:rsidRPr="00B63CD7">
        <w:rPr>
          <w:rFonts w:eastAsia="Calibri"/>
          <w:u w:val="double"/>
          <w:lang w:val="en-IE"/>
        </w:rPr>
        <w:t>,</w:t>
      </w:r>
      <w:r w:rsidRPr="00B63CD7">
        <w:rPr>
          <w:rFonts w:eastAsia="Calibri"/>
          <w:u w:val="double"/>
          <w:lang w:val="en-IE"/>
        </w:rPr>
        <w:t xml:space="preserve"> </w:t>
      </w:r>
      <w:r w:rsidR="007D6C2C" w:rsidRPr="00B63CD7">
        <w:rPr>
          <w:rFonts w:eastAsia="Calibri"/>
          <w:u w:val="double"/>
          <w:lang w:val="en-IE"/>
        </w:rPr>
        <w:t>in endemic area</w:t>
      </w:r>
      <w:r w:rsidR="007D6C2C">
        <w:rPr>
          <w:rFonts w:eastAsia="Calibri"/>
          <w:u w:val="double"/>
          <w:lang w:val="en-IE"/>
        </w:rPr>
        <w:t>s,</w:t>
      </w:r>
      <w:r w:rsidR="007D6C2C" w:rsidRPr="00B63CD7">
        <w:rPr>
          <w:rFonts w:eastAsia="Calibri"/>
          <w:u w:val="double"/>
          <w:lang w:val="en-IE"/>
        </w:rPr>
        <w:t xml:space="preserve"> </w:t>
      </w:r>
      <w:r w:rsidRPr="00B63CD7">
        <w:rPr>
          <w:rFonts w:eastAsia="Calibri"/>
          <w:u w:val="double"/>
          <w:lang w:val="en-IE"/>
        </w:rPr>
        <w:t xml:space="preserve">a </w:t>
      </w:r>
      <w:r w:rsidR="007D6C2C" w:rsidRPr="00B63CD7">
        <w:rPr>
          <w:rFonts w:eastAsia="Calibri"/>
          <w:u w:val="double"/>
          <w:lang w:val="en-IE"/>
        </w:rPr>
        <w:t>positiv</w:t>
      </w:r>
      <w:r w:rsidR="007D6C2C">
        <w:rPr>
          <w:rFonts w:eastAsia="Calibri"/>
          <w:u w:val="double"/>
          <w:lang w:val="en-IE"/>
        </w:rPr>
        <w:t>e</w:t>
      </w:r>
      <w:r w:rsidR="007D6C2C" w:rsidRPr="00B63CD7">
        <w:rPr>
          <w:rFonts w:eastAsia="Calibri"/>
          <w:u w:val="double"/>
          <w:lang w:val="en-IE"/>
        </w:rPr>
        <w:t xml:space="preserve"> </w:t>
      </w:r>
      <w:r w:rsidRPr="00B63CD7">
        <w:rPr>
          <w:rFonts w:eastAsia="Calibri"/>
          <w:u w:val="double"/>
          <w:lang w:val="en-IE"/>
        </w:rPr>
        <w:t xml:space="preserve">PCR </w:t>
      </w:r>
      <w:r w:rsidR="007D6C2C">
        <w:rPr>
          <w:rFonts w:eastAsia="Calibri"/>
          <w:u w:val="double"/>
          <w:lang w:val="en-IE"/>
        </w:rPr>
        <w:t xml:space="preserve">result on a </w:t>
      </w:r>
      <w:r w:rsidRPr="00B63CD7">
        <w:rPr>
          <w:rFonts w:eastAsia="Calibri"/>
          <w:u w:val="double"/>
          <w:lang w:val="en-IE"/>
        </w:rPr>
        <w:t>skin</w:t>
      </w:r>
      <w:r w:rsidR="007D6C2C">
        <w:rPr>
          <w:rFonts w:eastAsia="Calibri"/>
          <w:u w:val="double"/>
          <w:lang w:val="en-IE"/>
        </w:rPr>
        <w:t xml:space="preserve"> sample</w:t>
      </w:r>
      <w:r w:rsidRPr="00B63CD7">
        <w:rPr>
          <w:rFonts w:eastAsia="Calibri"/>
          <w:u w:val="double"/>
          <w:lang w:val="en-IE"/>
        </w:rPr>
        <w:t xml:space="preserve"> in </w:t>
      </w:r>
      <w:r w:rsidRPr="00010DC1">
        <w:rPr>
          <w:rFonts w:eastAsia="Calibri"/>
          <w:u w:val="double"/>
          <w:lang w:val="en-IE"/>
        </w:rPr>
        <w:t xml:space="preserve">the absence of skin lesions does not necessarily mean that the dog is infected and </w:t>
      </w:r>
      <w:r w:rsidR="00A02A6B" w:rsidRPr="00010DC1">
        <w:rPr>
          <w:rFonts w:eastAsia="Calibri"/>
          <w:u w:val="double"/>
          <w:lang w:val="en-IE"/>
        </w:rPr>
        <w:t xml:space="preserve">will </w:t>
      </w:r>
      <w:r w:rsidRPr="00010DC1">
        <w:rPr>
          <w:rFonts w:eastAsia="Calibri"/>
          <w:u w:val="double"/>
          <w:lang w:val="en-IE"/>
        </w:rPr>
        <w:t>develop infection</w:t>
      </w:r>
      <w:r w:rsidR="00614F12" w:rsidRPr="00010DC1">
        <w:rPr>
          <w:rFonts w:eastAsia="Calibri"/>
          <w:u w:val="double"/>
          <w:lang w:val="en-IE"/>
        </w:rPr>
        <w:t xml:space="preserve"> (Gradoni</w:t>
      </w:r>
      <w:r w:rsidR="00614F12" w:rsidRPr="00010DC1">
        <w:rPr>
          <w:rFonts w:eastAsia="Calibri"/>
          <w:i/>
          <w:u w:val="double"/>
          <w:lang w:val="en-IE"/>
        </w:rPr>
        <w:t>,</w:t>
      </w:r>
      <w:r w:rsidR="00614F12" w:rsidRPr="00010DC1">
        <w:rPr>
          <w:rFonts w:eastAsia="Calibri"/>
          <w:u w:val="double"/>
          <w:lang w:val="en-IE"/>
        </w:rPr>
        <w:t xml:space="preserve"> 2002</w:t>
      </w:r>
      <w:r w:rsidR="00614F12" w:rsidRPr="005A6D81">
        <w:rPr>
          <w:rFonts w:eastAsia="Calibri"/>
          <w:u w:val="double"/>
          <w:lang w:val="en-IE"/>
        </w:rPr>
        <w:t>)</w:t>
      </w:r>
      <w:r w:rsidR="007D6C2C" w:rsidRPr="005A6D81">
        <w:rPr>
          <w:rFonts w:eastAsia="Calibri"/>
          <w:u w:val="double"/>
          <w:lang w:val="en-IE"/>
        </w:rPr>
        <w:t xml:space="preserve">. </w:t>
      </w:r>
      <w:r w:rsidR="005A6D81" w:rsidRPr="005A6D81">
        <w:rPr>
          <w:rFonts w:eastAsia="Calibri"/>
          <w:u w:val="double"/>
          <w:lang w:val="en-IE"/>
        </w:rPr>
        <w:t xml:space="preserve">Similarly </w:t>
      </w:r>
      <w:r w:rsidRPr="005A6D81">
        <w:rPr>
          <w:rFonts w:eastAsia="Calibri"/>
          <w:u w:val="double"/>
          <w:lang w:val="en-IE"/>
        </w:rPr>
        <w:t xml:space="preserve">bone marrow </w:t>
      </w:r>
      <w:r w:rsidR="00D00D63" w:rsidRPr="005A6D81">
        <w:rPr>
          <w:rFonts w:eastAsia="Calibri"/>
          <w:u w:val="double"/>
          <w:lang w:val="en-IE"/>
        </w:rPr>
        <w:t xml:space="preserve">PCR </w:t>
      </w:r>
      <w:r w:rsidRPr="005A6D81">
        <w:rPr>
          <w:rFonts w:eastAsia="Calibri"/>
          <w:u w:val="double"/>
          <w:lang w:val="en-IE"/>
        </w:rPr>
        <w:t>positiv</w:t>
      </w:r>
      <w:r w:rsidR="00D00D63" w:rsidRPr="005A6D81">
        <w:rPr>
          <w:rFonts w:eastAsia="Calibri"/>
          <w:u w:val="double"/>
          <w:lang w:val="en-IE"/>
        </w:rPr>
        <w:t>es</w:t>
      </w:r>
      <w:r w:rsidRPr="005A6D81">
        <w:rPr>
          <w:rFonts w:eastAsia="Calibri"/>
          <w:u w:val="double"/>
          <w:lang w:val="en-IE"/>
        </w:rPr>
        <w:t xml:space="preserve"> </w:t>
      </w:r>
      <w:r w:rsidR="00D00D63" w:rsidRPr="005A6D81">
        <w:rPr>
          <w:rFonts w:eastAsia="Calibri"/>
          <w:u w:val="double"/>
          <w:lang w:val="en-IE"/>
        </w:rPr>
        <w:t>may subse</w:t>
      </w:r>
      <w:r w:rsidR="00F976C2" w:rsidRPr="005A6D81">
        <w:rPr>
          <w:rFonts w:eastAsia="Calibri"/>
          <w:u w:val="double"/>
          <w:lang w:val="en-IE"/>
        </w:rPr>
        <w:t>quently test</w:t>
      </w:r>
      <w:r w:rsidRPr="005A6D81">
        <w:rPr>
          <w:rFonts w:eastAsia="Calibri"/>
          <w:u w:val="double"/>
          <w:lang w:val="en-IE"/>
        </w:rPr>
        <w:t xml:space="preserve"> negativ</w:t>
      </w:r>
      <w:r w:rsidR="00F976C2" w:rsidRPr="005A6D81">
        <w:rPr>
          <w:rFonts w:eastAsia="Calibri"/>
          <w:u w:val="double"/>
          <w:lang w:val="en-IE"/>
        </w:rPr>
        <w:t>e</w:t>
      </w:r>
      <w:r w:rsidR="00614F12" w:rsidRPr="005A6D81">
        <w:rPr>
          <w:rFonts w:eastAsia="Calibri"/>
          <w:u w:val="double"/>
          <w:lang w:val="en-IE"/>
        </w:rPr>
        <w:t xml:space="preserve"> </w:t>
      </w:r>
      <w:r w:rsidR="00614F12" w:rsidRPr="00010DC1">
        <w:rPr>
          <w:rFonts w:eastAsia="Calibri"/>
          <w:u w:val="double"/>
          <w:lang w:val="en-IE"/>
        </w:rPr>
        <w:t xml:space="preserve">(Oliva </w:t>
      </w:r>
      <w:r w:rsidR="00614F12" w:rsidRPr="00010DC1">
        <w:rPr>
          <w:rFonts w:eastAsia="Calibri"/>
          <w:i/>
          <w:u w:val="double"/>
          <w:lang w:val="en-IE"/>
        </w:rPr>
        <w:t>et al.,</w:t>
      </w:r>
      <w:r w:rsidR="00614F12" w:rsidRPr="00010DC1">
        <w:rPr>
          <w:rFonts w:eastAsia="Calibri"/>
          <w:u w:val="double"/>
          <w:lang w:val="en-IE"/>
        </w:rPr>
        <w:t xml:space="preserve"> 2006)</w:t>
      </w:r>
      <w:r w:rsidRPr="00010DC1">
        <w:rPr>
          <w:rFonts w:eastAsia="Calibri"/>
          <w:u w:val="double"/>
          <w:lang w:val="en-IE"/>
        </w:rPr>
        <w:t>.</w:t>
      </w:r>
      <w:r w:rsidRPr="00B63CD7">
        <w:rPr>
          <w:rFonts w:eastAsia="Calibri"/>
          <w:u w:val="double"/>
          <w:lang w:val="en-IE"/>
        </w:rPr>
        <w:t xml:space="preserve"> It is always better to use fresh or frozen material or </w:t>
      </w:r>
      <w:r w:rsidR="007D6C2C" w:rsidRPr="00B63CD7">
        <w:rPr>
          <w:rFonts w:eastAsia="Calibri"/>
          <w:u w:val="double"/>
          <w:lang w:val="en-IE"/>
        </w:rPr>
        <w:t xml:space="preserve">material </w:t>
      </w:r>
      <w:r w:rsidRPr="00B63CD7">
        <w:rPr>
          <w:rFonts w:eastAsia="Calibri"/>
          <w:u w:val="double"/>
          <w:lang w:val="en-IE"/>
        </w:rPr>
        <w:t xml:space="preserve">fixed in 95% ethyl alcohol. </w:t>
      </w:r>
      <w:r w:rsidR="007D6C2C" w:rsidRPr="00B63CD7">
        <w:rPr>
          <w:rFonts w:eastAsia="Calibri"/>
          <w:u w:val="double"/>
          <w:lang w:val="en-IE"/>
        </w:rPr>
        <w:t>Formalin</w:t>
      </w:r>
      <w:r w:rsidRPr="00B63CD7">
        <w:rPr>
          <w:rFonts w:eastAsia="Calibri"/>
          <w:u w:val="double"/>
          <w:lang w:val="en-IE"/>
        </w:rPr>
        <w:t xml:space="preserve">-fixed </w:t>
      </w:r>
      <w:r w:rsidR="007D6C2C">
        <w:rPr>
          <w:rFonts w:eastAsia="Calibri"/>
          <w:u w:val="double"/>
          <w:lang w:val="en-IE"/>
        </w:rPr>
        <w:t>or</w:t>
      </w:r>
      <w:r w:rsidRPr="00B63CD7">
        <w:rPr>
          <w:rFonts w:eastAsia="Calibri"/>
          <w:u w:val="double"/>
          <w:lang w:val="en-IE"/>
        </w:rPr>
        <w:t xml:space="preserve"> paraffin-fixed samples </w:t>
      </w:r>
      <w:r w:rsidR="007D6C2C">
        <w:rPr>
          <w:rFonts w:eastAsia="Calibri"/>
          <w:u w:val="double"/>
          <w:lang w:val="en-IE"/>
        </w:rPr>
        <w:t xml:space="preserve">can be used but give lower </w:t>
      </w:r>
      <w:r w:rsidRPr="00B63CD7">
        <w:rPr>
          <w:rFonts w:eastAsia="Calibri"/>
          <w:u w:val="double"/>
          <w:lang w:val="en-IE"/>
        </w:rPr>
        <w:t>diagnostic yields.</w:t>
      </w:r>
    </w:p>
    <w:p w14:paraId="6D904709" w14:textId="7228658F" w:rsidR="00845752" w:rsidRPr="00010DC1" w:rsidRDefault="00845752" w:rsidP="006225AA">
      <w:pPr>
        <w:pStyle w:val="11Para"/>
        <w:rPr>
          <w:rFonts w:eastAsia="Calibri"/>
          <w:lang w:val="en-IE"/>
        </w:rPr>
      </w:pPr>
      <w:r w:rsidRPr="00B63CD7">
        <w:rPr>
          <w:rFonts w:eastAsia="Calibri"/>
          <w:lang w:val="en-IE"/>
        </w:rPr>
        <w:t xml:space="preserve">Essentially, techniques developed either to identify established isolates of </w:t>
      </w:r>
      <w:r w:rsidRPr="007B6B84">
        <w:rPr>
          <w:rFonts w:eastAsia="Calibri"/>
          <w:i/>
          <w:lang w:val="en-IE"/>
        </w:rPr>
        <w:t>Leishmania</w:t>
      </w:r>
      <w:r w:rsidRPr="00B63CD7">
        <w:rPr>
          <w:rFonts w:eastAsia="Calibri"/>
          <w:lang w:val="en-IE"/>
        </w:rPr>
        <w:t xml:space="preserve"> or to detect organisms from </w:t>
      </w:r>
      <w:r w:rsidR="0072368C" w:rsidRPr="00B63CD7">
        <w:rPr>
          <w:strike/>
          <w:lang w:val="en-IE"/>
        </w:rPr>
        <w:t xml:space="preserve">fresh or frozen, formalin-fixed and paraffin-embedded </w:t>
      </w:r>
      <w:r w:rsidR="00815B00" w:rsidRPr="00B63CD7">
        <w:rPr>
          <w:strike/>
          <w:lang w:val="en-IE"/>
        </w:rPr>
        <w:t xml:space="preserve">tissue </w:t>
      </w:r>
      <w:r w:rsidR="0072368C" w:rsidRPr="00B63CD7">
        <w:rPr>
          <w:strike/>
          <w:lang w:val="en-IE"/>
        </w:rPr>
        <w:t>biopsies</w:t>
      </w:r>
      <w:r w:rsidR="00703C9F" w:rsidRPr="00B63CD7">
        <w:rPr>
          <w:strike/>
          <w:lang w:val="en-IE"/>
        </w:rPr>
        <w:t xml:space="preserve"> </w:t>
      </w:r>
      <w:r w:rsidRPr="00B63CD7">
        <w:rPr>
          <w:rFonts w:eastAsia="Calibri"/>
          <w:u w:val="double"/>
          <w:lang w:val="en-IE"/>
        </w:rPr>
        <w:t>several samples</w:t>
      </w:r>
      <w:r w:rsidRPr="00B63CD7">
        <w:rPr>
          <w:rFonts w:eastAsia="Calibri"/>
          <w:lang w:val="en-IE"/>
        </w:rPr>
        <w:t>, include: (a)</w:t>
      </w:r>
      <w:r w:rsidR="0072368C" w:rsidRPr="00B63CD7">
        <w:rPr>
          <w:lang w:val="en-IE"/>
        </w:rPr>
        <w:t> </w:t>
      </w:r>
      <w:r w:rsidRPr="00B63CD7">
        <w:rPr>
          <w:rFonts w:eastAsia="Calibri"/>
          <w:lang w:val="en-IE"/>
        </w:rPr>
        <w:t>digestion of material with proteinase K and DNA extraction. These steps can be either performed using in-house protocols and reagents, or by commercial kits that are widely available; (b)</w:t>
      </w:r>
      <w:r w:rsidR="00703C9F" w:rsidRPr="00B63CD7">
        <w:rPr>
          <w:rFonts w:eastAsia="Calibri"/>
          <w:lang w:val="en-IE"/>
        </w:rPr>
        <w:t> </w:t>
      </w:r>
      <w:r w:rsidRPr="00B63CD7">
        <w:rPr>
          <w:rFonts w:eastAsia="Calibri"/>
          <w:lang w:val="en-IE"/>
        </w:rPr>
        <w:t>standard PCR amplification using oligonucleotide sequences (primers) selected from the small-subunit rRNA gene (</w:t>
      </w:r>
      <w:r w:rsidRPr="00010DC1">
        <w:rPr>
          <w:rFonts w:eastAsia="Calibri"/>
          <w:lang w:val="en-IE"/>
        </w:rPr>
        <w:t xml:space="preserve">Mathis &amp; </w:t>
      </w:r>
      <w:proofErr w:type="spellStart"/>
      <w:r w:rsidRPr="00010DC1">
        <w:rPr>
          <w:rFonts w:eastAsia="Calibri"/>
          <w:lang w:val="en-IE"/>
        </w:rPr>
        <w:t>Deplazes</w:t>
      </w:r>
      <w:proofErr w:type="spellEnd"/>
      <w:r w:rsidRPr="00010DC1">
        <w:rPr>
          <w:rFonts w:eastAsia="Calibri"/>
          <w:lang w:val="en-IE"/>
        </w:rPr>
        <w:t xml:space="preserve">, 1995), kinetoplast DNA minicircles (Maarten et al., 1992), or other highly repetitive genomic DNA sequences </w:t>
      </w:r>
      <w:r w:rsidR="0072368C" w:rsidRPr="00010DC1">
        <w:rPr>
          <w:lang w:val="en-IE"/>
        </w:rPr>
        <w:t>(</w:t>
      </w:r>
      <w:proofErr w:type="spellStart"/>
      <w:r w:rsidR="00811325">
        <w:fldChar w:fldCharType="begin"/>
      </w:r>
      <w:r w:rsidR="00811325">
        <w:instrText xml:space="preserve"> HYPERLINK "http://www.ncbi.nlm.nih.gov/entrez/query.fcgi?db=pubmed&amp;cmd=Search&amp;term=%22Bulle+B%22%5BAuthor%5D" \o "Click to search for citations by this author." </w:instrText>
      </w:r>
      <w:r w:rsidR="00811325">
        <w:fldChar w:fldCharType="separate"/>
      </w:r>
      <w:r w:rsidR="0072368C" w:rsidRPr="00010DC1">
        <w:rPr>
          <w:bCs/>
          <w:lang w:val="en-IE" w:eastAsia="it-IT"/>
        </w:rPr>
        <w:t>Bulle</w:t>
      </w:r>
      <w:proofErr w:type="spellEnd"/>
      <w:r w:rsidR="0072368C" w:rsidRPr="00010DC1">
        <w:rPr>
          <w:bCs/>
          <w:lang w:val="en-IE" w:eastAsia="it-IT"/>
        </w:rPr>
        <w:t xml:space="preserve"> </w:t>
      </w:r>
      <w:r w:rsidR="0072368C" w:rsidRPr="00010DC1">
        <w:rPr>
          <w:bCs/>
          <w:i/>
          <w:lang w:val="en-IE" w:eastAsia="it-IT"/>
        </w:rPr>
        <w:t>et al</w:t>
      </w:r>
      <w:r w:rsidR="0072368C" w:rsidRPr="00010DC1">
        <w:rPr>
          <w:bCs/>
          <w:lang w:val="en-IE" w:eastAsia="it-IT"/>
        </w:rPr>
        <w:t xml:space="preserve">., </w:t>
      </w:r>
      <w:r w:rsidR="00811325">
        <w:rPr>
          <w:bCs/>
          <w:lang w:val="en-IE" w:eastAsia="it-IT"/>
        </w:rPr>
        <w:fldChar w:fldCharType="end"/>
      </w:r>
      <w:r w:rsidRPr="00010DC1">
        <w:rPr>
          <w:rFonts w:eastAsia="Calibri"/>
          <w:lang w:val="en-IE"/>
        </w:rPr>
        <w:t xml:space="preserve">2002; </w:t>
      </w:r>
      <w:proofErr w:type="spellStart"/>
      <w:r w:rsidRPr="00010DC1">
        <w:rPr>
          <w:rFonts w:eastAsia="Calibri"/>
          <w:lang w:val="en-IE"/>
        </w:rPr>
        <w:t>Piarroux</w:t>
      </w:r>
      <w:proofErr w:type="spellEnd"/>
      <w:r w:rsidRPr="00010DC1">
        <w:rPr>
          <w:rFonts w:eastAsia="Calibri"/>
          <w:lang w:val="en-IE"/>
        </w:rPr>
        <w:t xml:space="preserve"> </w:t>
      </w:r>
      <w:r w:rsidRPr="00010DC1">
        <w:rPr>
          <w:rFonts w:eastAsia="Calibri"/>
          <w:i/>
          <w:lang w:val="en-IE"/>
        </w:rPr>
        <w:t>et al.,</w:t>
      </w:r>
      <w:r w:rsidRPr="00010DC1">
        <w:rPr>
          <w:rFonts w:eastAsia="Calibri"/>
          <w:lang w:val="en-IE"/>
        </w:rPr>
        <w:t xml:space="preserve"> 1993); (c)</w:t>
      </w:r>
      <w:r w:rsidR="002C7E75" w:rsidRPr="00010DC1">
        <w:rPr>
          <w:lang w:val="en-IE"/>
        </w:rPr>
        <w:t> </w:t>
      </w:r>
      <w:r w:rsidRPr="00010DC1">
        <w:rPr>
          <w:rFonts w:eastAsia="Calibri"/>
          <w:lang w:val="en-IE"/>
        </w:rPr>
        <w:t xml:space="preserve">analysis of amplification products by 1–2% agarose gel. </w:t>
      </w:r>
      <w:r w:rsidRPr="00010DC1">
        <w:rPr>
          <w:rFonts w:eastAsia="Calibri"/>
          <w:u w:val="double"/>
          <w:lang w:val="en-IE"/>
        </w:rPr>
        <w:t xml:space="preserve">PCR is a very sensitive method, especially if </w:t>
      </w:r>
      <w:r w:rsidR="00887ADA">
        <w:rPr>
          <w:rFonts w:eastAsia="Calibri"/>
          <w:u w:val="double"/>
          <w:lang w:val="en-IE"/>
        </w:rPr>
        <w:t xml:space="preserve">the </w:t>
      </w:r>
      <w:r w:rsidRPr="00010DC1">
        <w:rPr>
          <w:rFonts w:eastAsia="Calibri"/>
          <w:u w:val="double"/>
          <w:lang w:val="en-IE"/>
        </w:rPr>
        <w:t>PCR target</w:t>
      </w:r>
      <w:r w:rsidR="00887ADA">
        <w:rPr>
          <w:rFonts w:eastAsia="Calibri"/>
          <w:u w:val="double"/>
          <w:lang w:val="en-IE"/>
        </w:rPr>
        <w:t>s</w:t>
      </w:r>
      <w:r w:rsidRPr="00010DC1">
        <w:rPr>
          <w:rFonts w:eastAsia="Calibri"/>
          <w:u w:val="double"/>
          <w:lang w:val="en-IE"/>
        </w:rPr>
        <w:t xml:space="preserve"> </w:t>
      </w:r>
      <w:r w:rsidR="007B6B84" w:rsidRPr="00010DC1">
        <w:rPr>
          <w:rFonts w:eastAsia="Calibri"/>
          <w:u w:val="double"/>
          <w:lang w:val="en-IE"/>
        </w:rPr>
        <w:t>are</w:t>
      </w:r>
      <w:r w:rsidRPr="00010DC1">
        <w:rPr>
          <w:rFonts w:eastAsia="Calibri"/>
          <w:u w:val="double"/>
          <w:lang w:val="en-IE"/>
        </w:rPr>
        <w:t xml:space="preserve"> “multi-copy” genomic sequences, those present in high numbers in every single parasite, such as the kinetoplast minicircles DNA</w:t>
      </w:r>
      <w:r w:rsidR="00614F12" w:rsidRPr="00010DC1">
        <w:rPr>
          <w:rFonts w:eastAsia="Calibri"/>
          <w:u w:val="double"/>
          <w:lang w:val="en-IE"/>
        </w:rPr>
        <w:t xml:space="preserve"> (Cortes </w:t>
      </w:r>
      <w:r w:rsidR="00614F12" w:rsidRPr="00010DC1">
        <w:rPr>
          <w:rFonts w:eastAsia="Calibri"/>
          <w:i/>
          <w:u w:val="double"/>
          <w:lang w:val="en-IE"/>
        </w:rPr>
        <w:t>et al.,</w:t>
      </w:r>
      <w:r w:rsidR="00614F12" w:rsidRPr="00010DC1">
        <w:rPr>
          <w:rFonts w:eastAsia="Calibri"/>
          <w:u w:val="double"/>
          <w:lang w:val="en-IE"/>
        </w:rPr>
        <w:t xml:space="preserve"> 2004).</w:t>
      </w:r>
      <w:r w:rsidRPr="00010DC1">
        <w:rPr>
          <w:rFonts w:eastAsia="Calibri"/>
          <w:u w:val="double"/>
          <w:lang w:val="en-IE"/>
        </w:rPr>
        <w:t xml:space="preserve"> </w:t>
      </w:r>
    </w:p>
    <w:p w14:paraId="5302126A" w14:textId="77777777" w:rsidR="00845752" w:rsidRPr="00010DC1" w:rsidRDefault="00845752" w:rsidP="006225AA">
      <w:pPr>
        <w:pStyle w:val="11Para"/>
        <w:rPr>
          <w:rFonts w:eastAsia="Calibri"/>
          <w:u w:val="double"/>
          <w:lang w:val="en-IE"/>
        </w:rPr>
      </w:pPr>
      <w:r w:rsidRPr="00010DC1">
        <w:rPr>
          <w:rFonts w:eastAsia="Calibri"/>
          <w:u w:val="double"/>
          <w:lang w:val="en-IE"/>
        </w:rPr>
        <w:lastRenderedPageBreak/>
        <w:t>The three most used techniques are:</w:t>
      </w:r>
    </w:p>
    <w:p w14:paraId="118946F3" w14:textId="016CB33B" w:rsidR="00845752" w:rsidRPr="00010DC1" w:rsidRDefault="006225AA" w:rsidP="006225AA">
      <w:pPr>
        <w:pStyle w:val="11ipara"/>
        <w:rPr>
          <w:rFonts w:eastAsia="Calibri"/>
          <w:u w:val="double"/>
          <w:lang w:val="en-IE" w:eastAsia="en-US"/>
        </w:rPr>
      </w:pPr>
      <w:proofErr w:type="spellStart"/>
      <w:r w:rsidRPr="00010DC1">
        <w:rPr>
          <w:rFonts w:eastAsia="Calibri"/>
          <w:u w:val="double"/>
          <w:lang w:val="en-IE" w:eastAsia="en-US"/>
        </w:rPr>
        <w:t>i</w:t>
      </w:r>
      <w:proofErr w:type="spellEnd"/>
      <w:r w:rsidRPr="00010DC1">
        <w:rPr>
          <w:rFonts w:eastAsia="Calibri"/>
          <w:u w:val="double"/>
          <w:lang w:val="en-IE" w:eastAsia="en-US"/>
        </w:rPr>
        <w:t>)</w:t>
      </w:r>
      <w:r w:rsidRPr="00010DC1">
        <w:rPr>
          <w:rFonts w:eastAsia="Calibri"/>
          <w:u w:val="double"/>
          <w:lang w:val="en-IE" w:eastAsia="en-US"/>
        </w:rPr>
        <w:tab/>
      </w:r>
      <w:r w:rsidR="00703C9F" w:rsidRPr="00010DC1">
        <w:rPr>
          <w:rFonts w:eastAsia="Calibri"/>
          <w:u w:val="double"/>
          <w:lang w:val="en-IE" w:eastAsia="en-US"/>
        </w:rPr>
        <w:t xml:space="preserve">Conventional </w:t>
      </w:r>
      <w:r w:rsidR="00845752" w:rsidRPr="00010DC1">
        <w:rPr>
          <w:rFonts w:eastAsia="Calibri"/>
          <w:u w:val="double"/>
          <w:lang w:val="en-IE" w:eastAsia="en-US"/>
        </w:rPr>
        <w:t xml:space="preserve">or traditional PCR: </w:t>
      </w:r>
      <w:r w:rsidR="00845752" w:rsidRPr="00010DC1">
        <w:rPr>
          <w:rFonts w:eastAsia="Calibri"/>
          <w:i/>
          <w:u w:val="double"/>
          <w:lang w:val="en-IE" w:eastAsia="en-US"/>
        </w:rPr>
        <w:t>Leishmania</w:t>
      </w:r>
      <w:r w:rsidR="00845752" w:rsidRPr="00010DC1">
        <w:rPr>
          <w:rFonts w:eastAsia="Calibri"/>
          <w:u w:val="double"/>
          <w:lang w:val="en-IE" w:eastAsia="en-US"/>
        </w:rPr>
        <w:t xml:space="preserve"> DNA is amplified using a pair of primers (complementary base sequences to the target sequence contained in </w:t>
      </w:r>
      <w:r w:rsidR="00845752" w:rsidRPr="00010DC1">
        <w:rPr>
          <w:rFonts w:eastAsia="Calibri"/>
          <w:i/>
          <w:u w:val="double"/>
          <w:lang w:val="en-IE" w:eastAsia="en-US"/>
        </w:rPr>
        <w:t>Leishmania</w:t>
      </w:r>
      <w:r w:rsidR="00845752" w:rsidRPr="00010DC1">
        <w:rPr>
          <w:rFonts w:eastAsia="Calibri"/>
          <w:u w:val="double"/>
          <w:lang w:val="en-IE" w:eastAsia="en-US"/>
        </w:rPr>
        <w:t xml:space="preserve"> DNA); </w:t>
      </w:r>
      <w:r w:rsidR="00614F12" w:rsidRPr="00010DC1">
        <w:rPr>
          <w:rFonts w:eastAsia="Calibri"/>
          <w:u w:val="double"/>
          <w:lang w:val="en-IE" w:eastAsia="en-US"/>
        </w:rPr>
        <w:t>(</w:t>
      </w:r>
      <w:proofErr w:type="spellStart"/>
      <w:r w:rsidR="00703C9F" w:rsidRPr="00010DC1">
        <w:rPr>
          <w:rFonts w:eastAsia="Calibri"/>
          <w:u w:val="double"/>
          <w:lang w:val="en-IE" w:eastAsia="en-US"/>
        </w:rPr>
        <w:t>Lachaud</w:t>
      </w:r>
      <w:proofErr w:type="spellEnd"/>
      <w:r w:rsidR="00703C9F" w:rsidRPr="00010DC1">
        <w:rPr>
          <w:rFonts w:eastAsia="Calibri"/>
          <w:u w:val="double"/>
          <w:lang w:val="en-IE" w:eastAsia="en-US"/>
        </w:rPr>
        <w:t xml:space="preserve"> </w:t>
      </w:r>
      <w:r w:rsidR="00703C9F" w:rsidRPr="00010DC1">
        <w:rPr>
          <w:rFonts w:eastAsia="Calibri"/>
          <w:i/>
          <w:u w:val="double"/>
          <w:lang w:val="en-IE" w:eastAsia="en-US"/>
        </w:rPr>
        <w:t>et al.,</w:t>
      </w:r>
      <w:r w:rsidR="00703C9F" w:rsidRPr="00010DC1">
        <w:rPr>
          <w:rFonts w:eastAsia="Calibri"/>
          <w:u w:val="double"/>
          <w:lang w:val="en-IE" w:eastAsia="en-US"/>
        </w:rPr>
        <w:t xml:space="preserve"> 2002; </w:t>
      </w:r>
      <w:r w:rsidR="00614F12" w:rsidRPr="00010DC1">
        <w:rPr>
          <w:rFonts w:eastAsia="Calibri"/>
          <w:u w:val="double"/>
          <w:lang w:val="en-IE" w:eastAsia="en-US"/>
        </w:rPr>
        <w:t xml:space="preserve">Muller </w:t>
      </w:r>
      <w:r w:rsidR="00614F12" w:rsidRPr="00010DC1">
        <w:rPr>
          <w:rFonts w:eastAsia="Calibri"/>
          <w:i/>
          <w:u w:val="double"/>
          <w:lang w:val="en-IE" w:eastAsia="en-US"/>
        </w:rPr>
        <w:t>et al.,</w:t>
      </w:r>
      <w:r w:rsidR="00614F12" w:rsidRPr="00010DC1">
        <w:rPr>
          <w:rFonts w:eastAsia="Calibri"/>
          <w:u w:val="double"/>
          <w:lang w:val="en-IE" w:eastAsia="en-US"/>
        </w:rPr>
        <w:t xml:space="preserve"> 2003)</w:t>
      </w:r>
      <w:r w:rsidR="00703C9F" w:rsidRPr="00010DC1">
        <w:rPr>
          <w:rFonts w:eastAsia="Calibri"/>
          <w:u w:val="double"/>
          <w:lang w:val="en-IE" w:eastAsia="en-US"/>
        </w:rPr>
        <w:t>;</w:t>
      </w:r>
    </w:p>
    <w:p w14:paraId="5A7394F8" w14:textId="57C145B3" w:rsidR="00845752" w:rsidRPr="00010DC1" w:rsidRDefault="006225AA" w:rsidP="006225AA">
      <w:pPr>
        <w:pStyle w:val="11ipara"/>
        <w:rPr>
          <w:rFonts w:eastAsia="Calibri"/>
          <w:u w:val="double"/>
          <w:lang w:val="en-IE" w:eastAsia="en-US"/>
        </w:rPr>
      </w:pPr>
      <w:r w:rsidRPr="00010DC1">
        <w:rPr>
          <w:rFonts w:eastAsia="Calibri"/>
          <w:u w:val="double"/>
          <w:lang w:val="en-IE" w:eastAsia="en-US"/>
        </w:rPr>
        <w:t>ii)</w:t>
      </w:r>
      <w:r w:rsidRPr="00010DC1">
        <w:rPr>
          <w:rFonts w:eastAsia="Calibri"/>
          <w:u w:val="double"/>
          <w:lang w:val="en-IE" w:eastAsia="en-US"/>
        </w:rPr>
        <w:tab/>
      </w:r>
      <w:r w:rsidR="00845752" w:rsidRPr="00010DC1">
        <w:rPr>
          <w:rFonts w:eastAsia="Calibri"/>
          <w:u w:val="double"/>
          <w:lang w:val="en-IE" w:eastAsia="en-US"/>
        </w:rPr>
        <w:t>Nested PCR: a modification of traditional PCR, more sensitive but less specific, as increasing the number of steps tends to increase the risk of contamination by foreign DNA and, therefore, of false positive results</w:t>
      </w:r>
      <w:r w:rsidR="00614F12" w:rsidRPr="00010DC1">
        <w:rPr>
          <w:rFonts w:eastAsia="Calibri"/>
          <w:u w:val="double"/>
          <w:lang w:val="en-IE" w:eastAsia="en-US"/>
        </w:rPr>
        <w:t xml:space="preserve"> (</w:t>
      </w:r>
      <w:proofErr w:type="spellStart"/>
      <w:r w:rsidR="00703C9F" w:rsidRPr="00010DC1">
        <w:rPr>
          <w:rFonts w:eastAsia="Calibri"/>
          <w:u w:val="double"/>
          <w:lang w:val="en-IE" w:eastAsia="en-US"/>
        </w:rPr>
        <w:t>Fisa</w:t>
      </w:r>
      <w:proofErr w:type="spellEnd"/>
      <w:r w:rsidR="00703C9F" w:rsidRPr="00010DC1">
        <w:rPr>
          <w:rFonts w:eastAsia="Calibri"/>
          <w:u w:val="double"/>
          <w:lang w:val="en-IE" w:eastAsia="en-US"/>
        </w:rPr>
        <w:t xml:space="preserve"> </w:t>
      </w:r>
      <w:r w:rsidR="00703C9F" w:rsidRPr="00010DC1">
        <w:rPr>
          <w:rFonts w:eastAsia="Calibri"/>
          <w:i/>
          <w:u w:val="double"/>
          <w:lang w:val="en-IE" w:eastAsia="en-US"/>
        </w:rPr>
        <w:t>et al.,</w:t>
      </w:r>
      <w:r w:rsidR="00703C9F" w:rsidRPr="00010DC1">
        <w:rPr>
          <w:rFonts w:eastAsia="Calibri"/>
          <w:u w:val="double"/>
          <w:lang w:val="en-IE" w:eastAsia="en-US"/>
        </w:rPr>
        <w:t xml:space="preserve"> 2001; </w:t>
      </w:r>
      <w:proofErr w:type="spellStart"/>
      <w:r w:rsidR="00614F12" w:rsidRPr="00010DC1">
        <w:rPr>
          <w:rFonts w:eastAsia="Calibri"/>
          <w:u w:val="double"/>
          <w:lang w:val="en-IE" w:eastAsia="en-US"/>
        </w:rPr>
        <w:t>Roura</w:t>
      </w:r>
      <w:proofErr w:type="spellEnd"/>
      <w:r w:rsidR="00614F12" w:rsidRPr="00010DC1">
        <w:rPr>
          <w:rFonts w:eastAsia="Calibri"/>
          <w:u w:val="double"/>
          <w:lang w:val="en-IE" w:eastAsia="en-US"/>
        </w:rPr>
        <w:t xml:space="preserve"> </w:t>
      </w:r>
      <w:r w:rsidR="00614F12" w:rsidRPr="00010DC1">
        <w:rPr>
          <w:rFonts w:eastAsia="Calibri"/>
          <w:i/>
          <w:u w:val="double"/>
          <w:lang w:val="en-IE" w:eastAsia="en-US"/>
        </w:rPr>
        <w:t>et al.,</w:t>
      </w:r>
      <w:r w:rsidR="00614F12" w:rsidRPr="00010DC1">
        <w:rPr>
          <w:rFonts w:eastAsia="Calibri"/>
          <w:u w:val="double"/>
          <w:lang w:val="en-IE" w:eastAsia="en-US"/>
        </w:rPr>
        <w:t xml:space="preserve"> 1999b)</w:t>
      </w:r>
      <w:r w:rsidR="00703C9F" w:rsidRPr="00010DC1">
        <w:rPr>
          <w:rFonts w:eastAsia="Calibri"/>
          <w:u w:val="double"/>
          <w:lang w:val="en-IE" w:eastAsia="en-US"/>
        </w:rPr>
        <w:t>;</w:t>
      </w:r>
      <w:r w:rsidR="00845752" w:rsidRPr="00010DC1">
        <w:rPr>
          <w:rFonts w:eastAsia="Calibri"/>
          <w:u w:val="double"/>
          <w:lang w:val="en-IE" w:eastAsia="en-US"/>
        </w:rPr>
        <w:t xml:space="preserve"> </w:t>
      </w:r>
    </w:p>
    <w:p w14:paraId="1F26CCE1" w14:textId="2A0138C4" w:rsidR="00845752" w:rsidRPr="00887ADA" w:rsidRDefault="006225AA" w:rsidP="00703C9F">
      <w:pPr>
        <w:pStyle w:val="11ipara"/>
        <w:spacing w:after="240"/>
        <w:rPr>
          <w:rFonts w:eastAsia="Calibri"/>
          <w:u w:val="double"/>
          <w:lang w:val="en-IE" w:eastAsia="en-US"/>
        </w:rPr>
      </w:pPr>
      <w:r w:rsidRPr="00010DC1">
        <w:rPr>
          <w:rFonts w:eastAsia="Calibri"/>
          <w:u w:val="double"/>
          <w:lang w:val="en-IE" w:eastAsia="en-US"/>
        </w:rPr>
        <w:t>iii)</w:t>
      </w:r>
      <w:r w:rsidRPr="00010DC1">
        <w:rPr>
          <w:rFonts w:eastAsia="Calibri"/>
          <w:u w:val="double"/>
          <w:lang w:val="en-IE" w:eastAsia="en-US"/>
        </w:rPr>
        <w:tab/>
      </w:r>
      <w:r w:rsidR="007B6B84" w:rsidRPr="00010DC1">
        <w:rPr>
          <w:rFonts w:eastAsia="Calibri"/>
          <w:u w:val="double"/>
          <w:lang w:val="en-IE" w:eastAsia="en-US"/>
        </w:rPr>
        <w:t xml:space="preserve">Real-time </w:t>
      </w:r>
      <w:r w:rsidR="00845752" w:rsidRPr="00010DC1">
        <w:rPr>
          <w:rFonts w:eastAsia="Calibri"/>
          <w:u w:val="double"/>
          <w:lang w:val="en-IE" w:eastAsia="en-US"/>
        </w:rPr>
        <w:t>PCR (</w:t>
      </w:r>
      <w:r w:rsidR="007B6B84" w:rsidRPr="00010DC1">
        <w:rPr>
          <w:rFonts w:eastAsia="Calibri"/>
          <w:u w:val="double"/>
          <w:lang w:val="en-IE" w:eastAsia="en-US"/>
        </w:rPr>
        <w:t>quantitative</w:t>
      </w:r>
      <w:r w:rsidR="00845752" w:rsidRPr="00010DC1">
        <w:rPr>
          <w:rFonts w:eastAsia="Calibri"/>
          <w:u w:val="double"/>
          <w:lang w:val="en-IE" w:eastAsia="en-US"/>
        </w:rPr>
        <w:t>): the use of fluorescent</w:t>
      </w:r>
      <w:r w:rsidR="00845752" w:rsidRPr="00B63CD7">
        <w:rPr>
          <w:rFonts w:eastAsia="Calibri"/>
          <w:u w:val="double"/>
          <w:lang w:val="en-IE" w:eastAsia="en-US"/>
        </w:rPr>
        <w:t xml:space="preserve"> molecules or probes</w:t>
      </w:r>
      <w:r w:rsidR="00367004">
        <w:rPr>
          <w:rFonts w:eastAsia="Calibri"/>
          <w:u w:val="double"/>
          <w:lang w:val="en-IE" w:eastAsia="en-US"/>
        </w:rPr>
        <w:t xml:space="preserve"> </w:t>
      </w:r>
      <w:r w:rsidR="009A577F">
        <w:rPr>
          <w:rFonts w:eastAsia="Calibri"/>
          <w:u w:val="double"/>
          <w:lang w:val="en-IE" w:eastAsia="en-US"/>
        </w:rPr>
        <w:t>makes</w:t>
      </w:r>
      <w:r w:rsidR="00845752" w:rsidRPr="00B63CD7">
        <w:rPr>
          <w:rFonts w:eastAsia="Calibri"/>
          <w:u w:val="double"/>
          <w:lang w:val="en-IE" w:eastAsia="en-US"/>
        </w:rPr>
        <w:t xml:space="preserve"> it possible to quantify the number of DNA copies present in </w:t>
      </w:r>
      <w:r w:rsidR="007B6B84">
        <w:rPr>
          <w:rFonts w:eastAsia="Calibri"/>
          <w:u w:val="double"/>
          <w:lang w:val="en-IE" w:eastAsia="en-US"/>
        </w:rPr>
        <w:t>a</w:t>
      </w:r>
      <w:r w:rsidR="00845752" w:rsidRPr="00B63CD7">
        <w:rPr>
          <w:rFonts w:eastAsia="Calibri"/>
          <w:u w:val="double"/>
          <w:lang w:val="en-IE" w:eastAsia="en-US"/>
        </w:rPr>
        <w:t xml:space="preserve"> biological sample. </w:t>
      </w:r>
      <w:r w:rsidR="007B6B84" w:rsidRPr="00B63CD7">
        <w:rPr>
          <w:rFonts w:eastAsia="Calibri"/>
          <w:u w:val="double"/>
          <w:lang w:val="en-IE" w:eastAsia="en-US"/>
        </w:rPr>
        <w:t xml:space="preserve">Real-time PCR </w:t>
      </w:r>
      <w:r w:rsidR="00845752" w:rsidRPr="00B63CD7">
        <w:rPr>
          <w:rFonts w:eastAsia="Calibri"/>
          <w:u w:val="double"/>
          <w:lang w:val="en-IE" w:eastAsia="en-US"/>
        </w:rPr>
        <w:t xml:space="preserve">has a sensitivity similar to the </w:t>
      </w:r>
      <w:r w:rsidRPr="00B63CD7">
        <w:rPr>
          <w:rFonts w:eastAsia="Calibri"/>
          <w:u w:val="double"/>
          <w:lang w:val="en-IE" w:eastAsia="en-US"/>
        </w:rPr>
        <w:t xml:space="preserve">nested </w:t>
      </w:r>
      <w:r w:rsidR="00845752" w:rsidRPr="00B63CD7">
        <w:rPr>
          <w:rFonts w:eastAsia="Calibri"/>
          <w:u w:val="double"/>
          <w:lang w:val="en-IE" w:eastAsia="en-US"/>
        </w:rPr>
        <w:t xml:space="preserve">PCR, but if performed with </w:t>
      </w:r>
      <w:r w:rsidR="007B6B84">
        <w:rPr>
          <w:rFonts w:eastAsia="Calibri"/>
          <w:u w:val="double"/>
          <w:lang w:val="en-IE" w:eastAsia="en-US"/>
        </w:rPr>
        <w:t>‘</w:t>
      </w:r>
      <w:r w:rsidR="00845752" w:rsidRPr="00B63CD7">
        <w:rPr>
          <w:rFonts w:eastAsia="Calibri"/>
          <w:u w:val="double"/>
          <w:lang w:val="en-IE" w:eastAsia="en-US"/>
        </w:rPr>
        <w:t>closed</w:t>
      </w:r>
      <w:r w:rsidR="007B6B84">
        <w:rPr>
          <w:rFonts w:eastAsia="Calibri"/>
          <w:u w:val="double"/>
          <w:lang w:val="en-IE" w:eastAsia="en-US"/>
        </w:rPr>
        <w:t>’</w:t>
      </w:r>
      <w:r w:rsidRPr="00B63CD7">
        <w:rPr>
          <w:rFonts w:eastAsia="Calibri"/>
          <w:u w:val="double"/>
          <w:lang w:val="en-IE" w:eastAsia="en-US"/>
        </w:rPr>
        <w:t xml:space="preserve"> </w:t>
      </w:r>
      <w:r w:rsidR="00845752" w:rsidRPr="00B63CD7">
        <w:rPr>
          <w:rFonts w:eastAsia="Calibri"/>
          <w:u w:val="double"/>
          <w:lang w:val="en-IE" w:eastAsia="en-US"/>
        </w:rPr>
        <w:t>systems</w:t>
      </w:r>
      <w:r w:rsidR="007B6B84">
        <w:rPr>
          <w:rFonts w:eastAsia="Calibri"/>
          <w:u w:val="double"/>
          <w:lang w:val="en-IE" w:eastAsia="en-US"/>
        </w:rPr>
        <w:t>,</w:t>
      </w:r>
      <w:r w:rsidR="00845752" w:rsidRPr="00B63CD7">
        <w:rPr>
          <w:rFonts w:eastAsia="Calibri"/>
          <w:u w:val="double"/>
          <w:lang w:val="en-IE" w:eastAsia="en-US"/>
        </w:rPr>
        <w:t xml:space="preserve"> it is more specific because the sample undergoes a smaller number of manipulations and is therefore less prone to contamination</w:t>
      </w:r>
      <w:r w:rsidR="007B6B84">
        <w:rPr>
          <w:rFonts w:eastAsia="Calibri"/>
          <w:u w:val="double"/>
          <w:lang w:val="en-IE" w:eastAsia="en-US"/>
        </w:rPr>
        <w:t>.</w:t>
      </w:r>
      <w:r w:rsidR="00845752" w:rsidRPr="00B63CD7">
        <w:rPr>
          <w:rFonts w:eastAsia="Calibri"/>
          <w:u w:val="double"/>
          <w:lang w:val="en-IE" w:eastAsia="en-US"/>
        </w:rPr>
        <w:t xml:space="preserve"> </w:t>
      </w:r>
      <w:r w:rsidR="007B6B84" w:rsidRPr="00B63CD7">
        <w:rPr>
          <w:rFonts w:eastAsia="Calibri"/>
          <w:u w:val="double"/>
          <w:lang w:val="en-IE" w:eastAsia="en-US"/>
        </w:rPr>
        <w:t xml:space="preserve">Real-time PCR </w:t>
      </w:r>
      <w:r w:rsidR="00845752" w:rsidRPr="00B63CD7">
        <w:rPr>
          <w:rFonts w:eastAsia="Calibri"/>
          <w:u w:val="double"/>
          <w:lang w:val="en-IE" w:eastAsia="en-US"/>
        </w:rPr>
        <w:t>can also provide information useful in the monitoring phase</w:t>
      </w:r>
      <w:r w:rsidR="007B6B84">
        <w:rPr>
          <w:rFonts w:eastAsia="Calibri"/>
          <w:u w:val="double"/>
          <w:lang w:val="en-IE" w:eastAsia="en-US"/>
        </w:rPr>
        <w:t xml:space="preserve">, </w:t>
      </w:r>
      <w:r w:rsidR="007B6B84" w:rsidRPr="00B63CD7">
        <w:rPr>
          <w:rFonts w:eastAsia="Calibri"/>
          <w:u w:val="double"/>
          <w:lang w:val="en-IE" w:eastAsia="en-US"/>
        </w:rPr>
        <w:t xml:space="preserve">e.g. number of </w:t>
      </w:r>
      <w:r w:rsidR="007B6B84" w:rsidRPr="00887ADA">
        <w:rPr>
          <w:rFonts w:eastAsia="Calibri"/>
          <w:u w:val="double"/>
          <w:lang w:val="en-IE" w:eastAsia="en-US"/>
        </w:rPr>
        <w:t>parasites</w:t>
      </w:r>
      <w:r w:rsidR="00614F12" w:rsidRPr="00887ADA">
        <w:rPr>
          <w:rFonts w:eastAsia="Calibri"/>
          <w:u w:val="double"/>
          <w:lang w:val="en-IE" w:eastAsia="en-US"/>
        </w:rPr>
        <w:t xml:space="preserve"> (Manna </w:t>
      </w:r>
      <w:r w:rsidR="00614F12" w:rsidRPr="00887ADA">
        <w:rPr>
          <w:rFonts w:eastAsia="Calibri"/>
          <w:i/>
          <w:u w:val="double"/>
          <w:lang w:val="en-IE" w:eastAsia="en-US"/>
        </w:rPr>
        <w:t>et al.,</w:t>
      </w:r>
      <w:r w:rsidR="00614F12" w:rsidRPr="00887ADA">
        <w:rPr>
          <w:rFonts w:eastAsia="Calibri"/>
          <w:u w:val="double"/>
          <w:lang w:val="en-IE" w:eastAsia="en-US"/>
        </w:rPr>
        <w:t xml:space="preserve"> 2008)</w:t>
      </w:r>
      <w:r w:rsidR="00845752" w:rsidRPr="00887ADA">
        <w:rPr>
          <w:rFonts w:eastAsia="Calibri"/>
          <w:u w:val="double"/>
          <w:lang w:val="en-IE" w:eastAsia="en-US"/>
        </w:rPr>
        <w:t>.</w:t>
      </w:r>
    </w:p>
    <w:p w14:paraId="0F264EB2" w14:textId="27044595" w:rsidR="0072368C" w:rsidRPr="00887ADA" w:rsidRDefault="0072368C" w:rsidP="00046E2D">
      <w:pPr>
        <w:pStyle w:val="1"/>
        <w:spacing w:after="200"/>
        <w:rPr>
          <w:u w:val="double"/>
          <w:lang w:val="en-IE"/>
        </w:rPr>
      </w:pPr>
      <w:r w:rsidRPr="00887ADA">
        <w:rPr>
          <w:u w:val="double"/>
          <w:lang w:val="en-IE"/>
        </w:rPr>
        <w:t>2.</w:t>
      </w:r>
      <w:r w:rsidRPr="00887ADA">
        <w:rPr>
          <w:u w:val="double"/>
          <w:lang w:val="en-IE"/>
        </w:rPr>
        <w:tab/>
      </w:r>
      <w:r w:rsidR="009A577F">
        <w:rPr>
          <w:u w:val="double"/>
          <w:lang w:val="en-IE"/>
        </w:rPr>
        <w:t>D</w:t>
      </w:r>
      <w:r w:rsidR="00845752" w:rsidRPr="00887ADA">
        <w:rPr>
          <w:u w:val="double"/>
          <w:lang w:val="en-IE"/>
        </w:rPr>
        <w:t xml:space="preserve">etection of immune response </w:t>
      </w:r>
    </w:p>
    <w:p w14:paraId="15B2B2EB" w14:textId="7CC434D3" w:rsidR="00703C9F" w:rsidRPr="00B63CD7" w:rsidRDefault="00A10DD8" w:rsidP="00703C9F">
      <w:pPr>
        <w:pStyle w:val="11Para"/>
        <w:rPr>
          <w:u w:val="double"/>
          <w:lang w:val="en-IE"/>
        </w:rPr>
      </w:pPr>
      <w:r w:rsidRPr="00887ADA">
        <w:rPr>
          <w:u w:val="double"/>
          <w:lang w:val="en-IE"/>
        </w:rPr>
        <w:t>S</w:t>
      </w:r>
      <w:r w:rsidR="005076B7" w:rsidRPr="00887ADA">
        <w:rPr>
          <w:u w:val="double"/>
          <w:lang w:val="en-IE"/>
        </w:rPr>
        <w:t>eroconversion</w:t>
      </w:r>
      <w:r w:rsidRPr="00887ADA">
        <w:rPr>
          <w:u w:val="double"/>
          <w:lang w:val="en-IE"/>
        </w:rPr>
        <w:t xml:space="preserve"> occurs w</w:t>
      </w:r>
      <w:r w:rsidR="00703C9F" w:rsidRPr="00887ADA">
        <w:rPr>
          <w:u w:val="double"/>
          <w:lang w:val="en-IE"/>
        </w:rPr>
        <w:t xml:space="preserve">ithin a few months </w:t>
      </w:r>
      <w:r w:rsidRPr="00887ADA">
        <w:rPr>
          <w:u w:val="double"/>
          <w:lang w:val="en-IE"/>
        </w:rPr>
        <w:t>of</w:t>
      </w:r>
      <w:r w:rsidR="00703C9F" w:rsidRPr="00887ADA">
        <w:rPr>
          <w:u w:val="double"/>
          <w:lang w:val="en-IE"/>
        </w:rPr>
        <w:t xml:space="preserve"> infection</w:t>
      </w:r>
      <w:r w:rsidRPr="00887ADA">
        <w:rPr>
          <w:u w:val="double"/>
          <w:lang w:val="en-IE"/>
        </w:rPr>
        <w:t>:</w:t>
      </w:r>
      <w:r w:rsidR="00703C9F" w:rsidRPr="00887ADA">
        <w:rPr>
          <w:u w:val="double"/>
          <w:lang w:val="en-IE"/>
        </w:rPr>
        <w:t xml:space="preserve"> on average 5 months (range 1–22) for natural infections and 3</w:t>
      </w:r>
      <w:r w:rsidRPr="00887ADA">
        <w:rPr>
          <w:u w:val="double"/>
          <w:lang w:val="en-IE"/>
        </w:rPr>
        <w:t xml:space="preserve"> months</w:t>
      </w:r>
      <w:r w:rsidR="00703C9F" w:rsidRPr="00887ADA">
        <w:rPr>
          <w:u w:val="double"/>
          <w:lang w:val="en-IE"/>
        </w:rPr>
        <w:t xml:space="preserve"> (range 1–6) for experimental infections (Moreno</w:t>
      </w:r>
      <w:r w:rsidR="000B4B3D" w:rsidRPr="00887ADA">
        <w:rPr>
          <w:u w:val="double"/>
          <w:lang w:val="en-IE"/>
        </w:rPr>
        <w:t xml:space="preserve"> &amp; Alvar</w:t>
      </w:r>
      <w:r w:rsidR="00703C9F" w:rsidRPr="00887ADA">
        <w:rPr>
          <w:i/>
          <w:u w:val="double"/>
          <w:lang w:val="en-IE"/>
        </w:rPr>
        <w:t xml:space="preserve">, </w:t>
      </w:r>
      <w:r w:rsidR="00703C9F" w:rsidRPr="00887ADA">
        <w:rPr>
          <w:u w:val="double"/>
          <w:lang w:val="en-IE"/>
        </w:rPr>
        <w:t>2002)</w:t>
      </w:r>
      <w:r w:rsidRPr="00887ADA">
        <w:rPr>
          <w:u w:val="double"/>
          <w:lang w:val="en-IE"/>
        </w:rPr>
        <w:t>.</w:t>
      </w:r>
      <w:r w:rsidR="00703C9F" w:rsidRPr="00887ADA">
        <w:rPr>
          <w:u w:val="double"/>
          <w:lang w:val="en-IE"/>
        </w:rPr>
        <w:t xml:space="preserve"> The diagnostic techniques </w:t>
      </w:r>
      <w:r w:rsidRPr="00887ADA">
        <w:rPr>
          <w:u w:val="double"/>
          <w:lang w:val="en-IE"/>
        </w:rPr>
        <w:t>available vary</w:t>
      </w:r>
      <w:r w:rsidR="00703C9F" w:rsidRPr="00887ADA">
        <w:rPr>
          <w:u w:val="double"/>
          <w:lang w:val="en-IE"/>
        </w:rPr>
        <w:t xml:space="preserve">. Some, such as Western </w:t>
      </w:r>
      <w:r w:rsidR="003A447D" w:rsidRPr="00887ADA">
        <w:rPr>
          <w:u w:val="double"/>
          <w:lang w:val="en-IE"/>
        </w:rPr>
        <w:t>b</w:t>
      </w:r>
      <w:r w:rsidR="00703C9F" w:rsidRPr="00887ADA">
        <w:rPr>
          <w:u w:val="double"/>
          <w:lang w:val="en-IE"/>
        </w:rPr>
        <w:t>lotting, while showing excellent diagnostic</w:t>
      </w:r>
      <w:r w:rsidR="00703C9F" w:rsidRPr="00B63CD7">
        <w:rPr>
          <w:u w:val="double"/>
          <w:lang w:val="en-IE"/>
        </w:rPr>
        <w:t xml:space="preserve"> performance, are not used on a large scale </w:t>
      </w:r>
      <w:r w:rsidR="003A447D">
        <w:rPr>
          <w:u w:val="double"/>
          <w:lang w:val="en-IE"/>
        </w:rPr>
        <w:t>because of time constraints</w:t>
      </w:r>
      <w:r w:rsidR="00703C9F" w:rsidRPr="00B63CD7">
        <w:rPr>
          <w:u w:val="double"/>
          <w:lang w:val="en-IE"/>
        </w:rPr>
        <w:t xml:space="preserve"> and cost. The most widely available are </w:t>
      </w:r>
      <w:r w:rsidR="00A32C39">
        <w:rPr>
          <w:u w:val="double"/>
          <w:lang w:val="en-IE"/>
        </w:rPr>
        <w:t xml:space="preserve">indirect </w:t>
      </w:r>
      <w:r w:rsidR="00B56266">
        <w:rPr>
          <w:u w:val="double"/>
          <w:lang w:val="en-IE"/>
        </w:rPr>
        <w:t>fluorescent antibody test (</w:t>
      </w:r>
      <w:r w:rsidR="00703C9F" w:rsidRPr="00B63CD7">
        <w:rPr>
          <w:u w:val="double"/>
          <w:lang w:val="en-IE"/>
        </w:rPr>
        <w:t>IFAT</w:t>
      </w:r>
      <w:r w:rsidR="00B56266">
        <w:rPr>
          <w:u w:val="double"/>
          <w:lang w:val="en-IE"/>
        </w:rPr>
        <w:t>)</w:t>
      </w:r>
      <w:r w:rsidR="00887ADA">
        <w:rPr>
          <w:u w:val="double"/>
          <w:lang w:val="en-IE"/>
        </w:rPr>
        <w:t xml:space="preserve">, </w:t>
      </w:r>
      <w:r w:rsidR="00917C93">
        <w:rPr>
          <w:u w:val="double"/>
          <w:lang w:val="en-IE"/>
        </w:rPr>
        <w:t>e</w:t>
      </w:r>
      <w:r w:rsidR="00B30C94">
        <w:rPr>
          <w:u w:val="double"/>
          <w:lang w:val="en-IE"/>
        </w:rPr>
        <w:t xml:space="preserve">nzyme-linked immunosorbent </w:t>
      </w:r>
      <w:r w:rsidR="00917C93">
        <w:rPr>
          <w:u w:val="double"/>
          <w:lang w:val="en-IE"/>
        </w:rPr>
        <w:t>assay (</w:t>
      </w:r>
      <w:r w:rsidR="00887ADA" w:rsidRPr="00B63CD7">
        <w:rPr>
          <w:u w:val="double"/>
          <w:lang w:val="en-IE"/>
        </w:rPr>
        <w:t>ELISA</w:t>
      </w:r>
      <w:r w:rsidR="00917C93">
        <w:rPr>
          <w:u w:val="double"/>
          <w:lang w:val="en-IE"/>
        </w:rPr>
        <w:t>)</w:t>
      </w:r>
      <w:r w:rsidR="00703C9F" w:rsidRPr="00B63CD7">
        <w:rPr>
          <w:u w:val="double"/>
          <w:lang w:val="en-IE"/>
        </w:rPr>
        <w:t>, direct agglutination tests (DAT)</w:t>
      </w:r>
      <w:r w:rsidR="00887ADA">
        <w:rPr>
          <w:u w:val="double"/>
          <w:lang w:val="en-IE"/>
        </w:rPr>
        <w:t>,</w:t>
      </w:r>
      <w:r w:rsidR="00703C9F" w:rsidRPr="00B63CD7">
        <w:rPr>
          <w:u w:val="double"/>
          <w:lang w:val="en-IE"/>
        </w:rPr>
        <w:t xml:space="preserve"> </w:t>
      </w:r>
      <w:r w:rsidR="00887ADA" w:rsidRPr="00B63CD7">
        <w:rPr>
          <w:u w:val="double"/>
          <w:lang w:val="en-IE"/>
        </w:rPr>
        <w:t xml:space="preserve">and </w:t>
      </w:r>
      <w:r w:rsidR="00887ADA">
        <w:rPr>
          <w:u w:val="double"/>
          <w:lang w:val="en-IE"/>
        </w:rPr>
        <w:t xml:space="preserve">the </w:t>
      </w:r>
      <w:r w:rsidR="00887ADA" w:rsidRPr="00B63CD7">
        <w:rPr>
          <w:u w:val="double"/>
          <w:lang w:val="en-IE"/>
        </w:rPr>
        <w:t>rapid immunochromatographic assay (dipstick or strip-test)</w:t>
      </w:r>
      <w:r w:rsidR="00703C9F" w:rsidRPr="00B63CD7">
        <w:rPr>
          <w:u w:val="double"/>
          <w:lang w:val="en-IE"/>
        </w:rPr>
        <w:t>.</w:t>
      </w:r>
    </w:p>
    <w:p w14:paraId="7FC69C22" w14:textId="379F427E" w:rsidR="00FE7E36" w:rsidRPr="00B63CD7" w:rsidRDefault="0072368C" w:rsidP="00426986">
      <w:pPr>
        <w:pStyle w:val="11Para"/>
        <w:rPr>
          <w:strike/>
          <w:lang w:val="en-IE"/>
        </w:rPr>
      </w:pPr>
      <w:r w:rsidRPr="00B63CD7">
        <w:rPr>
          <w:strike/>
          <w:lang w:val="en-IE"/>
        </w:rPr>
        <w:t xml:space="preserve">For diagnostic purposes, a nested or semi-nested </w:t>
      </w:r>
      <w:smartTag w:uri="urn:schemas-microsoft-com:office:smarttags" w:element="stockticker">
        <w:r w:rsidRPr="00B63CD7">
          <w:rPr>
            <w:strike/>
            <w:lang w:val="en-IE"/>
          </w:rPr>
          <w:t>PCR</w:t>
        </w:r>
      </w:smartTag>
      <w:r w:rsidRPr="00B63CD7">
        <w:rPr>
          <w:strike/>
          <w:lang w:val="en-IE"/>
        </w:rPr>
        <w:t xml:space="preserve"> using internal primers from the above sequences can be performed to increase sensitivity (Cruz </w:t>
      </w:r>
      <w:r w:rsidRPr="00B63CD7">
        <w:rPr>
          <w:i/>
          <w:strike/>
          <w:lang w:val="en-IE"/>
        </w:rPr>
        <w:t>et al</w:t>
      </w:r>
      <w:r w:rsidRPr="00B63CD7">
        <w:rPr>
          <w:strike/>
          <w:lang w:val="en-IE"/>
        </w:rPr>
        <w:t xml:space="preserve">., 2002). In acute human VL, </w:t>
      </w:r>
      <w:smartTag w:uri="urn:schemas-microsoft-com:office:smarttags" w:element="stockticker">
        <w:r w:rsidRPr="00B63CD7">
          <w:rPr>
            <w:strike/>
            <w:lang w:val="en-IE"/>
          </w:rPr>
          <w:t>PCR</w:t>
        </w:r>
      </w:smartTag>
      <w:r w:rsidRPr="00B63CD7">
        <w:rPr>
          <w:strike/>
          <w:lang w:val="en-IE"/>
        </w:rPr>
        <w:t xml:space="preserve"> has a sensitivity comparable with that of culture-based methods, but gives results much faster. On the other hand, in subclinical or mild human VL forms, and in immunosuppressed patients, </w:t>
      </w:r>
      <w:smartTag w:uri="urn:schemas-microsoft-com:office:smarttags" w:element="stockticker">
        <w:r w:rsidRPr="00B63CD7">
          <w:rPr>
            <w:strike/>
            <w:lang w:val="en-IE"/>
          </w:rPr>
          <w:t>PCR</w:t>
        </w:r>
      </w:smartTag>
      <w:r w:rsidRPr="00B63CD7">
        <w:rPr>
          <w:strike/>
          <w:lang w:val="en-IE"/>
        </w:rPr>
        <w:t xml:space="preserve"> results more sensitive than any other direct parasitological and serological techniques. In </w:t>
      </w:r>
      <w:proofErr w:type="spellStart"/>
      <w:r w:rsidRPr="00B63CD7">
        <w:rPr>
          <w:strike/>
          <w:lang w:val="en-IE"/>
        </w:rPr>
        <w:t>CanL</w:t>
      </w:r>
      <w:proofErr w:type="spellEnd"/>
      <w:r w:rsidRPr="00B63CD7">
        <w:rPr>
          <w:strike/>
          <w:lang w:val="en-IE"/>
        </w:rPr>
        <w:t xml:space="preserve">, the diagnostic efficacy of </w:t>
      </w:r>
      <w:smartTag w:uri="urn:schemas-microsoft-com:office:smarttags" w:element="stockticker">
        <w:r w:rsidRPr="00B63CD7">
          <w:rPr>
            <w:strike/>
            <w:lang w:val="en-IE"/>
          </w:rPr>
          <w:t>PCR</w:t>
        </w:r>
      </w:smartTag>
      <w:r w:rsidRPr="00B63CD7">
        <w:rPr>
          <w:strike/>
          <w:lang w:val="en-IE"/>
        </w:rPr>
        <w:t xml:space="preserve"> as compared with serology depends on the natural course of the disease, the sensitivity being highest shortly after infection (Oliva </w:t>
      </w:r>
      <w:r w:rsidRPr="00B63CD7">
        <w:rPr>
          <w:i/>
          <w:strike/>
          <w:lang w:val="en-IE"/>
        </w:rPr>
        <w:t>et al</w:t>
      </w:r>
      <w:r w:rsidRPr="00B63CD7">
        <w:rPr>
          <w:strike/>
          <w:lang w:val="en-IE"/>
        </w:rPr>
        <w:t xml:space="preserve">., 2006; </w:t>
      </w:r>
      <w:proofErr w:type="spellStart"/>
      <w:r w:rsidRPr="00B63CD7">
        <w:rPr>
          <w:strike/>
          <w:lang w:val="en-IE"/>
        </w:rPr>
        <w:t>Quinnell</w:t>
      </w:r>
      <w:proofErr w:type="spellEnd"/>
      <w:r w:rsidRPr="00B63CD7">
        <w:rPr>
          <w:strike/>
          <w:lang w:val="en-IE"/>
        </w:rPr>
        <w:t xml:space="preserve"> </w:t>
      </w:r>
      <w:r w:rsidRPr="00B63CD7">
        <w:rPr>
          <w:i/>
          <w:strike/>
          <w:lang w:val="en-IE"/>
        </w:rPr>
        <w:t>et al</w:t>
      </w:r>
      <w:r w:rsidRPr="00B63CD7">
        <w:rPr>
          <w:strike/>
          <w:lang w:val="en-IE"/>
        </w:rPr>
        <w:t xml:space="preserve">., 2001). Less invasive samples, such as conjunctival swabs, have been assayed in dogs with successful results (Di Muccio </w:t>
      </w:r>
      <w:r w:rsidRPr="00B63CD7">
        <w:rPr>
          <w:i/>
          <w:strike/>
          <w:lang w:val="en-IE"/>
        </w:rPr>
        <w:t>et al</w:t>
      </w:r>
      <w:r w:rsidRPr="00B63CD7">
        <w:rPr>
          <w:strike/>
          <w:lang w:val="en-IE"/>
        </w:rPr>
        <w:t xml:space="preserve">., 2012). In American human CL and </w:t>
      </w:r>
      <w:smartTag w:uri="urn:schemas-microsoft-com:office:smarttags" w:element="stockticker">
        <w:r w:rsidRPr="00B63CD7">
          <w:rPr>
            <w:strike/>
            <w:lang w:val="en-IE"/>
          </w:rPr>
          <w:t>MCL</w:t>
        </w:r>
      </w:smartTag>
      <w:r w:rsidRPr="00B63CD7">
        <w:rPr>
          <w:strike/>
          <w:lang w:val="en-IE"/>
        </w:rPr>
        <w:t xml:space="preserve">, </w:t>
      </w:r>
      <w:smartTag w:uri="urn:schemas-microsoft-com:office:smarttags" w:element="stockticker">
        <w:r w:rsidRPr="00B63CD7">
          <w:rPr>
            <w:strike/>
            <w:lang w:val="en-IE"/>
          </w:rPr>
          <w:t>PCR</w:t>
        </w:r>
      </w:smartTag>
      <w:r w:rsidRPr="00B63CD7">
        <w:rPr>
          <w:strike/>
          <w:lang w:val="en-IE"/>
        </w:rPr>
        <w:t xml:space="preserve"> appears to be consistently more sensitive than any previously recommended method of diagnosis (De </w:t>
      </w:r>
      <w:proofErr w:type="spellStart"/>
      <w:r w:rsidRPr="00B63CD7">
        <w:rPr>
          <w:strike/>
          <w:lang w:val="en-IE"/>
        </w:rPr>
        <w:t>Brujin</w:t>
      </w:r>
      <w:proofErr w:type="spellEnd"/>
      <w:r w:rsidRPr="00B63CD7">
        <w:rPr>
          <w:strike/>
          <w:lang w:val="en-IE"/>
        </w:rPr>
        <w:t xml:space="preserve"> </w:t>
      </w:r>
      <w:r w:rsidRPr="00B63CD7">
        <w:rPr>
          <w:i/>
          <w:strike/>
          <w:lang w:val="en-IE"/>
        </w:rPr>
        <w:t>et al</w:t>
      </w:r>
      <w:r w:rsidRPr="00B63CD7">
        <w:rPr>
          <w:strike/>
          <w:lang w:val="en-IE"/>
        </w:rPr>
        <w:t xml:space="preserve">., 1993). Real-time </w:t>
      </w:r>
      <w:smartTag w:uri="urn:schemas-microsoft-com:office:smarttags" w:element="stockticker">
        <w:r w:rsidRPr="00B63CD7">
          <w:rPr>
            <w:strike/>
            <w:lang w:val="en-IE"/>
          </w:rPr>
          <w:t>PCR</w:t>
        </w:r>
      </w:smartTag>
      <w:r w:rsidRPr="00B63CD7">
        <w:rPr>
          <w:strike/>
          <w:lang w:val="en-IE"/>
        </w:rPr>
        <w:t xml:space="preserve"> methods, which allow the continuous monitoring of the accumulation of </w:t>
      </w:r>
      <w:smartTag w:uri="urn:schemas-microsoft-com:office:smarttags" w:element="stockticker">
        <w:r w:rsidRPr="00B63CD7">
          <w:rPr>
            <w:strike/>
            <w:lang w:val="en-IE"/>
          </w:rPr>
          <w:t>PCR</w:t>
        </w:r>
      </w:smartTag>
      <w:r w:rsidRPr="00B63CD7">
        <w:rPr>
          <w:strike/>
          <w:lang w:val="en-IE"/>
        </w:rPr>
        <w:t xml:space="preserve"> products during amplification, have been described and the specific equipment is available commercially. They can be more sensitive than conventional </w:t>
      </w:r>
      <w:smartTag w:uri="urn:schemas-microsoft-com:office:smarttags" w:element="stockticker">
        <w:r w:rsidRPr="00B63CD7">
          <w:rPr>
            <w:strike/>
            <w:lang w:val="en-IE"/>
          </w:rPr>
          <w:t>PCR</w:t>
        </w:r>
      </w:smartTag>
      <w:r w:rsidRPr="00B63CD7">
        <w:rPr>
          <w:strike/>
          <w:lang w:val="en-IE"/>
        </w:rPr>
        <w:t>, and are mainly aimed at studying the kinetics of infection and monitoring therapeutic response (</w:t>
      </w:r>
      <w:r w:rsidRPr="00B63CD7">
        <w:rPr>
          <w:bCs/>
          <w:strike/>
          <w:lang w:val="en-IE"/>
        </w:rPr>
        <w:t xml:space="preserve">Bell &amp; </w:t>
      </w:r>
      <w:hyperlink r:id="rId9" w:tooltip="Click to search for citations by this author." w:history="1">
        <w:r w:rsidRPr="00B63CD7">
          <w:rPr>
            <w:bCs/>
            <w:strike/>
            <w:lang w:val="en-IE"/>
          </w:rPr>
          <w:t xml:space="preserve">Ranford-Cartwright, </w:t>
        </w:r>
      </w:hyperlink>
      <w:r w:rsidRPr="00B63CD7">
        <w:rPr>
          <w:bCs/>
          <w:strike/>
          <w:lang w:val="en-IE"/>
        </w:rPr>
        <w:t>2002</w:t>
      </w:r>
      <w:r w:rsidRPr="00B63CD7">
        <w:rPr>
          <w:strike/>
          <w:lang w:val="en-IE"/>
        </w:rPr>
        <w:t xml:space="preserve">; </w:t>
      </w:r>
      <w:hyperlink r:id="rId10" w:tooltip="Click to search for citations by this author." w:history="1">
        <w:proofErr w:type="spellStart"/>
        <w:r w:rsidRPr="00B63CD7">
          <w:rPr>
            <w:strike/>
            <w:lang w:val="en-IE"/>
          </w:rPr>
          <w:t>Bossolasco</w:t>
        </w:r>
        <w:proofErr w:type="spellEnd"/>
        <w:r w:rsidRPr="00B63CD7">
          <w:rPr>
            <w:strike/>
            <w:lang w:val="en-IE"/>
          </w:rPr>
          <w:t xml:space="preserve"> </w:t>
        </w:r>
        <w:r w:rsidRPr="00B63CD7">
          <w:rPr>
            <w:i/>
            <w:strike/>
            <w:lang w:val="en-IE"/>
          </w:rPr>
          <w:t>et al</w:t>
        </w:r>
        <w:r w:rsidRPr="00B63CD7">
          <w:rPr>
            <w:strike/>
            <w:lang w:val="en-IE"/>
          </w:rPr>
          <w:t xml:space="preserve">., </w:t>
        </w:r>
      </w:hyperlink>
      <w:r w:rsidRPr="00B63CD7">
        <w:rPr>
          <w:strike/>
          <w:lang w:val="en-IE"/>
        </w:rPr>
        <w:t xml:space="preserve">2003; </w:t>
      </w:r>
      <w:proofErr w:type="spellStart"/>
      <w:r w:rsidRPr="00B63CD7">
        <w:rPr>
          <w:strike/>
          <w:lang w:val="en-IE"/>
        </w:rPr>
        <w:t>Reithinger</w:t>
      </w:r>
      <w:proofErr w:type="spellEnd"/>
      <w:r w:rsidRPr="00B63CD7">
        <w:rPr>
          <w:strike/>
          <w:lang w:val="en-IE"/>
        </w:rPr>
        <w:t xml:space="preserve"> &amp; Dujardin, 2007). In addition, real-time </w:t>
      </w:r>
      <w:smartTag w:uri="urn:schemas-microsoft-com:office:smarttags" w:element="stockticker">
        <w:r w:rsidRPr="00B63CD7">
          <w:rPr>
            <w:strike/>
            <w:lang w:val="en-IE"/>
          </w:rPr>
          <w:t>PCR</w:t>
        </w:r>
      </w:smartTag>
      <w:r w:rsidRPr="00B63CD7">
        <w:rPr>
          <w:strike/>
          <w:lang w:val="en-IE"/>
        </w:rPr>
        <w:t xml:space="preserve"> has been reported to be useful for evaluating infections in less invasive samples such as peripheral blood (</w:t>
      </w:r>
      <w:proofErr w:type="spellStart"/>
      <w:r w:rsidRPr="00B63CD7">
        <w:rPr>
          <w:strike/>
          <w:lang w:val="en-IE"/>
        </w:rPr>
        <w:t>Francino</w:t>
      </w:r>
      <w:proofErr w:type="spellEnd"/>
      <w:r w:rsidRPr="00B63CD7">
        <w:rPr>
          <w:strike/>
          <w:lang w:val="en-IE"/>
        </w:rPr>
        <w:t xml:space="preserve"> </w:t>
      </w:r>
      <w:r w:rsidRPr="00B63CD7">
        <w:rPr>
          <w:i/>
          <w:strike/>
          <w:lang w:val="en-IE"/>
        </w:rPr>
        <w:t>et al</w:t>
      </w:r>
      <w:r w:rsidRPr="00B63CD7">
        <w:rPr>
          <w:strike/>
          <w:lang w:val="en-IE"/>
        </w:rPr>
        <w:t>., 2006).</w:t>
      </w:r>
      <w:r w:rsidR="00434776" w:rsidRPr="00B63CD7">
        <w:rPr>
          <w:strike/>
          <w:lang w:val="en-IE"/>
        </w:rPr>
        <w:t xml:space="preserve"> </w:t>
      </w:r>
    </w:p>
    <w:p w14:paraId="0F809FF7" w14:textId="77777777" w:rsidR="00703C9F" w:rsidRPr="00B63CD7" w:rsidRDefault="00703C9F" w:rsidP="00703C9F">
      <w:pPr>
        <w:pStyle w:val="11Para"/>
        <w:rPr>
          <w:strike/>
          <w:lang w:val="en-IE"/>
        </w:rPr>
      </w:pPr>
      <w:r w:rsidRPr="00B63CD7">
        <w:rPr>
          <w:strike/>
          <w:lang w:val="en-IE"/>
        </w:rPr>
        <w:t xml:space="preserve">With regard to parasite identification, different techniques have been developed that allow Leishmania characterisation at the species or strain level such as (a) </w:t>
      </w:r>
      <w:smartTag w:uri="urn:schemas-microsoft-com:office:smarttags" w:element="stockticker">
        <w:r w:rsidRPr="00B63CD7">
          <w:rPr>
            <w:strike/>
            <w:lang w:val="en-IE"/>
          </w:rPr>
          <w:t>PCR</w:t>
        </w:r>
      </w:smartTag>
      <w:r w:rsidRPr="00B63CD7">
        <w:rPr>
          <w:strike/>
          <w:lang w:val="en-IE"/>
        </w:rPr>
        <w:t xml:space="preserve">-restriction fragment length polymorphism (RFLP) analysis, in which the </w:t>
      </w:r>
      <w:smartTag w:uri="urn:schemas-microsoft-com:office:smarttags" w:element="stockticker">
        <w:r w:rsidRPr="00B63CD7">
          <w:rPr>
            <w:strike/>
            <w:lang w:val="en-IE"/>
          </w:rPr>
          <w:t>PCR</w:t>
        </w:r>
      </w:smartTag>
      <w:r w:rsidRPr="00B63CD7">
        <w:rPr>
          <w:strike/>
          <w:lang w:val="en-IE"/>
        </w:rPr>
        <w:t xml:space="preserve"> products are digested by appropriate restrictions enzymes and the resulting restriction fragment patterns are analysed (</w:t>
      </w:r>
      <w:proofErr w:type="spellStart"/>
      <w:r w:rsidRPr="00B63CD7">
        <w:rPr>
          <w:strike/>
          <w:lang w:val="en-IE"/>
        </w:rPr>
        <w:t>Marfurt</w:t>
      </w:r>
      <w:proofErr w:type="spellEnd"/>
      <w:r w:rsidRPr="00B63CD7">
        <w:rPr>
          <w:strike/>
          <w:lang w:val="en-IE"/>
        </w:rPr>
        <w:t xml:space="preserve"> </w:t>
      </w:r>
      <w:r w:rsidRPr="00B63CD7">
        <w:rPr>
          <w:i/>
          <w:strike/>
          <w:lang w:val="en-IE"/>
        </w:rPr>
        <w:t>et al</w:t>
      </w:r>
      <w:r w:rsidRPr="00B63CD7">
        <w:rPr>
          <w:strike/>
          <w:lang w:val="en-IE"/>
        </w:rPr>
        <w:t xml:space="preserve">., 2003; </w:t>
      </w:r>
      <w:proofErr w:type="spellStart"/>
      <w:r w:rsidRPr="00B63CD7">
        <w:rPr>
          <w:strike/>
          <w:lang w:val="en-IE"/>
        </w:rPr>
        <w:t>Minodier</w:t>
      </w:r>
      <w:proofErr w:type="spellEnd"/>
      <w:r w:rsidRPr="00B63CD7">
        <w:rPr>
          <w:strike/>
          <w:lang w:val="en-IE"/>
        </w:rPr>
        <w:t xml:space="preserve"> </w:t>
      </w:r>
      <w:r w:rsidRPr="00B63CD7">
        <w:rPr>
          <w:i/>
          <w:strike/>
          <w:lang w:val="en-IE"/>
        </w:rPr>
        <w:t>et al</w:t>
      </w:r>
      <w:r w:rsidRPr="00B63CD7">
        <w:rPr>
          <w:strike/>
          <w:lang w:val="en-IE"/>
        </w:rPr>
        <w:t xml:space="preserve">., 1997; Montalvo </w:t>
      </w:r>
      <w:r w:rsidRPr="00B63CD7">
        <w:rPr>
          <w:i/>
          <w:strike/>
          <w:lang w:val="en-IE"/>
        </w:rPr>
        <w:t>et al</w:t>
      </w:r>
      <w:r w:rsidRPr="00B63CD7">
        <w:rPr>
          <w:strike/>
          <w:lang w:val="en-IE"/>
        </w:rPr>
        <w:t xml:space="preserve">., 2012; </w:t>
      </w:r>
      <w:proofErr w:type="spellStart"/>
      <w:r w:rsidRPr="00B63CD7">
        <w:rPr>
          <w:strike/>
          <w:lang w:val="en-IE"/>
        </w:rPr>
        <w:t>Volpini</w:t>
      </w:r>
      <w:proofErr w:type="spellEnd"/>
      <w:r w:rsidRPr="00B63CD7">
        <w:rPr>
          <w:strike/>
          <w:lang w:val="en-IE"/>
        </w:rPr>
        <w:t xml:space="preserve"> </w:t>
      </w:r>
      <w:r w:rsidRPr="00B63CD7">
        <w:rPr>
          <w:i/>
          <w:strike/>
          <w:lang w:val="en-IE"/>
        </w:rPr>
        <w:t>et al</w:t>
      </w:r>
      <w:r w:rsidRPr="00B63CD7">
        <w:rPr>
          <w:strike/>
          <w:lang w:val="en-IE"/>
        </w:rPr>
        <w:t xml:space="preserve">., 2004); (b) </w:t>
      </w:r>
      <w:proofErr w:type="spellStart"/>
      <w:r w:rsidRPr="00B63CD7">
        <w:rPr>
          <w:strike/>
          <w:lang w:val="en-IE"/>
        </w:rPr>
        <w:t>multilocus</w:t>
      </w:r>
      <w:proofErr w:type="spellEnd"/>
      <w:r w:rsidRPr="00B63CD7">
        <w:rPr>
          <w:strike/>
          <w:lang w:val="en-IE"/>
        </w:rPr>
        <w:t xml:space="preserve"> microsatellite typing (MLMT) (</w:t>
      </w:r>
      <w:proofErr w:type="spellStart"/>
      <w:r w:rsidRPr="00B63CD7">
        <w:rPr>
          <w:strike/>
          <w:lang w:val="en-IE"/>
        </w:rPr>
        <w:t>Kuhls</w:t>
      </w:r>
      <w:proofErr w:type="spellEnd"/>
      <w:r w:rsidRPr="00B63CD7">
        <w:rPr>
          <w:strike/>
          <w:lang w:val="en-IE"/>
        </w:rPr>
        <w:t xml:space="preserve"> </w:t>
      </w:r>
      <w:r w:rsidRPr="00B63CD7">
        <w:rPr>
          <w:i/>
          <w:strike/>
          <w:lang w:val="en-IE"/>
        </w:rPr>
        <w:t>et al</w:t>
      </w:r>
      <w:r w:rsidRPr="00B63CD7">
        <w:rPr>
          <w:strike/>
          <w:lang w:val="en-IE"/>
        </w:rPr>
        <w:t xml:space="preserve">., 2011) and (c) </w:t>
      </w:r>
      <w:proofErr w:type="spellStart"/>
      <w:r w:rsidRPr="00B63CD7">
        <w:rPr>
          <w:strike/>
          <w:lang w:val="en-IE"/>
        </w:rPr>
        <w:t>multilocus</w:t>
      </w:r>
      <w:proofErr w:type="spellEnd"/>
      <w:r w:rsidRPr="00B63CD7">
        <w:rPr>
          <w:strike/>
          <w:lang w:val="en-IE"/>
        </w:rPr>
        <w:t xml:space="preserve"> sequence typing (MLST) (Mauricio </w:t>
      </w:r>
      <w:r w:rsidRPr="00B63CD7">
        <w:rPr>
          <w:i/>
          <w:strike/>
          <w:lang w:val="en-IE"/>
        </w:rPr>
        <w:t>et al</w:t>
      </w:r>
      <w:r w:rsidRPr="00B63CD7">
        <w:rPr>
          <w:strike/>
          <w:lang w:val="en-IE"/>
        </w:rPr>
        <w:t xml:space="preserve">., 2006). In these cases, repeated and polymorphic </w:t>
      </w:r>
      <w:smartTag w:uri="urn:schemas-microsoft-com:office:smarttags" w:element="stockticker">
        <w:r w:rsidRPr="00B63CD7">
          <w:rPr>
            <w:strike/>
            <w:lang w:val="en-IE"/>
          </w:rPr>
          <w:t>DNA</w:t>
        </w:r>
      </w:smartTag>
      <w:r w:rsidRPr="00B63CD7">
        <w:rPr>
          <w:strike/>
          <w:lang w:val="en-IE"/>
        </w:rPr>
        <w:t xml:space="preserve"> sequences are targeted, such as ribosomal internal transcribed spacer 1 (ITS1), cysteine protease B, kinetoplast </w:t>
      </w:r>
      <w:smartTag w:uri="urn:schemas-microsoft-com:office:smarttags" w:element="stockticker">
        <w:r w:rsidRPr="00B63CD7">
          <w:rPr>
            <w:strike/>
            <w:lang w:val="en-IE"/>
          </w:rPr>
          <w:t>DNA</w:t>
        </w:r>
      </w:smartTag>
      <w:r w:rsidRPr="00B63CD7">
        <w:rPr>
          <w:strike/>
          <w:lang w:val="en-IE"/>
        </w:rPr>
        <w:t xml:space="preserve"> minicircles, surface glycoprotein 63, heat-shock protein 70, mini-exons and microsatellites (</w:t>
      </w:r>
      <w:proofErr w:type="spellStart"/>
      <w:r w:rsidRPr="00B63CD7">
        <w:rPr>
          <w:strike/>
          <w:lang w:val="en-IE"/>
        </w:rPr>
        <w:t>Reithinger</w:t>
      </w:r>
      <w:proofErr w:type="spellEnd"/>
      <w:r w:rsidRPr="00B63CD7">
        <w:rPr>
          <w:strike/>
          <w:lang w:val="en-IE"/>
        </w:rPr>
        <w:t xml:space="preserve"> &amp; Dujardin, 2007; </w:t>
      </w:r>
      <w:proofErr w:type="spellStart"/>
      <w:r w:rsidRPr="00B63CD7">
        <w:rPr>
          <w:strike/>
          <w:lang w:val="en-IE"/>
        </w:rPr>
        <w:t>Schönian</w:t>
      </w:r>
      <w:proofErr w:type="spellEnd"/>
      <w:r w:rsidRPr="00B63CD7">
        <w:rPr>
          <w:strike/>
          <w:lang w:val="en-IE"/>
        </w:rPr>
        <w:t xml:space="preserve"> </w:t>
      </w:r>
      <w:r w:rsidRPr="00B63CD7">
        <w:rPr>
          <w:i/>
          <w:strike/>
          <w:lang w:val="en-IE"/>
        </w:rPr>
        <w:t>et al</w:t>
      </w:r>
      <w:r w:rsidRPr="00B63CD7">
        <w:rPr>
          <w:strike/>
          <w:lang w:val="en-IE"/>
        </w:rPr>
        <w:t>., 2008).</w:t>
      </w:r>
    </w:p>
    <w:p w14:paraId="4E33B3D6" w14:textId="77777777" w:rsidR="0072368C" w:rsidRPr="00B63CD7" w:rsidRDefault="0072368C" w:rsidP="001B7FBA">
      <w:pPr>
        <w:pStyle w:val="11Para"/>
        <w:rPr>
          <w:strike/>
          <w:lang w:val="en-IE"/>
        </w:rPr>
      </w:pPr>
      <w:r w:rsidRPr="00B63CD7">
        <w:rPr>
          <w:strike/>
          <w:lang w:val="en-IE"/>
        </w:rPr>
        <w:t xml:space="preserve">Sensitivity and specificity of most diagnostic protocols can be significantly increased by hybridisation to genus- or species-specific </w:t>
      </w:r>
      <w:smartTag w:uri="urn:schemas-microsoft-com:office:smarttags" w:element="stockticker">
        <w:r w:rsidRPr="00B63CD7">
          <w:rPr>
            <w:strike/>
            <w:lang w:val="en-IE"/>
          </w:rPr>
          <w:t>DNA</w:t>
        </w:r>
      </w:smartTag>
      <w:r w:rsidRPr="00B63CD7">
        <w:rPr>
          <w:strike/>
          <w:lang w:val="en-IE"/>
        </w:rPr>
        <w:t xml:space="preserve"> probes. Originally, these probes were labelled with radioactive isotopes but currently they are commonly labelled with fluorescent dyes.</w:t>
      </w:r>
    </w:p>
    <w:p w14:paraId="3086E5B2" w14:textId="77777777" w:rsidR="0072368C" w:rsidRPr="00B63CD7" w:rsidRDefault="0072368C" w:rsidP="00046E2D">
      <w:pPr>
        <w:pStyle w:val="1"/>
        <w:spacing w:after="200"/>
        <w:rPr>
          <w:strike/>
          <w:lang w:val="en-IE"/>
        </w:rPr>
      </w:pPr>
      <w:r w:rsidRPr="00B63CD7">
        <w:rPr>
          <w:strike/>
          <w:lang w:val="en-IE"/>
        </w:rPr>
        <w:t>2.</w:t>
      </w:r>
      <w:r w:rsidRPr="00B63CD7">
        <w:rPr>
          <w:strike/>
          <w:lang w:val="en-IE"/>
        </w:rPr>
        <w:tab/>
        <w:t>Serological tests</w:t>
      </w:r>
    </w:p>
    <w:p w14:paraId="5FBCDFAB" w14:textId="5956F074" w:rsidR="0072368C" w:rsidRPr="00B63CD7" w:rsidRDefault="005A6D81" w:rsidP="00046E2D">
      <w:pPr>
        <w:pStyle w:val="para1"/>
        <w:spacing w:after="200"/>
        <w:rPr>
          <w:strike/>
          <w:lang w:val="en-IE"/>
        </w:rPr>
      </w:pPr>
      <w:r w:rsidRPr="005A6D81">
        <w:rPr>
          <w:strike/>
          <w:lang w:val="en-IE"/>
        </w:rPr>
        <w:t xml:space="preserve">Several serological tests are used for detecting anti-leishmanial antibodies. </w:t>
      </w:r>
      <w:r w:rsidR="0072368C" w:rsidRPr="00B63CD7">
        <w:rPr>
          <w:strike/>
          <w:lang w:val="en-IE"/>
        </w:rPr>
        <w:t xml:space="preserve">Sensitivity values in humans reported below for each test apply only to individuals who are not immunocompromised. A high percentage of patients with VL co-infected with human immunodeficiency virus (HIV) have been reported to be seronegative for anti-leishmanial antibodies (Gradoni </w:t>
      </w:r>
      <w:r w:rsidR="0072368C" w:rsidRPr="00B63CD7">
        <w:rPr>
          <w:i/>
          <w:strike/>
          <w:lang w:val="en-IE"/>
        </w:rPr>
        <w:t>et al</w:t>
      </w:r>
      <w:r w:rsidR="0072368C" w:rsidRPr="00B63CD7">
        <w:rPr>
          <w:strike/>
          <w:lang w:val="en-IE"/>
        </w:rPr>
        <w:t xml:space="preserve">., 1993). </w:t>
      </w:r>
    </w:p>
    <w:p w14:paraId="2FC7CF10" w14:textId="4226A60C" w:rsidR="0072368C" w:rsidRPr="00B63CD7" w:rsidRDefault="0072368C" w:rsidP="001B7FBA">
      <w:pPr>
        <w:pStyle w:val="11"/>
        <w:rPr>
          <w:lang w:val="en-IE"/>
        </w:rPr>
      </w:pPr>
      <w:r w:rsidRPr="00B63CD7">
        <w:rPr>
          <w:lang w:val="en-IE"/>
        </w:rPr>
        <w:t>2.1.</w:t>
      </w:r>
      <w:r w:rsidRPr="00B63CD7">
        <w:rPr>
          <w:lang w:val="en-IE"/>
        </w:rPr>
        <w:tab/>
        <w:t>Indirect fluorescent antibody test</w:t>
      </w:r>
    </w:p>
    <w:p w14:paraId="1F5F5655" w14:textId="04C819F9" w:rsidR="0072368C" w:rsidRPr="00B63CD7" w:rsidRDefault="0072368C" w:rsidP="001B7FBA">
      <w:pPr>
        <w:pStyle w:val="11Para"/>
        <w:rPr>
          <w:lang w:val="en-IE"/>
        </w:rPr>
      </w:pPr>
      <w:r w:rsidRPr="00B63CD7">
        <w:rPr>
          <w:lang w:val="en-IE"/>
        </w:rPr>
        <w:lastRenderedPageBreak/>
        <w:t>The IFA</w:t>
      </w:r>
      <w:r w:rsidR="002F63EC">
        <w:rPr>
          <w:lang w:val="en-IE"/>
        </w:rPr>
        <w:t>T</w:t>
      </w:r>
      <w:r w:rsidRPr="00B63CD7">
        <w:rPr>
          <w:lang w:val="en-IE"/>
        </w:rPr>
        <w:t xml:space="preserve"> is widely used because it is easy to perform. The test is genus specific, although significant cross-reactions have been reported in individuals infected with </w:t>
      </w:r>
      <w:r w:rsidRPr="00B63CD7">
        <w:rPr>
          <w:i/>
          <w:iCs/>
          <w:lang w:val="en-IE"/>
        </w:rPr>
        <w:t>Trypanosoma</w:t>
      </w:r>
      <w:r w:rsidRPr="00B63CD7">
        <w:rPr>
          <w:lang w:val="en-IE"/>
        </w:rPr>
        <w:t xml:space="preserve"> </w:t>
      </w:r>
      <w:proofErr w:type="spellStart"/>
      <w:r w:rsidRPr="00B63CD7">
        <w:rPr>
          <w:i/>
          <w:iCs/>
          <w:lang w:val="en-IE"/>
        </w:rPr>
        <w:t>cruzi</w:t>
      </w:r>
      <w:proofErr w:type="spellEnd"/>
      <w:r w:rsidRPr="00B63CD7">
        <w:rPr>
          <w:lang w:val="en-IE"/>
        </w:rPr>
        <w:t xml:space="preserve">. For these subjects, serological tests based on specific recombinant </w:t>
      </w:r>
      <w:r w:rsidRPr="00B63CD7">
        <w:rPr>
          <w:i/>
          <w:iCs/>
          <w:lang w:val="en-IE"/>
        </w:rPr>
        <w:t>Leishmania</w:t>
      </w:r>
      <w:r w:rsidRPr="00B63CD7">
        <w:rPr>
          <w:lang w:val="en-IE"/>
        </w:rPr>
        <w:t xml:space="preserve"> antigens would be more appropriate (see Sections B.2.2.2 and B.2.2.4 below). In Chagas’ disease-free areas, the IFA</w:t>
      </w:r>
      <w:r w:rsidR="002F63EC">
        <w:rPr>
          <w:lang w:val="en-IE"/>
        </w:rPr>
        <w:t>T</w:t>
      </w:r>
      <w:r w:rsidRPr="00B63CD7">
        <w:rPr>
          <w:lang w:val="en-IE"/>
        </w:rPr>
        <w:t xml:space="preserve"> for the diagnosis of clinical VL or </w:t>
      </w:r>
      <w:proofErr w:type="spellStart"/>
      <w:r w:rsidRPr="00B63CD7">
        <w:rPr>
          <w:lang w:val="en-IE"/>
        </w:rPr>
        <w:t>CanL</w:t>
      </w:r>
      <w:proofErr w:type="spellEnd"/>
      <w:r w:rsidRPr="00B63CD7">
        <w:rPr>
          <w:lang w:val="en-IE"/>
        </w:rPr>
        <w:t xml:space="preserve"> has a sensitivity of 96% and specificity of 98%, which is similar to the ELISA. Although amastigotes from frozen sections or smears of infected organs can be used as antigen, cultured promastigotes represent the commonest antigen source.</w:t>
      </w:r>
    </w:p>
    <w:p w14:paraId="277FB33A" w14:textId="77777777" w:rsidR="0072368C" w:rsidRPr="00B63CD7" w:rsidRDefault="0072368C" w:rsidP="001B7FBA">
      <w:pPr>
        <w:pStyle w:val="111"/>
        <w:rPr>
          <w:lang w:val="en-IE"/>
        </w:rPr>
      </w:pPr>
      <w:r w:rsidRPr="00B63CD7">
        <w:rPr>
          <w:lang w:val="en-IE"/>
        </w:rPr>
        <w:t>2.1.1.</w:t>
      </w:r>
      <w:r w:rsidRPr="00B63CD7">
        <w:rPr>
          <w:lang w:val="en-IE"/>
        </w:rPr>
        <w:tab/>
        <w:t>Antigen preparation</w:t>
      </w:r>
    </w:p>
    <w:p w14:paraId="690B8252" w14:textId="77777777" w:rsidR="0072368C" w:rsidRPr="00B63CD7" w:rsidRDefault="0072368C" w:rsidP="0056386C">
      <w:pPr>
        <w:pStyle w:val="i"/>
        <w:rPr>
          <w:lang w:val="en-IE"/>
        </w:rPr>
      </w:pPr>
      <w:proofErr w:type="spellStart"/>
      <w:r w:rsidRPr="00B63CD7">
        <w:rPr>
          <w:lang w:val="en-IE"/>
        </w:rPr>
        <w:t>i</w:t>
      </w:r>
      <w:proofErr w:type="spellEnd"/>
      <w:r w:rsidRPr="00B63CD7">
        <w:rPr>
          <w:lang w:val="en-IE"/>
        </w:rPr>
        <w:t>)</w:t>
      </w:r>
      <w:r w:rsidRPr="00B63CD7">
        <w:rPr>
          <w:lang w:val="en-IE"/>
        </w:rPr>
        <w:tab/>
        <w:t>Harvest 3–4 ml of the liquid media of a 3-day-old culture showing flourishing promastigote growth (see Section B.1 for culture media).</w:t>
      </w:r>
    </w:p>
    <w:p w14:paraId="79938437" w14:textId="77777777" w:rsidR="0072368C" w:rsidRPr="00B63CD7" w:rsidRDefault="0072368C" w:rsidP="002A36CB">
      <w:pPr>
        <w:pStyle w:val="i"/>
        <w:rPr>
          <w:lang w:val="en-IE"/>
        </w:rPr>
      </w:pPr>
      <w:r w:rsidRPr="00B63CD7">
        <w:rPr>
          <w:lang w:val="en-IE"/>
        </w:rPr>
        <w:t>ii)</w:t>
      </w:r>
      <w:r w:rsidRPr="00B63CD7">
        <w:rPr>
          <w:lang w:val="en-IE"/>
        </w:rPr>
        <w:tab/>
        <w:t>Wash the organisms three times with phosphate-buffered saline (PBS), pH 7.2–7.4, by centrifugation at 350 </w:t>
      </w:r>
      <w:r w:rsidRPr="00B63CD7">
        <w:rPr>
          <w:b/>
          <w:i/>
          <w:lang w:val="en-IE"/>
        </w:rPr>
        <w:t>g</w:t>
      </w:r>
      <w:r w:rsidRPr="00B63CD7">
        <w:rPr>
          <w:lang w:val="en-IE"/>
        </w:rPr>
        <w:t xml:space="preserve"> for 15 minutes at room temperature.</w:t>
      </w:r>
    </w:p>
    <w:p w14:paraId="2B44188F" w14:textId="77777777" w:rsidR="0072368C" w:rsidRPr="00B63CD7" w:rsidRDefault="0072368C" w:rsidP="0067545D">
      <w:pPr>
        <w:pStyle w:val="i"/>
        <w:rPr>
          <w:lang w:val="en-IE"/>
        </w:rPr>
      </w:pPr>
      <w:r w:rsidRPr="00B63CD7">
        <w:rPr>
          <w:lang w:val="en-IE"/>
        </w:rPr>
        <w:t>iii)</w:t>
      </w:r>
      <w:r w:rsidRPr="00B63CD7">
        <w:rPr>
          <w:lang w:val="en-IE"/>
        </w:rPr>
        <w:tab/>
        <w:t>Resuspend the final cell pellet in PBS and adjust the promastigote concentration to approximately 4 × 10</w:t>
      </w:r>
      <w:r w:rsidRPr="00B63CD7">
        <w:rPr>
          <w:vertAlign w:val="superscript"/>
          <w:lang w:val="en-IE"/>
        </w:rPr>
        <w:t>6</w:t>
      </w:r>
      <w:r w:rsidRPr="00B63CD7">
        <w:rPr>
          <w:lang w:val="en-IE"/>
        </w:rPr>
        <w:t>/ml with the aid of a haemocytometer.</w:t>
      </w:r>
    </w:p>
    <w:p w14:paraId="6E6EF30C" w14:textId="2A28528C" w:rsidR="0072368C" w:rsidRPr="00B63CD7" w:rsidRDefault="0072368C" w:rsidP="00A14FC8">
      <w:pPr>
        <w:pStyle w:val="i"/>
        <w:rPr>
          <w:lang w:val="en-IE"/>
        </w:rPr>
      </w:pPr>
      <w:r w:rsidRPr="00B63CD7">
        <w:rPr>
          <w:lang w:val="en-IE"/>
        </w:rPr>
        <w:t>iv)</w:t>
      </w:r>
      <w:r w:rsidRPr="00B63CD7">
        <w:rPr>
          <w:lang w:val="en-IE"/>
        </w:rPr>
        <w:tab/>
        <w:t>Distribute 30 µl of the promastigote suspension on to each circle of a multi</w:t>
      </w:r>
      <w:r w:rsidR="00A2104A">
        <w:rPr>
          <w:lang w:val="en-IE"/>
        </w:rPr>
        <w:t>-</w:t>
      </w:r>
      <w:r w:rsidRPr="00B63CD7">
        <w:rPr>
          <w:lang w:val="en-IE"/>
        </w:rPr>
        <w:t>spot slide and allow to dry at room temperature.</w:t>
      </w:r>
    </w:p>
    <w:p w14:paraId="316F100B" w14:textId="77777777" w:rsidR="0072368C" w:rsidRPr="00B63CD7" w:rsidRDefault="0072368C" w:rsidP="002B3814">
      <w:pPr>
        <w:pStyle w:val="i"/>
        <w:spacing w:after="200"/>
        <w:rPr>
          <w:lang w:val="en-IE"/>
        </w:rPr>
      </w:pPr>
      <w:r w:rsidRPr="00B63CD7">
        <w:rPr>
          <w:lang w:val="en-IE"/>
        </w:rPr>
        <w:t>v)</w:t>
      </w:r>
      <w:r w:rsidRPr="00B63CD7">
        <w:rPr>
          <w:lang w:val="en-IE"/>
        </w:rPr>
        <w:tab/>
        <w:t>Fix the promastigotes in cold acetone for 10 minutes, then put the slides into a plastic box and keep in a deep freezer (–35°C) for no longer than 2–3 months.</w:t>
      </w:r>
    </w:p>
    <w:p w14:paraId="0CC73311" w14:textId="77777777" w:rsidR="0072368C" w:rsidRPr="00B63CD7" w:rsidRDefault="0072368C" w:rsidP="001B7FBA">
      <w:pPr>
        <w:pStyle w:val="111"/>
        <w:rPr>
          <w:lang w:val="en-IE"/>
        </w:rPr>
      </w:pPr>
      <w:r w:rsidRPr="00B63CD7">
        <w:rPr>
          <w:lang w:val="en-IE"/>
        </w:rPr>
        <w:t>2.1.2.</w:t>
      </w:r>
      <w:r w:rsidRPr="00B63CD7">
        <w:rPr>
          <w:lang w:val="en-IE"/>
        </w:rPr>
        <w:tab/>
        <w:t>Test procedure</w:t>
      </w:r>
    </w:p>
    <w:p w14:paraId="50FEC813" w14:textId="77777777" w:rsidR="0072368C" w:rsidRPr="00B63CD7" w:rsidRDefault="0072368C" w:rsidP="00A14FC8">
      <w:pPr>
        <w:pStyle w:val="i"/>
        <w:rPr>
          <w:lang w:val="en-IE"/>
        </w:rPr>
      </w:pPr>
      <w:proofErr w:type="spellStart"/>
      <w:r w:rsidRPr="00B63CD7">
        <w:rPr>
          <w:lang w:val="en-IE"/>
        </w:rPr>
        <w:t>i</w:t>
      </w:r>
      <w:proofErr w:type="spellEnd"/>
      <w:r w:rsidRPr="00B63CD7">
        <w:rPr>
          <w:lang w:val="en-IE"/>
        </w:rPr>
        <w:t>)</w:t>
      </w:r>
      <w:r w:rsidRPr="00B63CD7">
        <w:rPr>
          <w:lang w:val="en-IE"/>
        </w:rPr>
        <w:tab/>
        <w:t>Wash the frozen antigen-coated slides in PBS and allow to dry at room temperature.</w:t>
      </w:r>
    </w:p>
    <w:p w14:paraId="594E63E2" w14:textId="77777777" w:rsidR="0072368C" w:rsidRPr="00B63CD7" w:rsidRDefault="0072368C" w:rsidP="00A14FC8">
      <w:pPr>
        <w:pStyle w:val="i"/>
        <w:rPr>
          <w:lang w:val="en-IE"/>
        </w:rPr>
      </w:pPr>
      <w:r w:rsidRPr="00B63CD7">
        <w:rPr>
          <w:lang w:val="en-IE"/>
        </w:rPr>
        <w:t>ii)</w:t>
      </w:r>
      <w:r w:rsidRPr="00B63CD7">
        <w:rPr>
          <w:lang w:val="en-IE"/>
        </w:rPr>
        <w:tab/>
        <w:t>Inactivate the sera for 30 minutes in a water bath at 56°C.</w:t>
      </w:r>
    </w:p>
    <w:p w14:paraId="2F5AACEB" w14:textId="77777777" w:rsidR="0072368C" w:rsidRPr="00B63CD7" w:rsidRDefault="0072368C" w:rsidP="00A14FC8">
      <w:pPr>
        <w:pStyle w:val="i"/>
        <w:rPr>
          <w:lang w:val="en-IE"/>
        </w:rPr>
      </w:pPr>
      <w:r w:rsidRPr="00B63CD7">
        <w:rPr>
          <w:lang w:val="en-IE"/>
        </w:rPr>
        <w:t>iii)</w:t>
      </w:r>
      <w:r w:rsidRPr="00B63CD7">
        <w:rPr>
          <w:lang w:val="en-IE"/>
        </w:rPr>
        <w:tab/>
        <w:t xml:space="preserve">Make doubling dilutions of test sera from 1/80 to 1/10,240 for human VL, and from 1/40 to 1/5120 for </w:t>
      </w:r>
      <w:proofErr w:type="spellStart"/>
      <w:r w:rsidRPr="00B63CD7">
        <w:rPr>
          <w:lang w:val="en-IE"/>
        </w:rPr>
        <w:t>CanL</w:t>
      </w:r>
      <w:proofErr w:type="spellEnd"/>
      <w:r w:rsidRPr="00B63CD7">
        <w:rPr>
          <w:lang w:val="en-IE"/>
        </w:rPr>
        <w:t xml:space="preserve">. Positive and negative control sera, at dilutions of 1/80 and 1/160 for human VL, and of 1/40 and 1/80 for </w:t>
      </w:r>
      <w:proofErr w:type="spellStart"/>
      <w:r w:rsidRPr="00B63CD7">
        <w:rPr>
          <w:lang w:val="en-IE"/>
        </w:rPr>
        <w:t>CanL</w:t>
      </w:r>
      <w:proofErr w:type="spellEnd"/>
      <w:r w:rsidRPr="00B63CD7">
        <w:rPr>
          <w:lang w:val="en-IE"/>
        </w:rPr>
        <w:t>, are also included in the test. No standard sera are available, but internal standards should be prepared and titrated.</w:t>
      </w:r>
    </w:p>
    <w:p w14:paraId="44A888B7" w14:textId="77777777" w:rsidR="0072368C" w:rsidRPr="00B63CD7" w:rsidRDefault="0072368C" w:rsidP="00A14FC8">
      <w:pPr>
        <w:pStyle w:val="i"/>
        <w:rPr>
          <w:lang w:val="en-IE"/>
        </w:rPr>
      </w:pPr>
      <w:r w:rsidRPr="00B63CD7">
        <w:rPr>
          <w:lang w:val="en-IE"/>
        </w:rPr>
        <w:t>iv)</w:t>
      </w:r>
      <w:r w:rsidRPr="00B63CD7">
        <w:rPr>
          <w:lang w:val="en-IE"/>
        </w:rPr>
        <w:tab/>
        <w:t>Distribute 30 µl of diluted serum samples on to each slide circle and incubate for 30 minutes at 37°C.</w:t>
      </w:r>
    </w:p>
    <w:p w14:paraId="1091AA0D" w14:textId="77777777" w:rsidR="0072368C" w:rsidRPr="00B63CD7" w:rsidRDefault="0072368C" w:rsidP="00A14FC8">
      <w:pPr>
        <w:pStyle w:val="i"/>
        <w:rPr>
          <w:lang w:val="en-IE"/>
        </w:rPr>
      </w:pPr>
      <w:r w:rsidRPr="00B63CD7">
        <w:rPr>
          <w:lang w:val="en-IE"/>
        </w:rPr>
        <w:t>v)</w:t>
      </w:r>
      <w:r w:rsidRPr="00B63CD7">
        <w:rPr>
          <w:lang w:val="en-IE"/>
        </w:rPr>
        <w:tab/>
        <w:t>Remove the serum samples by vigorous washing in PBS, followed by immersion of the slides in PBS for 10 minutes. Allow the slides to dry.</w:t>
      </w:r>
    </w:p>
    <w:p w14:paraId="3F3578D5" w14:textId="77777777" w:rsidR="0072368C" w:rsidRPr="00B63CD7" w:rsidRDefault="0072368C" w:rsidP="00A14FC8">
      <w:pPr>
        <w:pStyle w:val="i"/>
        <w:rPr>
          <w:lang w:val="en-IE"/>
        </w:rPr>
      </w:pPr>
      <w:r w:rsidRPr="00B63CD7">
        <w:rPr>
          <w:lang w:val="en-IE"/>
        </w:rPr>
        <w:t>vi)</w:t>
      </w:r>
      <w:r w:rsidRPr="00B63CD7">
        <w:rPr>
          <w:lang w:val="en-IE"/>
        </w:rPr>
        <w:tab/>
        <w:t>Distribute 30 µl of diluted fluorescein isothiocyanate (FITC)-conjugated anti-immunoglobulin on to each slide circle and incubate for 30 minutes at 37°C. FITC-conjugated anti-human and anti-dog immunoglobulins are commercially available. Follow the instructions for the appropriate dilution.</w:t>
      </w:r>
    </w:p>
    <w:p w14:paraId="0169617E" w14:textId="77777777" w:rsidR="0072368C" w:rsidRPr="00B63CD7" w:rsidRDefault="0072368C" w:rsidP="00A14FC8">
      <w:pPr>
        <w:pStyle w:val="i"/>
        <w:rPr>
          <w:lang w:val="en-IE"/>
        </w:rPr>
      </w:pPr>
      <w:r w:rsidRPr="00B63CD7">
        <w:rPr>
          <w:lang w:val="en-IE"/>
        </w:rPr>
        <w:t>vii)</w:t>
      </w:r>
      <w:r w:rsidRPr="00B63CD7">
        <w:rPr>
          <w:lang w:val="en-IE"/>
        </w:rPr>
        <w:tab/>
        <w:t>Repeat step v and mount with a cover-slip in a few drops of PBS/glycerol (50% [v/v] of each).</w:t>
      </w:r>
    </w:p>
    <w:p w14:paraId="42CDD7A5" w14:textId="6CCB4F40" w:rsidR="0072368C" w:rsidRPr="00B63CD7" w:rsidRDefault="0072368C" w:rsidP="00A14FC8">
      <w:pPr>
        <w:pStyle w:val="i"/>
        <w:spacing w:after="200"/>
        <w:rPr>
          <w:lang w:val="en-IE"/>
        </w:rPr>
      </w:pPr>
      <w:r w:rsidRPr="00B63CD7">
        <w:rPr>
          <w:lang w:val="en-IE"/>
        </w:rPr>
        <w:t>viii)</w:t>
      </w:r>
      <w:r w:rsidRPr="00B63CD7">
        <w:rPr>
          <w:lang w:val="en-IE"/>
        </w:rPr>
        <w:tab/>
        <w:t xml:space="preserve">Read the slides under a fluorescent microscope. The highest dilution showing fluorescent promastigotes is taken to be the antibody titre. </w:t>
      </w:r>
    </w:p>
    <w:p w14:paraId="6DD6A99C" w14:textId="77777777" w:rsidR="0072368C" w:rsidRPr="00B63CD7" w:rsidRDefault="0072368C" w:rsidP="00296F86">
      <w:pPr>
        <w:pStyle w:val="111"/>
        <w:rPr>
          <w:lang w:val="en-IE"/>
        </w:rPr>
      </w:pPr>
      <w:r w:rsidRPr="00B63CD7">
        <w:rPr>
          <w:lang w:val="en-IE"/>
        </w:rPr>
        <w:t>2.1.3.</w:t>
      </w:r>
      <w:r w:rsidRPr="00B63CD7">
        <w:rPr>
          <w:lang w:val="en-IE"/>
        </w:rPr>
        <w:tab/>
        <w:t>Interpretation of the results</w:t>
      </w:r>
    </w:p>
    <w:p w14:paraId="5F35B4B7" w14:textId="46C7CE8D" w:rsidR="0072368C" w:rsidRPr="00B63CD7" w:rsidRDefault="0072368C" w:rsidP="00296F86">
      <w:pPr>
        <w:pStyle w:val="111Para"/>
        <w:rPr>
          <w:lang w:val="en-IE"/>
        </w:rPr>
      </w:pPr>
      <w:r w:rsidRPr="00B63CD7">
        <w:rPr>
          <w:lang w:val="en-IE"/>
        </w:rPr>
        <w:t xml:space="preserve">In acute human VL, the threshold titre usually ranges from 1/80 to 1/160. Asymptomatic or subclinical human disease usually results in titres below 1/80. In </w:t>
      </w:r>
      <w:proofErr w:type="spellStart"/>
      <w:r w:rsidRPr="00B63CD7">
        <w:rPr>
          <w:lang w:val="en-IE"/>
        </w:rPr>
        <w:t>CanL</w:t>
      </w:r>
      <w:proofErr w:type="spellEnd"/>
      <w:r w:rsidRPr="00B63CD7">
        <w:rPr>
          <w:lang w:val="en-IE"/>
        </w:rPr>
        <w:t xml:space="preserve"> the threshold titre ranges from 1/40 (indicative of exposure but not necessarily of established infection) to 1/160 (indicative of established infection), whereas a titre of 1/320 or above can be indicative of the disease in clinically </w:t>
      </w:r>
      <w:r w:rsidRPr="00887ADA">
        <w:rPr>
          <w:lang w:val="en-IE"/>
        </w:rPr>
        <w:t xml:space="preserve">suspected dogs (Paltrinieri </w:t>
      </w:r>
      <w:r w:rsidRPr="00887ADA">
        <w:rPr>
          <w:i/>
          <w:lang w:val="en-IE"/>
        </w:rPr>
        <w:t>et al.,</w:t>
      </w:r>
      <w:r w:rsidRPr="00887ADA">
        <w:rPr>
          <w:lang w:val="en-IE"/>
        </w:rPr>
        <w:t xml:space="preserve"> 2010). As regards other domestic mammals (e.g. cats) no standardised</w:t>
      </w:r>
      <w:r w:rsidRPr="00B63CD7">
        <w:rPr>
          <w:lang w:val="en-IE"/>
        </w:rPr>
        <w:t xml:space="preserve"> IFA threshold limits are available. As IFA</w:t>
      </w:r>
      <w:r w:rsidR="002F63EC">
        <w:rPr>
          <w:lang w:val="en-IE"/>
        </w:rPr>
        <w:t>T</w:t>
      </w:r>
      <w:r w:rsidRPr="00B63CD7">
        <w:rPr>
          <w:lang w:val="en-IE"/>
        </w:rPr>
        <w:t xml:space="preserve"> performance may vary in different laboratories, it is better for each laboratory to define its own threshold titre using defined positive and negative reference sera.</w:t>
      </w:r>
    </w:p>
    <w:p w14:paraId="2A62B1D0" w14:textId="77777777" w:rsidR="0072368C" w:rsidRPr="00B63CD7" w:rsidRDefault="0072368C" w:rsidP="001B7FBA">
      <w:pPr>
        <w:pStyle w:val="11"/>
        <w:rPr>
          <w:lang w:val="en-IE"/>
        </w:rPr>
      </w:pPr>
      <w:r w:rsidRPr="00B63CD7">
        <w:rPr>
          <w:lang w:val="en-IE"/>
        </w:rPr>
        <w:t>2.2.</w:t>
      </w:r>
      <w:r w:rsidRPr="00B63CD7">
        <w:rPr>
          <w:lang w:val="en-IE"/>
        </w:rPr>
        <w:tab/>
        <w:t>Enzyme-linked immunosorbent assay</w:t>
      </w:r>
    </w:p>
    <w:p w14:paraId="274C5088" w14:textId="77777777" w:rsidR="0072368C" w:rsidRPr="00B63CD7" w:rsidRDefault="0072368C" w:rsidP="001B7FBA">
      <w:pPr>
        <w:pStyle w:val="11Para"/>
        <w:rPr>
          <w:lang w:val="en-IE"/>
        </w:rPr>
      </w:pPr>
      <w:r w:rsidRPr="00B63CD7">
        <w:rPr>
          <w:lang w:val="en-IE"/>
        </w:rPr>
        <w:t xml:space="preserve">The ELISA can be carried out on serum or on a measured volume of blood. The blood is collected by needle-prick on to suitable absorbent paper strips and allowed to dry. The sample is eluted and tested at a single dilution previously determined to give an acceptable sensitivity and specificity. This test can be used for </w:t>
      </w:r>
      <w:proofErr w:type="spellStart"/>
      <w:r w:rsidRPr="00B63CD7">
        <w:rPr>
          <w:lang w:val="en-IE"/>
        </w:rPr>
        <w:t>seroepidemiological</w:t>
      </w:r>
      <w:proofErr w:type="spellEnd"/>
      <w:r w:rsidRPr="00B63CD7">
        <w:rPr>
          <w:lang w:val="en-IE"/>
        </w:rPr>
        <w:t xml:space="preserve"> surveys under field conditions.</w:t>
      </w:r>
    </w:p>
    <w:p w14:paraId="35BA2E53" w14:textId="77777777" w:rsidR="0072368C" w:rsidRPr="00B63CD7" w:rsidRDefault="0072368C" w:rsidP="001B7FBA">
      <w:pPr>
        <w:pStyle w:val="11Para"/>
        <w:rPr>
          <w:lang w:val="en-IE"/>
        </w:rPr>
      </w:pPr>
      <w:r w:rsidRPr="00B63CD7">
        <w:rPr>
          <w:lang w:val="en-IE"/>
        </w:rPr>
        <w:t>In the classical method, the antigen is prepared as follows: promastigotes harvested from cultures are washed four times with PBS, pH 7.2, at 1000 </w:t>
      </w:r>
      <w:r w:rsidRPr="00B63CD7">
        <w:rPr>
          <w:b/>
          <w:i/>
          <w:lang w:val="en-IE"/>
        </w:rPr>
        <w:t>g</w:t>
      </w:r>
      <w:r w:rsidRPr="00B63CD7">
        <w:rPr>
          <w:lang w:val="en-IE"/>
        </w:rPr>
        <w:t xml:space="preserve"> for 15 minutes. The packed promastigotes are </w:t>
      </w:r>
      <w:r w:rsidRPr="00B63CD7">
        <w:rPr>
          <w:lang w:val="en-IE"/>
        </w:rPr>
        <w:lastRenderedPageBreak/>
        <w:t>resuspended in twice their volume of distilled water, and then sonicated at medium amplitude in an ice bath. The suspension is left at 4°C overnight to allow the proteins to come into solution. After a final centrifugation at 4000 </w:t>
      </w:r>
      <w:r w:rsidRPr="00B63CD7">
        <w:rPr>
          <w:b/>
          <w:i/>
          <w:lang w:val="en-IE"/>
        </w:rPr>
        <w:t>g</w:t>
      </w:r>
      <w:r w:rsidRPr="00B63CD7">
        <w:rPr>
          <w:lang w:val="en-IE"/>
        </w:rPr>
        <w:t xml:space="preserve"> for 10 minutes to eliminate the cellular debris, the overlay, representing the concentrated soluble antigen, is dispensed into vials and stored at –20°C until required. For use in the test, it is reconstituted with PBS to the predetermined optimal protein concentration (around 20 µg/ml) as measured by Lowry’s method. Enzyme (usually horseradish peroxidase)-conjugated reagents consist of anti-dog goat immunoglobulins or </w:t>
      </w:r>
      <w:r w:rsidRPr="00887ADA">
        <w:rPr>
          <w:lang w:val="en-IE"/>
        </w:rPr>
        <w:t>Protein A (</w:t>
      </w:r>
      <w:proofErr w:type="spellStart"/>
      <w:r w:rsidRPr="00887ADA">
        <w:rPr>
          <w:lang w:val="en-IE"/>
        </w:rPr>
        <w:t>Hamarsheh</w:t>
      </w:r>
      <w:proofErr w:type="spellEnd"/>
      <w:r w:rsidRPr="00887ADA">
        <w:rPr>
          <w:lang w:val="en-IE"/>
        </w:rPr>
        <w:t xml:space="preserve"> </w:t>
      </w:r>
      <w:r w:rsidRPr="00887ADA">
        <w:rPr>
          <w:i/>
          <w:lang w:val="en-IE"/>
        </w:rPr>
        <w:t>et al</w:t>
      </w:r>
      <w:r w:rsidRPr="00887ADA">
        <w:rPr>
          <w:lang w:val="en-IE"/>
        </w:rPr>
        <w:t>., 2012).</w:t>
      </w:r>
      <w:r w:rsidRPr="00B63CD7">
        <w:rPr>
          <w:lang w:val="en-IE"/>
        </w:rPr>
        <w:t xml:space="preserve"> </w:t>
      </w:r>
    </w:p>
    <w:p w14:paraId="428FF37A" w14:textId="77777777" w:rsidR="0072368C" w:rsidRPr="00B63CD7" w:rsidRDefault="0072368C" w:rsidP="001B7FBA">
      <w:pPr>
        <w:pStyle w:val="11Para"/>
        <w:rPr>
          <w:lang w:val="en-IE"/>
        </w:rPr>
      </w:pPr>
      <w:r w:rsidRPr="00B63CD7">
        <w:rPr>
          <w:lang w:val="en-IE"/>
        </w:rPr>
        <w:t xml:space="preserve">The ELISA is useful for the diagnosis of Old and New World </w:t>
      </w:r>
      <w:proofErr w:type="spellStart"/>
      <w:r w:rsidRPr="00B63CD7">
        <w:rPr>
          <w:lang w:val="en-IE"/>
        </w:rPr>
        <w:t>leishmanioses</w:t>
      </w:r>
      <w:proofErr w:type="spellEnd"/>
      <w:r w:rsidRPr="00B63CD7">
        <w:rPr>
          <w:lang w:val="en-IE"/>
        </w:rPr>
        <w:t xml:space="preserve">. There is little or no cross-reaction with other diseases and, according to the </w:t>
      </w:r>
      <w:r w:rsidRPr="00B63CD7">
        <w:rPr>
          <w:i/>
          <w:lang w:val="en-IE"/>
        </w:rPr>
        <w:t xml:space="preserve">Leishmania </w:t>
      </w:r>
      <w:r w:rsidRPr="00B63CD7">
        <w:rPr>
          <w:lang w:val="en-IE"/>
        </w:rPr>
        <w:t>strain used, sensitivity can range from 86% to 99%.</w:t>
      </w:r>
    </w:p>
    <w:p w14:paraId="6D75FD8F" w14:textId="77777777" w:rsidR="0072368C" w:rsidRPr="00887ADA" w:rsidRDefault="0072368C" w:rsidP="002B3F87">
      <w:pPr>
        <w:pStyle w:val="11Para"/>
        <w:rPr>
          <w:lang w:val="en-IE"/>
        </w:rPr>
      </w:pPr>
      <w:r w:rsidRPr="00B63CD7">
        <w:rPr>
          <w:lang w:val="en-IE"/>
        </w:rPr>
        <w:t xml:space="preserve">A detergent-soluble promastigote antigen has been used in ELISA instead of the crude lysate, for the diagnosis of </w:t>
      </w:r>
      <w:proofErr w:type="spellStart"/>
      <w:r w:rsidRPr="00B63CD7">
        <w:rPr>
          <w:lang w:val="en-IE"/>
        </w:rPr>
        <w:t>CanL</w:t>
      </w:r>
      <w:proofErr w:type="spellEnd"/>
      <w:r w:rsidRPr="00B63CD7">
        <w:rPr>
          <w:lang w:val="en-IE"/>
        </w:rPr>
        <w:t xml:space="preserve">. The detergent was Triton X-100 and the </w:t>
      </w:r>
      <w:proofErr w:type="spellStart"/>
      <w:r w:rsidRPr="00B63CD7">
        <w:rPr>
          <w:lang w:val="en-IE"/>
        </w:rPr>
        <w:t>proteic</w:t>
      </w:r>
      <w:proofErr w:type="spellEnd"/>
      <w:r w:rsidRPr="00B63CD7">
        <w:rPr>
          <w:lang w:val="en-IE"/>
        </w:rPr>
        <w:t xml:space="preserve"> extract was protected with protease inhibitors. Using this method, ELISA sensitivity increased to 99.5%, while its specificity was comparable with that of the IFA test (</w:t>
      </w:r>
      <w:r w:rsidRPr="00887ADA">
        <w:rPr>
          <w:lang w:val="en-IE"/>
        </w:rPr>
        <w:t>97%) (</w:t>
      </w:r>
      <w:proofErr w:type="spellStart"/>
      <w:r w:rsidRPr="00887ADA">
        <w:rPr>
          <w:lang w:val="en-IE"/>
        </w:rPr>
        <w:t>Mancianti</w:t>
      </w:r>
      <w:proofErr w:type="spellEnd"/>
      <w:r w:rsidRPr="00887ADA">
        <w:rPr>
          <w:lang w:val="en-IE"/>
        </w:rPr>
        <w:t xml:space="preserve"> </w:t>
      </w:r>
      <w:r w:rsidRPr="00887ADA">
        <w:rPr>
          <w:i/>
          <w:lang w:val="en-IE"/>
        </w:rPr>
        <w:t>et al</w:t>
      </w:r>
      <w:r w:rsidRPr="00887ADA">
        <w:rPr>
          <w:lang w:val="en-IE"/>
        </w:rPr>
        <w:t>., 1995).</w:t>
      </w:r>
    </w:p>
    <w:p w14:paraId="628D59B3" w14:textId="5260F8A5" w:rsidR="0072368C" w:rsidRPr="00887ADA" w:rsidRDefault="0072368C" w:rsidP="002B3F87">
      <w:pPr>
        <w:pStyle w:val="11Para"/>
        <w:rPr>
          <w:lang w:val="en-IE"/>
        </w:rPr>
      </w:pPr>
      <w:r w:rsidRPr="00887ADA">
        <w:rPr>
          <w:lang w:val="en-IE"/>
        </w:rPr>
        <w:t xml:space="preserve">The ELISA methods described above are based on crude antigenic preparations. A recombinant antigen from a cloned protein of </w:t>
      </w:r>
      <w:r w:rsidRPr="00887ADA">
        <w:rPr>
          <w:i/>
          <w:lang w:val="en-IE"/>
        </w:rPr>
        <w:t>L.</w:t>
      </w:r>
      <w:r w:rsidRPr="00887ADA">
        <w:rPr>
          <w:lang w:val="en-IE"/>
        </w:rPr>
        <w:t> </w:t>
      </w:r>
      <w:r w:rsidRPr="00887ADA">
        <w:rPr>
          <w:i/>
          <w:lang w:val="en-IE"/>
        </w:rPr>
        <w:t>infantum</w:t>
      </w:r>
      <w:r w:rsidRPr="00887ADA">
        <w:rPr>
          <w:lang w:val="en-IE"/>
        </w:rPr>
        <w:t xml:space="preserve">, called rK39, has been reported to be highly reactive to sera from human and canine visceral leishmaniosis cases when run in an ELISA format. Using 25–50 ng of the antigen, 99% specificity and sensitivity was consistently found for dogs with </w:t>
      </w:r>
      <w:proofErr w:type="spellStart"/>
      <w:r w:rsidRPr="00887ADA">
        <w:rPr>
          <w:lang w:val="en-IE"/>
        </w:rPr>
        <w:t>parasitologically</w:t>
      </w:r>
      <w:proofErr w:type="spellEnd"/>
      <w:r w:rsidRPr="00887ADA">
        <w:rPr>
          <w:lang w:val="en-IE"/>
        </w:rPr>
        <w:t xml:space="preserve"> proven disease (</w:t>
      </w:r>
      <w:proofErr w:type="spellStart"/>
      <w:r w:rsidRPr="00887ADA">
        <w:rPr>
          <w:lang w:val="en-IE"/>
        </w:rPr>
        <w:t>Scalone</w:t>
      </w:r>
      <w:proofErr w:type="spellEnd"/>
      <w:r w:rsidRPr="00887ADA">
        <w:rPr>
          <w:lang w:val="en-IE"/>
        </w:rPr>
        <w:t xml:space="preserve"> </w:t>
      </w:r>
      <w:r w:rsidRPr="00887ADA">
        <w:rPr>
          <w:i/>
          <w:lang w:val="en-IE"/>
        </w:rPr>
        <w:t>et al</w:t>
      </w:r>
      <w:r w:rsidRPr="00887ADA">
        <w:rPr>
          <w:lang w:val="en-IE"/>
        </w:rPr>
        <w:t xml:space="preserve">., 2002). In HIV-positive patients, K39-ELISA showed higher sensitivity (82%) than the IFA test (54%) (Houghton </w:t>
      </w:r>
      <w:r w:rsidRPr="00887ADA">
        <w:rPr>
          <w:i/>
          <w:lang w:val="en-IE"/>
        </w:rPr>
        <w:t>et al</w:t>
      </w:r>
      <w:r w:rsidRPr="00887ADA">
        <w:rPr>
          <w:lang w:val="en-IE"/>
        </w:rPr>
        <w:t xml:space="preserve">., 1998). The K39 antigen, which shows remarkable stability and reproducibility, is commercially available. More recently, a K9-K39-K26 recombinant chimeric antigen has been evaluated as a single ELISA protocol for serological diagnosis of both human and canine </w:t>
      </w:r>
      <w:r w:rsidRPr="00887ADA">
        <w:rPr>
          <w:i/>
          <w:lang w:val="en-IE"/>
        </w:rPr>
        <w:t>Leishmania</w:t>
      </w:r>
      <w:r w:rsidRPr="00887ADA">
        <w:rPr>
          <w:lang w:val="en-IE"/>
        </w:rPr>
        <w:t xml:space="preserve"> infections (</w:t>
      </w:r>
      <w:proofErr w:type="spellStart"/>
      <w:r w:rsidRPr="00887ADA">
        <w:rPr>
          <w:lang w:val="en-IE"/>
        </w:rPr>
        <w:t>Daprà</w:t>
      </w:r>
      <w:proofErr w:type="spellEnd"/>
      <w:r w:rsidRPr="00887ADA">
        <w:rPr>
          <w:lang w:val="en-IE"/>
        </w:rPr>
        <w:t xml:space="preserve"> </w:t>
      </w:r>
      <w:r w:rsidRPr="00887ADA">
        <w:rPr>
          <w:i/>
          <w:lang w:val="en-IE"/>
        </w:rPr>
        <w:t>et al.</w:t>
      </w:r>
      <w:r w:rsidRPr="00887ADA">
        <w:rPr>
          <w:lang w:val="en-IE"/>
        </w:rPr>
        <w:t>, 2008). In dogs, test specificity and sensitivity were reported to be 99.5% and 98.5%, respectively, with high concordance (K value: 0.98) with standard IFA test.</w:t>
      </w:r>
    </w:p>
    <w:p w14:paraId="63B70084" w14:textId="77777777" w:rsidR="0072368C" w:rsidRPr="00887ADA" w:rsidRDefault="0072368C" w:rsidP="002B3F87">
      <w:pPr>
        <w:pStyle w:val="11"/>
        <w:rPr>
          <w:lang w:val="en-IE"/>
        </w:rPr>
      </w:pPr>
      <w:r w:rsidRPr="00887ADA">
        <w:rPr>
          <w:lang w:val="en-IE"/>
        </w:rPr>
        <w:t>2.3.</w:t>
      </w:r>
      <w:r w:rsidRPr="00887ADA">
        <w:rPr>
          <w:lang w:val="en-IE"/>
        </w:rPr>
        <w:tab/>
        <w:t>Direct agglutination test</w:t>
      </w:r>
    </w:p>
    <w:p w14:paraId="7E9BB5A5" w14:textId="21D51354" w:rsidR="0072368C" w:rsidRPr="00B63CD7" w:rsidRDefault="0072368C" w:rsidP="002B3F87">
      <w:pPr>
        <w:pStyle w:val="11Para"/>
        <w:rPr>
          <w:lang w:val="en-IE"/>
        </w:rPr>
      </w:pPr>
      <w:r w:rsidRPr="00887ADA">
        <w:rPr>
          <w:lang w:val="en-IE"/>
        </w:rPr>
        <w:t xml:space="preserve">The DAT has been described for the diagnosis of VL and </w:t>
      </w:r>
      <w:proofErr w:type="spellStart"/>
      <w:r w:rsidRPr="00887ADA">
        <w:rPr>
          <w:lang w:val="en-IE"/>
        </w:rPr>
        <w:t>CanL</w:t>
      </w:r>
      <w:proofErr w:type="spellEnd"/>
      <w:r w:rsidRPr="00887ADA">
        <w:rPr>
          <w:lang w:val="en-IE"/>
        </w:rPr>
        <w:t>. After test improvement, DAT has been validated as a specific and sensitive assay for field investigations (</w:t>
      </w:r>
      <w:proofErr w:type="spellStart"/>
      <w:r w:rsidRPr="00887ADA">
        <w:rPr>
          <w:lang w:val="en-IE"/>
        </w:rPr>
        <w:t>Boelaert</w:t>
      </w:r>
      <w:proofErr w:type="spellEnd"/>
      <w:r w:rsidRPr="00887ADA">
        <w:rPr>
          <w:lang w:val="en-IE"/>
        </w:rPr>
        <w:t xml:space="preserve"> </w:t>
      </w:r>
      <w:r w:rsidRPr="00887ADA">
        <w:rPr>
          <w:i/>
          <w:lang w:val="en-IE"/>
        </w:rPr>
        <w:t>et al</w:t>
      </w:r>
      <w:r w:rsidRPr="00887ADA">
        <w:rPr>
          <w:lang w:val="en-IE"/>
        </w:rPr>
        <w:t xml:space="preserve">., 1999; </w:t>
      </w:r>
      <w:hyperlink r:id="rId11" w:tooltip="Click to search for citations by this author." w:history="1">
        <w:r w:rsidRPr="00887ADA">
          <w:rPr>
            <w:bCs/>
            <w:lang w:val="en-IE" w:eastAsia="it-IT"/>
          </w:rPr>
          <w:t xml:space="preserve">Cardoso </w:t>
        </w:r>
        <w:r w:rsidRPr="00887ADA">
          <w:rPr>
            <w:bCs/>
            <w:i/>
            <w:lang w:val="en-IE" w:eastAsia="it-IT"/>
          </w:rPr>
          <w:t>et al</w:t>
        </w:r>
      </w:hyperlink>
      <w:r w:rsidRPr="00887ADA">
        <w:rPr>
          <w:lang w:val="en-IE" w:eastAsia="it-IT"/>
        </w:rPr>
        <w:t>., 2004</w:t>
      </w:r>
      <w:r w:rsidRPr="00887ADA">
        <w:rPr>
          <w:lang w:val="en-IE"/>
        </w:rPr>
        <w:t xml:space="preserve">; </w:t>
      </w:r>
      <w:proofErr w:type="spellStart"/>
      <w:r w:rsidRPr="00887ADA">
        <w:rPr>
          <w:lang w:val="en-IE"/>
        </w:rPr>
        <w:t>Ozbel</w:t>
      </w:r>
      <w:proofErr w:type="spellEnd"/>
      <w:r w:rsidRPr="00887ADA">
        <w:rPr>
          <w:lang w:val="en-IE"/>
        </w:rPr>
        <w:t xml:space="preserve"> </w:t>
      </w:r>
      <w:r w:rsidRPr="00887ADA">
        <w:rPr>
          <w:i/>
          <w:lang w:val="en-IE"/>
        </w:rPr>
        <w:t>et al</w:t>
      </w:r>
      <w:r w:rsidRPr="00887ADA">
        <w:rPr>
          <w:lang w:val="en-IE"/>
        </w:rPr>
        <w:t>., 2000). The antigen consists of promastigotes harvested from cultures, washed in PBS, pH 7.2, treated with 0.4% trypsin (for 45 minutes at 37°C and then washed again), and stained with 0.02% Coomassie brilliant blue. Twofold serial</w:t>
      </w:r>
      <w:r w:rsidRPr="00B63CD7">
        <w:rPr>
          <w:lang w:val="en-IE"/>
        </w:rPr>
        <w:t xml:space="preserve"> dilutions of serum in PBS are made in V-bottomed </w:t>
      </w:r>
      <w:proofErr w:type="spellStart"/>
      <w:r w:rsidRPr="00B63CD7">
        <w:rPr>
          <w:lang w:val="en-IE"/>
        </w:rPr>
        <w:t>microtitre</w:t>
      </w:r>
      <w:proofErr w:type="spellEnd"/>
      <w:r w:rsidRPr="00B63CD7">
        <w:rPr>
          <w:lang w:val="en-IE"/>
        </w:rPr>
        <w:t>-plate wells; 50 µl of antigen preparation is added to each well, and the plate is then carefully shaken by hand and left for 18 hours at room temperature. The test is read visually against a white background. Positive reactions are indicated by typical light-blue aggregates, while negative samples give a clear sharp-edged blue spot.</w:t>
      </w:r>
    </w:p>
    <w:p w14:paraId="36947826" w14:textId="77777777" w:rsidR="0072368C" w:rsidRPr="00887ADA" w:rsidRDefault="0072368C" w:rsidP="002B3F87">
      <w:pPr>
        <w:pStyle w:val="11Para"/>
        <w:rPr>
          <w:lang w:val="en-IE"/>
        </w:rPr>
      </w:pPr>
      <w:r w:rsidRPr="00B63CD7">
        <w:rPr>
          <w:lang w:val="en-IE"/>
        </w:rPr>
        <w:t xml:space="preserve">A modified DAT for detection of specific anti-leishmanial antibodies in canine reservoir hosts is considered to be highly suitable for wide-scale epidemiological and ecological field work and diagnosis of </w:t>
      </w:r>
      <w:proofErr w:type="spellStart"/>
      <w:r w:rsidRPr="00B63CD7">
        <w:rPr>
          <w:lang w:val="en-IE"/>
        </w:rPr>
        <w:t>CanL</w:t>
      </w:r>
      <w:proofErr w:type="spellEnd"/>
      <w:r w:rsidRPr="00B63CD7">
        <w:rPr>
          <w:lang w:val="en-IE"/>
        </w:rPr>
        <w:t xml:space="preserve">, having 100% sensitivity and 98.9% </w:t>
      </w:r>
      <w:r w:rsidRPr="00887ADA">
        <w:rPr>
          <w:lang w:val="en-IE"/>
        </w:rPr>
        <w:t xml:space="preserve">specificity (Harith </w:t>
      </w:r>
      <w:r w:rsidRPr="00887ADA">
        <w:rPr>
          <w:i/>
          <w:lang w:val="en-IE"/>
        </w:rPr>
        <w:t>et al</w:t>
      </w:r>
      <w:r w:rsidRPr="00887ADA">
        <w:rPr>
          <w:lang w:val="en-IE"/>
        </w:rPr>
        <w:t>., 1988; 1989). The reliability of the test was improved by treating the test sera with 0.2 M 2-mercaptoethanol and incubating them at 37°C.</w:t>
      </w:r>
    </w:p>
    <w:p w14:paraId="78D2115C" w14:textId="77777777" w:rsidR="0072368C" w:rsidRPr="00887ADA" w:rsidRDefault="0072368C" w:rsidP="002B3F87">
      <w:pPr>
        <w:pStyle w:val="11"/>
        <w:rPr>
          <w:lang w:val="en-IE"/>
        </w:rPr>
      </w:pPr>
      <w:r w:rsidRPr="00887ADA">
        <w:rPr>
          <w:lang w:val="en-IE"/>
        </w:rPr>
        <w:t>2.4.</w:t>
      </w:r>
      <w:r w:rsidRPr="00887ADA">
        <w:rPr>
          <w:lang w:val="en-IE"/>
        </w:rPr>
        <w:tab/>
        <w:t>Rapid immunochromatographic assay (dipstick or strip-test)</w:t>
      </w:r>
    </w:p>
    <w:p w14:paraId="775E5D2E" w14:textId="673C3D69" w:rsidR="002F5328" w:rsidRDefault="002F63EC" w:rsidP="002B3F87">
      <w:pPr>
        <w:pStyle w:val="11Para"/>
        <w:rPr>
          <w:lang w:val="en-IE"/>
        </w:rPr>
      </w:pPr>
      <w:r w:rsidRPr="00887ADA">
        <w:rPr>
          <w:u w:val="double"/>
          <w:lang w:val="en-IE"/>
        </w:rPr>
        <w:t>The r</w:t>
      </w:r>
      <w:r w:rsidR="00AF6CE6" w:rsidRPr="00887ADA">
        <w:rPr>
          <w:u w:val="double"/>
          <w:lang w:val="en-IE"/>
        </w:rPr>
        <w:t xml:space="preserve">apid immunochromatographic assay is easy to </w:t>
      </w:r>
      <w:r w:rsidRPr="00887ADA">
        <w:rPr>
          <w:u w:val="double"/>
          <w:lang w:val="en-IE"/>
        </w:rPr>
        <w:t>carry out</w:t>
      </w:r>
      <w:r w:rsidR="00AF6CE6" w:rsidRPr="00887ADA">
        <w:rPr>
          <w:u w:val="double"/>
          <w:lang w:val="en-IE"/>
        </w:rPr>
        <w:t xml:space="preserve"> and can be performed in </w:t>
      </w:r>
      <w:r w:rsidR="00AB6EDB" w:rsidRPr="00EF3B5D">
        <w:rPr>
          <w:strike/>
          <w:highlight w:val="yellow"/>
          <w:lang w:val="en-IE"/>
        </w:rPr>
        <w:t>medical and</w:t>
      </w:r>
      <w:r w:rsidR="00AB6EDB">
        <w:rPr>
          <w:u w:val="double"/>
          <w:lang w:val="en-IE"/>
        </w:rPr>
        <w:t xml:space="preserve"> veterinary clinics</w:t>
      </w:r>
      <w:r w:rsidR="00AF6CE6" w:rsidRPr="00887ADA">
        <w:rPr>
          <w:u w:val="double"/>
          <w:lang w:val="en-IE"/>
        </w:rPr>
        <w:t>, but has lower diagnostic</w:t>
      </w:r>
      <w:r w:rsidR="00AF6CE6" w:rsidRPr="00EF3B5D">
        <w:rPr>
          <w:lang w:val="en-IE"/>
        </w:rPr>
        <w:t xml:space="preserve"> </w:t>
      </w:r>
      <w:r w:rsidR="00AF6CE6" w:rsidRPr="00EF3B5D">
        <w:rPr>
          <w:strike/>
          <w:highlight w:val="yellow"/>
          <w:lang w:val="en-IE"/>
        </w:rPr>
        <w:t xml:space="preserve">efficiency </w:t>
      </w:r>
      <w:r w:rsidR="002975B9" w:rsidRPr="00EF3B5D">
        <w:rPr>
          <w:highlight w:val="yellow"/>
          <w:u w:val="double"/>
          <w:lang w:val="en-IE"/>
        </w:rPr>
        <w:t>sensitivity</w:t>
      </w:r>
      <w:r w:rsidR="002975B9" w:rsidRPr="00887ADA">
        <w:rPr>
          <w:u w:val="double"/>
          <w:lang w:val="en-IE"/>
        </w:rPr>
        <w:t xml:space="preserve"> </w:t>
      </w:r>
      <w:r w:rsidR="00AF6CE6" w:rsidRPr="00887ADA">
        <w:rPr>
          <w:u w:val="double"/>
          <w:lang w:val="en-IE"/>
        </w:rPr>
        <w:t>than the ELISA and IFAT: specificity is medium-high but sensitivity is low (30</w:t>
      </w:r>
      <w:r w:rsidR="00D83952" w:rsidRPr="00887ADA">
        <w:rPr>
          <w:u w:val="double"/>
          <w:lang w:val="en-IE"/>
        </w:rPr>
        <w:t>–</w:t>
      </w:r>
      <w:r w:rsidR="00AF6CE6" w:rsidRPr="00887ADA">
        <w:rPr>
          <w:u w:val="double"/>
          <w:lang w:val="en-IE"/>
        </w:rPr>
        <w:t xml:space="preserve">70%) </w:t>
      </w:r>
      <w:r w:rsidR="00003FAF" w:rsidRPr="00887ADA">
        <w:rPr>
          <w:u w:val="double"/>
          <w:lang w:val="en-IE"/>
        </w:rPr>
        <w:t>(Gradoni, 2002;</w:t>
      </w:r>
      <w:r w:rsidR="00C16B42" w:rsidRPr="00887ADA">
        <w:rPr>
          <w:u w:val="double"/>
          <w:lang w:val="en-IE"/>
        </w:rPr>
        <w:t xml:space="preserve"> </w:t>
      </w:r>
      <w:r w:rsidR="00D83952" w:rsidRPr="00887ADA">
        <w:rPr>
          <w:u w:val="double"/>
          <w:lang w:val="en-IE"/>
        </w:rPr>
        <w:t xml:space="preserve">Mettler </w:t>
      </w:r>
      <w:r w:rsidR="00D83952" w:rsidRPr="00887ADA">
        <w:rPr>
          <w:i/>
          <w:u w:val="double"/>
          <w:lang w:val="en-IE"/>
        </w:rPr>
        <w:t>et al.</w:t>
      </w:r>
      <w:r w:rsidR="00D83952" w:rsidRPr="00887ADA">
        <w:rPr>
          <w:u w:val="double"/>
          <w:lang w:val="en-IE"/>
        </w:rPr>
        <w:t xml:space="preserve">, 2005; </w:t>
      </w:r>
      <w:proofErr w:type="spellStart"/>
      <w:r w:rsidR="00C16B42" w:rsidRPr="00887ADA">
        <w:rPr>
          <w:u w:val="double"/>
          <w:lang w:val="en-IE"/>
        </w:rPr>
        <w:t>Reithinger</w:t>
      </w:r>
      <w:proofErr w:type="spellEnd"/>
      <w:r w:rsidR="00C16B42" w:rsidRPr="00887ADA">
        <w:rPr>
          <w:u w:val="double"/>
          <w:lang w:val="en-IE"/>
        </w:rPr>
        <w:t xml:space="preserve"> </w:t>
      </w:r>
      <w:r w:rsidR="00C16B42" w:rsidRPr="00887ADA">
        <w:rPr>
          <w:i/>
          <w:u w:val="double"/>
          <w:lang w:val="en-IE"/>
        </w:rPr>
        <w:t>et al.</w:t>
      </w:r>
      <w:r w:rsidR="00C16B42" w:rsidRPr="00887ADA">
        <w:rPr>
          <w:u w:val="double"/>
          <w:lang w:val="en-IE"/>
        </w:rPr>
        <w:t>, 2002)</w:t>
      </w:r>
      <w:r w:rsidR="00AF6CE6" w:rsidRPr="00887ADA">
        <w:rPr>
          <w:u w:val="double"/>
          <w:lang w:val="en-IE"/>
        </w:rPr>
        <w:t xml:space="preserve"> and </w:t>
      </w:r>
      <w:r w:rsidRPr="00887ADA">
        <w:rPr>
          <w:u w:val="double"/>
          <w:lang w:val="en-IE"/>
        </w:rPr>
        <w:t xml:space="preserve">therefore it </w:t>
      </w:r>
      <w:r w:rsidR="00AF6CE6" w:rsidRPr="00887ADA">
        <w:rPr>
          <w:u w:val="double"/>
          <w:lang w:val="en-IE"/>
        </w:rPr>
        <w:t xml:space="preserve">can give false negative results. </w:t>
      </w:r>
      <w:r w:rsidRPr="00887ADA">
        <w:rPr>
          <w:u w:val="double"/>
          <w:lang w:val="en-IE"/>
        </w:rPr>
        <w:t xml:space="preserve">When there is a strong suspicion of a false negative result using a rapid </w:t>
      </w:r>
      <w:r w:rsidR="002F5328" w:rsidRPr="00887ADA">
        <w:rPr>
          <w:u w:val="double"/>
          <w:lang w:val="en-IE"/>
        </w:rPr>
        <w:t>immunochromatographic assay</w:t>
      </w:r>
      <w:r w:rsidR="00AF6CE6" w:rsidRPr="00887ADA">
        <w:rPr>
          <w:u w:val="double"/>
          <w:lang w:val="en-IE"/>
        </w:rPr>
        <w:t xml:space="preserve">, one of the other </w:t>
      </w:r>
      <w:r w:rsidR="002F5328" w:rsidRPr="00887ADA">
        <w:rPr>
          <w:u w:val="double"/>
          <w:lang w:val="en-IE"/>
        </w:rPr>
        <w:t xml:space="preserve">serology </w:t>
      </w:r>
      <w:r w:rsidR="00AF6CE6" w:rsidRPr="00887ADA">
        <w:rPr>
          <w:u w:val="double"/>
          <w:lang w:val="en-IE"/>
        </w:rPr>
        <w:t>tests</w:t>
      </w:r>
      <w:r w:rsidR="002F5328" w:rsidRPr="002F5328">
        <w:rPr>
          <w:u w:val="double"/>
          <w:lang w:val="en-IE"/>
        </w:rPr>
        <w:t xml:space="preserve"> </w:t>
      </w:r>
      <w:r w:rsidR="002F5328" w:rsidRPr="00B63CD7">
        <w:rPr>
          <w:u w:val="double"/>
          <w:lang w:val="en-IE"/>
        </w:rPr>
        <w:t>must be</w:t>
      </w:r>
      <w:r w:rsidR="002F5328">
        <w:rPr>
          <w:u w:val="double"/>
          <w:lang w:val="en-IE"/>
        </w:rPr>
        <w:t xml:space="preserve"> used</w:t>
      </w:r>
      <w:r w:rsidR="00AF6CE6" w:rsidRPr="00B63CD7">
        <w:rPr>
          <w:u w:val="double"/>
          <w:lang w:val="en-IE"/>
        </w:rPr>
        <w:t xml:space="preserve">. </w:t>
      </w:r>
      <w:r w:rsidR="002F5328">
        <w:rPr>
          <w:u w:val="double"/>
          <w:lang w:val="en-IE"/>
        </w:rPr>
        <w:t>The value of</w:t>
      </w:r>
      <w:r w:rsidR="00AF6CE6" w:rsidRPr="00B63CD7">
        <w:rPr>
          <w:u w:val="double"/>
          <w:lang w:val="en-IE"/>
        </w:rPr>
        <w:t xml:space="preserve"> a positive result</w:t>
      </w:r>
      <w:r w:rsidR="002F5328">
        <w:rPr>
          <w:u w:val="double"/>
          <w:lang w:val="en-IE"/>
        </w:rPr>
        <w:t xml:space="preserve"> is </w:t>
      </w:r>
      <w:r w:rsidR="00AF6CE6" w:rsidRPr="00B63CD7">
        <w:rPr>
          <w:u w:val="double"/>
          <w:lang w:val="en-IE"/>
        </w:rPr>
        <w:t>limit</w:t>
      </w:r>
      <w:r w:rsidR="002F5328">
        <w:rPr>
          <w:u w:val="double"/>
          <w:lang w:val="en-IE"/>
        </w:rPr>
        <w:t>ed</w:t>
      </w:r>
      <w:r w:rsidR="00AF6CE6" w:rsidRPr="00B63CD7">
        <w:rPr>
          <w:u w:val="double"/>
          <w:lang w:val="en-IE"/>
        </w:rPr>
        <w:t xml:space="preserve"> because the test does not allow antibody titr</w:t>
      </w:r>
      <w:r w:rsidRPr="00B63CD7">
        <w:rPr>
          <w:u w:val="double"/>
          <w:lang w:val="en-IE"/>
        </w:rPr>
        <w:t>e</w:t>
      </w:r>
      <w:r w:rsidR="002F5328">
        <w:rPr>
          <w:u w:val="double"/>
          <w:lang w:val="en-IE"/>
        </w:rPr>
        <w:t xml:space="preserve"> to be</w:t>
      </w:r>
      <w:r w:rsidR="002F5328" w:rsidRPr="002F5328">
        <w:rPr>
          <w:u w:val="double"/>
          <w:lang w:val="en-IE"/>
        </w:rPr>
        <w:t xml:space="preserve"> </w:t>
      </w:r>
      <w:r w:rsidR="002F5328" w:rsidRPr="00B63CD7">
        <w:rPr>
          <w:u w:val="double"/>
          <w:lang w:val="en-IE"/>
        </w:rPr>
        <w:t>evaluat</w:t>
      </w:r>
      <w:r w:rsidR="002F5328">
        <w:rPr>
          <w:u w:val="double"/>
          <w:lang w:val="en-IE"/>
        </w:rPr>
        <w:t>ed</w:t>
      </w:r>
      <w:r w:rsidR="00AF6CE6" w:rsidRPr="00B63CD7">
        <w:rPr>
          <w:u w:val="double"/>
          <w:lang w:val="en-IE"/>
        </w:rPr>
        <w:t xml:space="preserve">, </w:t>
      </w:r>
      <w:r w:rsidR="002F5328">
        <w:rPr>
          <w:u w:val="double"/>
          <w:lang w:val="en-IE"/>
        </w:rPr>
        <w:t>however positive results can</w:t>
      </w:r>
      <w:r w:rsidR="00AF6CE6" w:rsidRPr="00B63CD7">
        <w:rPr>
          <w:u w:val="double"/>
          <w:lang w:val="en-IE"/>
        </w:rPr>
        <w:t xml:space="preserve"> be useful </w:t>
      </w:r>
      <w:r w:rsidR="002F5328">
        <w:rPr>
          <w:u w:val="double"/>
          <w:lang w:val="en-IE"/>
        </w:rPr>
        <w:t>for</w:t>
      </w:r>
      <w:r w:rsidR="00AF6CE6" w:rsidRPr="00B63CD7">
        <w:rPr>
          <w:u w:val="double"/>
          <w:lang w:val="en-IE"/>
        </w:rPr>
        <w:t xml:space="preserve"> identifying </w:t>
      </w:r>
      <w:r w:rsidR="002F5328">
        <w:rPr>
          <w:u w:val="double"/>
          <w:lang w:val="en-IE"/>
        </w:rPr>
        <w:t>individuals</w:t>
      </w:r>
      <w:r w:rsidR="00AF6CE6" w:rsidRPr="00B63CD7">
        <w:rPr>
          <w:u w:val="double"/>
          <w:lang w:val="en-IE"/>
        </w:rPr>
        <w:t xml:space="preserve"> with parasite dissemination and </w:t>
      </w:r>
      <w:r w:rsidR="002F5328">
        <w:rPr>
          <w:u w:val="double"/>
          <w:lang w:val="en-IE"/>
        </w:rPr>
        <w:t>for</w:t>
      </w:r>
      <w:r w:rsidR="00AF6CE6" w:rsidRPr="00B63CD7">
        <w:rPr>
          <w:u w:val="double"/>
          <w:lang w:val="en-IE"/>
        </w:rPr>
        <w:t xml:space="preserve"> monitoring therapeutic response.</w:t>
      </w:r>
      <w:r w:rsidR="00AF6CE6" w:rsidRPr="00B63CD7">
        <w:rPr>
          <w:lang w:val="en-IE"/>
        </w:rPr>
        <w:t xml:space="preserve"> </w:t>
      </w:r>
    </w:p>
    <w:p w14:paraId="2DF0E22C" w14:textId="4221191B" w:rsidR="0072368C" w:rsidRPr="00B63CD7" w:rsidRDefault="0072368C" w:rsidP="002B3F87">
      <w:pPr>
        <w:pStyle w:val="11Para"/>
        <w:rPr>
          <w:lang w:val="en-IE"/>
        </w:rPr>
      </w:pPr>
      <w:r w:rsidRPr="00B63CD7">
        <w:rPr>
          <w:lang w:val="en-IE"/>
        </w:rPr>
        <w:t>A rapid immunochromatographic assay using rK39 as antigen (K39 dipstick or strip-test, commercially available) has been evaluated in different endemic settings of VL. The nitrocellulose membrane of the test kit holds an absorbent pad at one end, a band of immobilised anti-protein A antibody (used to detect IgG) at the other (control region), and a band of rK39 antigen in the middle (test region). A protein-A-colloidal gold conjugate is used as the immunochromatographic detection reagent. One small drop (20</w:t>
      </w:r>
      <w:r w:rsidR="006258B8">
        <w:rPr>
          <w:lang w:val="en-IE"/>
        </w:rPr>
        <w:t> </w:t>
      </w:r>
      <w:r w:rsidRPr="00B63CD7">
        <w:rPr>
          <w:lang w:val="en-IE"/>
        </w:rPr>
        <w:t xml:space="preserve">µl) of the serum to be examined is placed on the absorbent pad before two large drops (100 µl) of test buffer are added to the pad, and the mixture is allowed to migrate up the strip by capillary action. After 2–10 minutes, the result is positive if two distinct red lines appear (one in the test region and another </w:t>
      </w:r>
      <w:r w:rsidRPr="00B63CD7">
        <w:rPr>
          <w:lang w:val="en-IE"/>
        </w:rPr>
        <w:lastRenderedPageBreak/>
        <w:t>in the control region), it is negative when no red line appears in the test region, and it is invalid if the control line fails to appear.</w:t>
      </w:r>
    </w:p>
    <w:p w14:paraId="0D216D42" w14:textId="1364DA70" w:rsidR="0072368C" w:rsidRPr="00887ADA" w:rsidRDefault="0072368C" w:rsidP="002B3F87">
      <w:pPr>
        <w:pStyle w:val="11Para"/>
        <w:rPr>
          <w:lang w:val="en-IE"/>
        </w:rPr>
      </w:pPr>
      <w:r w:rsidRPr="00B63CD7">
        <w:rPr>
          <w:lang w:val="en-IE"/>
        </w:rPr>
        <w:t xml:space="preserve">In clinical cases of human VL, </w:t>
      </w:r>
      <w:r w:rsidRPr="00887ADA">
        <w:rPr>
          <w:lang w:val="en-IE"/>
        </w:rPr>
        <w:t xml:space="preserve">two commercial brands of K39 dipstick showed 99–100% sensitivity and 95–100% specificity in India (Sundar </w:t>
      </w:r>
      <w:r w:rsidRPr="00887ADA">
        <w:rPr>
          <w:i/>
          <w:lang w:val="en-IE"/>
        </w:rPr>
        <w:t>et al</w:t>
      </w:r>
      <w:r w:rsidRPr="00887ADA">
        <w:rPr>
          <w:lang w:val="en-IE"/>
        </w:rPr>
        <w:t xml:space="preserve">., 2006), 90% sensitivity and 100% specificity in Brazil (Carvalho </w:t>
      </w:r>
      <w:r w:rsidRPr="00887ADA">
        <w:rPr>
          <w:i/>
          <w:lang w:val="en-IE"/>
        </w:rPr>
        <w:t>et al</w:t>
      </w:r>
      <w:r w:rsidRPr="00887ADA">
        <w:rPr>
          <w:lang w:val="en-IE"/>
        </w:rPr>
        <w:t>., 2003), and 100% sensitivity and specificity in the Mediterranean basin (</w:t>
      </w:r>
      <w:proofErr w:type="spellStart"/>
      <w:r w:rsidRPr="00887ADA">
        <w:rPr>
          <w:bCs/>
          <w:lang w:val="en-IE" w:eastAsia="it-IT"/>
        </w:rPr>
        <w:t>Brandonisio</w:t>
      </w:r>
      <w:proofErr w:type="spellEnd"/>
      <w:r w:rsidRPr="00887ADA">
        <w:rPr>
          <w:bCs/>
          <w:lang w:val="en-IE" w:eastAsia="it-IT"/>
        </w:rPr>
        <w:t xml:space="preserve"> </w:t>
      </w:r>
      <w:r w:rsidRPr="00887ADA">
        <w:rPr>
          <w:bCs/>
          <w:i/>
          <w:lang w:val="en-IE" w:eastAsia="it-IT"/>
        </w:rPr>
        <w:t>et al</w:t>
      </w:r>
      <w:r w:rsidRPr="00887ADA">
        <w:rPr>
          <w:bCs/>
          <w:lang w:val="en-IE" w:eastAsia="it-IT"/>
        </w:rPr>
        <w:t>.</w:t>
      </w:r>
      <w:r w:rsidRPr="00887ADA">
        <w:rPr>
          <w:lang w:val="en-IE" w:eastAsia="it-IT"/>
        </w:rPr>
        <w:t>, 2002</w:t>
      </w:r>
      <w:r w:rsidRPr="00887ADA">
        <w:rPr>
          <w:lang w:val="en-IE"/>
        </w:rPr>
        <w:t xml:space="preserve">). In </w:t>
      </w:r>
      <w:proofErr w:type="spellStart"/>
      <w:r w:rsidRPr="00AB6EDB">
        <w:rPr>
          <w:strike/>
          <w:lang w:val="en-IE"/>
        </w:rPr>
        <w:t>parasitologically</w:t>
      </w:r>
      <w:proofErr w:type="spellEnd"/>
      <w:r w:rsidRPr="00AB6EDB">
        <w:rPr>
          <w:strike/>
          <w:lang w:val="en-IE"/>
        </w:rPr>
        <w:t xml:space="preserve"> proven </w:t>
      </w:r>
      <w:r w:rsidR="00AB6EDB" w:rsidRPr="00AB6EDB">
        <w:rPr>
          <w:u w:val="double"/>
          <w:lang w:val="en-IE"/>
        </w:rPr>
        <w:t>dogs with</w:t>
      </w:r>
      <w:r w:rsidR="00AB6EDB">
        <w:rPr>
          <w:lang w:val="en-IE"/>
        </w:rPr>
        <w:t xml:space="preserve"> </w:t>
      </w:r>
      <w:proofErr w:type="spellStart"/>
      <w:r w:rsidRPr="00887ADA">
        <w:rPr>
          <w:lang w:val="en-IE"/>
        </w:rPr>
        <w:t>CanL</w:t>
      </w:r>
      <w:proofErr w:type="spellEnd"/>
      <w:r w:rsidRPr="00887ADA">
        <w:rPr>
          <w:lang w:val="en-IE"/>
        </w:rPr>
        <w:t xml:space="preserve">, in both asymptomatic and symptomatic cases, the sensitivity of the K39 dipstick was 97% and the specificity 100% (Otranto </w:t>
      </w:r>
      <w:r w:rsidRPr="00887ADA">
        <w:rPr>
          <w:i/>
          <w:lang w:val="en-IE"/>
        </w:rPr>
        <w:t>et al</w:t>
      </w:r>
      <w:r w:rsidRPr="00887ADA">
        <w:rPr>
          <w:lang w:val="en-IE"/>
        </w:rPr>
        <w:t>., 2005).</w:t>
      </w:r>
    </w:p>
    <w:p w14:paraId="1A9A5927" w14:textId="41CA6952" w:rsidR="0072368C" w:rsidRPr="009D7BE2" w:rsidRDefault="00C4166A" w:rsidP="00D83952">
      <w:pPr>
        <w:pStyle w:val="11"/>
        <w:rPr>
          <w:strike/>
          <w:lang w:val="en-IE"/>
        </w:rPr>
      </w:pPr>
      <w:r w:rsidRPr="001E747D">
        <w:rPr>
          <w:strike/>
          <w:lang w:val="en-IE"/>
        </w:rPr>
        <w:t>2.5</w:t>
      </w:r>
      <w:r w:rsidR="0072368C" w:rsidRPr="001E747D">
        <w:rPr>
          <w:strike/>
          <w:lang w:val="en-IE"/>
        </w:rPr>
        <w:t>.</w:t>
      </w:r>
      <w:r w:rsidR="0072368C" w:rsidRPr="009D7BE2">
        <w:rPr>
          <w:strike/>
          <w:lang w:val="en-IE"/>
        </w:rPr>
        <w:tab/>
        <w:t>Tests for cellular immunity</w:t>
      </w:r>
    </w:p>
    <w:p w14:paraId="2E5AFBFE" w14:textId="77777777" w:rsidR="0072368C" w:rsidRPr="009D7BE2" w:rsidRDefault="0072368C" w:rsidP="00D83952">
      <w:pPr>
        <w:pStyle w:val="11Para"/>
        <w:rPr>
          <w:strike/>
          <w:lang w:val="en-IE"/>
        </w:rPr>
      </w:pPr>
      <w:r w:rsidRPr="009D7BE2">
        <w:rPr>
          <w:strike/>
          <w:lang w:val="en-IE"/>
        </w:rPr>
        <w:t xml:space="preserve">Delayed hypersensitivity is an important feature of all forms of human leishmaniosis and can be measured by the </w:t>
      </w:r>
      <w:proofErr w:type="spellStart"/>
      <w:r w:rsidRPr="009D7BE2">
        <w:rPr>
          <w:strike/>
          <w:lang w:val="en-IE"/>
        </w:rPr>
        <w:t>leishmanin</w:t>
      </w:r>
      <w:proofErr w:type="spellEnd"/>
      <w:r w:rsidRPr="009D7BE2">
        <w:rPr>
          <w:strike/>
          <w:lang w:val="en-IE"/>
        </w:rPr>
        <w:t xml:space="preserve"> skin test (LST), also known as the Montenegro reaction (Manson-Bahr,</w:t>
      </w:r>
      <w:r w:rsidRPr="009D7BE2">
        <w:rPr>
          <w:smallCaps/>
          <w:strike/>
          <w:lang w:val="en-IE"/>
        </w:rPr>
        <w:t xml:space="preserve"> </w:t>
      </w:r>
      <w:r w:rsidRPr="009D7BE2">
        <w:rPr>
          <w:strike/>
          <w:lang w:val="en-IE"/>
        </w:rPr>
        <w:t xml:space="preserve">1987). LST has no value for the diagnosis of </w:t>
      </w:r>
      <w:proofErr w:type="spellStart"/>
      <w:r w:rsidRPr="009D7BE2">
        <w:rPr>
          <w:strike/>
          <w:lang w:val="en-IE"/>
        </w:rPr>
        <w:t>CanL</w:t>
      </w:r>
      <w:proofErr w:type="spellEnd"/>
      <w:r w:rsidRPr="009D7BE2">
        <w:rPr>
          <w:strike/>
          <w:lang w:val="en-IE"/>
        </w:rPr>
        <w:t xml:space="preserve">. </w:t>
      </w:r>
      <w:proofErr w:type="spellStart"/>
      <w:r w:rsidRPr="009D7BE2">
        <w:rPr>
          <w:strike/>
          <w:lang w:val="en-IE"/>
        </w:rPr>
        <w:t>Leishmanin</w:t>
      </w:r>
      <w:proofErr w:type="spellEnd"/>
      <w:r w:rsidRPr="009D7BE2">
        <w:rPr>
          <w:strike/>
          <w:lang w:val="en-IE"/>
        </w:rPr>
        <w:t xml:space="preserve"> is a killed suspension of whole (0.5–1 × 10</w:t>
      </w:r>
      <w:r w:rsidRPr="009D7BE2">
        <w:rPr>
          <w:strike/>
          <w:vertAlign w:val="superscript"/>
          <w:lang w:val="en-IE"/>
        </w:rPr>
        <w:t>7</w:t>
      </w:r>
      <w:r w:rsidRPr="009D7BE2">
        <w:rPr>
          <w:strike/>
          <w:lang w:val="en-IE"/>
        </w:rPr>
        <w:t>/ml) or disrupted (250 µg protein/ml) promastigotes in pyrogen-free saline containing phenol. A delayed reaction develops and is read at 48–72 hours.</w:t>
      </w:r>
    </w:p>
    <w:p w14:paraId="73821C68" w14:textId="38F1ED5F" w:rsidR="0072368C" w:rsidRPr="009D7BE2" w:rsidRDefault="0072368C" w:rsidP="00D83952">
      <w:pPr>
        <w:pStyle w:val="11Para"/>
        <w:rPr>
          <w:strike/>
          <w:lang w:val="en-IE"/>
        </w:rPr>
      </w:pPr>
      <w:r w:rsidRPr="009D7BE2">
        <w:rPr>
          <w:strike/>
          <w:lang w:val="en-IE"/>
        </w:rPr>
        <w:t xml:space="preserve">The false-positive reaction rate in otherwise healthy people is approximately 1%, but this can be higher in areas where there is a background of leishmaniosis, as many of the healthy population may show quite high rates of </w:t>
      </w:r>
      <w:proofErr w:type="spellStart"/>
      <w:r w:rsidRPr="009D7BE2">
        <w:rPr>
          <w:strike/>
          <w:lang w:val="en-IE"/>
        </w:rPr>
        <w:t>leishmanin</w:t>
      </w:r>
      <w:proofErr w:type="spellEnd"/>
      <w:r w:rsidRPr="009D7BE2">
        <w:rPr>
          <w:strike/>
          <w:lang w:val="en-IE"/>
        </w:rPr>
        <w:t xml:space="preserve"> sensitivity. Although there is complete cross-reactivity among all strains of </w:t>
      </w:r>
      <w:r w:rsidRPr="009D7BE2">
        <w:rPr>
          <w:i/>
          <w:strike/>
          <w:lang w:val="en-IE"/>
        </w:rPr>
        <w:t xml:space="preserve">Leishmania, </w:t>
      </w:r>
      <w:r w:rsidRPr="009D7BE2">
        <w:rPr>
          <w:strike/>
          <w:lang w:val="en-IE"/>
        </w:rPr>
        <w:t xml:space="preserve">heterologous antigens often give smaller reactions, which may be caused by difficulty in standardisation. LST is used in the clinical diagnosis of CL and MCL. In VL it will only measure past infections because during active disease, a complete </w:t>
      </w:r>
      <w:proofErr w:type="spellStart"/>
      <w:r w:rsidRPr="009D7BE2">
        <w:rPr>
          <w:strike/>
          <w:lang w:val="en-IE"/>
        </w:rPr>
        <w:t>anergy</w:t>
      </w:r>
      <w:proofErr w:type="spellEnd"/>
      <w:r w:rsidRPr="009D7BE2">
        <w:rPr>
          <w:strike/>
          <w:lang w:val="en-IE"/>
        </w:rPr>
        <w:t xml:space="preserve"> is found. </w:t>
      </w:r>
      <w:proofErr w:type="spellStart"/>
      <w:r w:rsidRPr="009D7BE2">
        <w:rPr>
          <w:strike/>
          <w:lang w:val="en-IE"/>
        </w:rPr>
        <w:t>Leishmanins</w:t>
      </w:r>
      <w:proofErr w:type="spellEnd"/>
      <w:r w:rsidRPr="009D7BE2">
        <w:rPr>
          <w:strike/>
          <w:lang w:val="en-IE"/>
        </w:rPr>
        <w:t xml:space="preserve"> are not available commercially worldwide.</w:t>
      </w:r>
    </w:p>
    <w:p w14:paraId="6188B984" w14:textId="5EC4A3A1" w:rsidR="0072368C" w:rsidRPr="009D7BE2" w:rsidRDefault="0072368C" w:rsidP="00D83952">
      <w:pPr>
        <w:pStyle w:val="11Para"/>
        <w:rPr>
          <w:strike/>
          <w:lang w:val="en-IE"/>
        </w:rPr>
      </w:pPr>
      <w:r w:rsidRPr="009D7BE2">
        <w:rPr>
          <w:strike/>
          <w:lang w:val="en-IE"/>
        </w:rPr>
        <w:t xml:space="preserve">More recently, the measurement of gamma interferon (IFN-γ) as a surrogate marker of cellular immune responses has been assayed in human leishmaniosis, using a format </w:t>
      </w:r>
      <w:r w:rsidR="0086627A" w:rsidRPr="009D7BE2">
        <w:rPr>
          <w:strike/>
          <w:lang w:val="en-IE"/>
        </w:rPr>
        <w:t>similar to that used</w:t>
      </w:r>
      <w:r w:rsidRPr="009D7BE2">
        <w:rPr>
          <w:strike/>
          <w:lang w:val="en-IE"/>
        </w:rPr>
        <w:t xml:space="preserve"> for tuberculosis, us</w:t>
      </w:r>
      <w:r w:rsidR="0086627A" w:rsidRPr="009D7BE2">
        <w:rPr>
          <w:strike/>
          <w:lang w:val="en-IE"/>
        </w:rPr>
        <w:t>ing</w:t>
      </w:r>
      <w:r w:rsidRPr="009D7BE2">
        <w:rPr>
          <w:strike/>
          <w:lang w:val="en-IE"/>
        </w:rPr>
        <w:t xml:space="preserve"> ELISA to measure the cytokine</w:t>
      </w:r>
      <w:r w:rsidR="0086627A" w:rsidRPr="009D7BE2">
        <w:rPr>
          <w:strike/>
          <w:lang w:val="en-IE"/>
        </w:rPr>
        <w:t xml:space="preserve"> secreted by leukocytes in response to </w:t>
      </w:r>
      <w:r w:rsidR="007F032F" w:rsidRPr="009D7BE2">
        <w:rPr>
          <w:i/>
          <w:strike/>
          <w:lang w:val="en-IE"/>
        </w:rPr>
        <w:t>Leishmania</w:t>
      </w:r>
      <w:r w:rsidR="007F032F" w:rsidRPr="009D7BE2">
        <w:rPr>
          <w:strike/>
          <w:lang w:val="en-IE"/>
        </w:rPr>
        <w:t xml:space="preserve"> </w:t>
      </w:r>
      <w:r w:rsidR="0086627A" w:rsidRPr="009D7BE2">
        <w:rPr>
          <w:strike/>
          <w:lang w:val="en-IE"/>
        </w:rPr>
        <w:t>antigen stimulation</w:t>
      </w:r>
      <w:r w:rsidR="007F032F" w:rsidRPr="009D7BE2">
        <w:rPr>
          <w:strike/>
          <w:lang w:val="en-IE"/>
        </w:rPr>
        <w:t xml:space="preserve"> </w:t>
      </w:r>
      <w:r w:rsidRPr="009D7BE2">
        <w:rPr>
          <w:strike/>
          <w:lang w:val="en-IE"/>
        </w:rPr>
        <w:t>(</w:t>
      </w:r>
      <w:proofErr w:type="spellStart"/>
      <w:r w:rsidR="00C84CC2" w:rsidRPr="009D7BE2">
        <w:rPr>
          <w:strike/>
          <w:lang w:val="en-IE"/>
        </w:rPr>
        <w:t>Alimohammadian</w:t>
      </w:r>
      <w:proofErr w:type="spellEnd"/>
      <w:r w:rsidR="00C84CC2" w:rsidRPr="009D7BE2">
        <w:rPr>
          <w:i/>
          <w:strike/>
          <w:lang w:val="en-IE"/>
        </w:rPr>
        <w:t xml:space="preserve"> </w:t>
      </w:r>
      <w:r w:rsidRPr="009D7BE2">
        <w:rPr>
          <w:i/>
          <w:strike/>
          <w:lang w:val="en-IE"/>
        </w:rPr>
        <w:t>et al.</w:t>
      </w:r>
      <w:r w:rsidRPr="009D7BE2">
        <w:rPr>
          <w:strike/>
          <w:lang w:val="en-IE"/>
        </w:rPr>
        <w:t xml:space="preserve">, 2012; </w:t>
      </w:r>
      <w:proofErr w:type="spellStart"/>
      <w:r w:rsidRPr="009D7BE2">
        <w:rPr>
          <w:strike/>
          <w:lang w:val="en-IE"/>
        </w:rPr>
        <w:t>Turgay</w:t>
      </w:r>
      <w:proofErr w:type="spellEnd"/>
      <w:r w:rsidRPr="009D7BE2">
        <w:rPr>
          <w:strike/>
          <w:lang w:val="en-IE"/>
        </w:rPr>
        <w:t xml:space="preserve"> </w:t>
      </w:r>
      <w:r w:rsidRPr="009D7BE2">
        <w:rPr>
          <w:i/>
          <w:strike/>
          <w:lang w:val="en-IE"/>
        </w:rPr>
        <w:t>et al.</w:t>
      </w:r>
      <w:r w:rsidRPr="009D7BE2">
        <w:rPr>
          <w:strike/>
          <w:lang w:val="en-IE"/>
        </w:rPr>
        <w:t>, 2010).</w:t>
      </w:r>
      <w:r w:rsidR="00AF6CE6" w:rsidRPr="009D7BE2">
        <w:rPr>
          <w:strike/>
          <w:lang w:val="en-IE"/>
        </w:rPr>
        <w:t xml:space="preserve"> </w:t>
      </w:r>
    </w:p>
    <w:p w14:paraId="5F5DA522" w14:textId="064CDB4A" w:rsidR="00C4166A" w:rsidRPr="00B63CD7" w:rsidRDefault="00C4166A" w:rsidP="006225AA">
      <w:pPr>
        <w:pStyle w:val="1"/>
        <w:rPr>
          <w:u w:val="double"/>
          <w:lang w:val="en-IE"/>
        </w:rPr>
      </w:pPr>
      <w:r w:rsidRPr="00B63CD7">
        <w:rPr>
          <w:u w:val="double"/>
          <w:lang w:val="en-IE"/>
        </w:rPr>
        <w:t>3.</w:t>
      </w:r>
      <w:r w:rsidR="006225AA" w:rsidRPr="00B63CD7">
        <w:rPr>
          <w:u w:val="double"/>
          <w:lang w:val="en-IE"/>
        </w:rPr>
        <w:tab/>
      </w:r>
      <w:bookmarkStart w:id="0" w:name="_Hlk20149326"/>
      <w:r w:rsidRPr="00B63CD7">
        <w:rPr>
          <w:i/>
          <w:u w:val="double"/>
          <w:lang w:val="en-IE"/>
        </w:rPr>
        <w:t>Leishmania</w:t>
      </w:r>
      <w:r w:rsidRPr="00B63CD7">
        <w:rPr>
          <w:u w:val="double"/>
          <w:lang w:val="en-IE"/>
        </w:rPr>
        <w:t xml:space="preserve"> species, subspecies or strains identification</w:t>
      </w:r>
      <w:bookmarkEnd w:id="0"/>
    </w:p>
    <w:p w14:paraId="3D39A49C" w14:textId="3DA27036" w:rsidR="00C4166A" w:rsidRPr="00B63CD7" w:rsidRDefault="00C4166A" w:rsidP="00D83952">
      <w:pPr>
        <w:pStyle w:val="para1"/>
        <w:rPr>
          <w:u w:val="double"/>
          <w:lang w:val="en-IE"/>
        </w:rPr>
      </w:pPr>
      <w:r w:rsidRPr="00B63CD7">
        <w:rPr>
          <w:u w:val="double"/>
          <w:lang w:val="en-IE"/>
        </w:rPr>
        <w:t xml:space="preserve">Morphological identification enables identification of </w:t>
      </w:r>
      <w:r w:rsidRPr="00A2104A">
        <w:rPr>
          <w:i/>
          <w:u w:val="double"/>
          <w:lang w:val="en-IE"/>
        </w:rPr>
        <w:t>Leishmania</w:t>
      </w:r>
      <w:r w:rsidRPr="00B63CD7">
        <w:rPr>
          <w:u w:val="double"/>
          <w:lang w:val="en-IE"/>
        </w:rPr>
        <w:t xml:space="preserve"> at </w:t>
      </w:r>
      <w:r w:rsidR="00A2104A">
        <w:rPr>
          <w:u w:val="double"/>
          <w:lang w:val="en-IE"/>
        </w:rPr>
        <w:t xml:space="preserve">the </w:t>
      </w:r>
      <w:r w:rsidRPr="00B63CD7">
        <w:rPr>
          <w:u w:val="double"/>
          <w:lang w:val="en-IE"/>
        </w:rPr>
        <w:t xml:space="preserve">genus level, but not at </w:t>
      </w:r>
      <w:r w:rsidR="00A2104A">
        <w:rPr>
          <w:u w:val="double"/>
          <w:lang w:val="en-IE"/>
        </w:rPr>
        <w:t xml:space="preserve">the </w:t>
      </w:r>
      <w:r w:rsidRPr="00B63CD7">
        <w:rPr>
          <w:u w:val="double"/>
          <w:lang w:val="en-IE"/>
        </w:rPr>
        <w:t xml:space="preserve">species or subspecies level. Several techniques may be used to identify the different </w:t>
      </w:r>
      <w:r w:rsidRPr="00A2104A">
        <w:rPr>
          <w:i/>
          <w:u w:val="double"/>
          <w:lang w:val="en-IE"/>
        </w:rPr>
        <w:t>Leishmania</w:t>
      </w:r>
      <w:r w:rsidRPr="00B63CD7">
        <w:rPr>
          <w:u w:val="double"/>
          <w:lang w:val="en-IE"/>
        </w:rPr>
        <w:t xml:space="preserve"> species, subspecies or strains. Fifteen recognised </w:t>
      </w:r>
      <w:r w:rsidRPr="00B63CD7">
        <w:rPr>
          <w:i/>
          <w:u w:val="double"/>
          <w:lang w:val="en-IE"/>
        </w:rPr>
        <w:t>Leishmania</w:t>
      </w:r>
      <w:r w:rsidRPr="00B63CD7">
        <w:rPr>
          <w:u w:val="double"/>
          <w:lang w:val="en-IE"/>
        </w:rPr>
        <w:t xml:space="preserve"> Identification Centres were listed by WHO in 2010.</w:t>
      </w:r>
    </w:p>
    <w:p w14:paraId="676CDA7F" w14:textId="1FB98DE6" w:rsidR="00C4166A" w:rsidRPr="00B63CD7" w:rsidRDefault="00C4166A" w:rsidP="006225AA">
      <w:pPr>
        <w:pStyle w:val="11"/>
        <w:rPr>
          <w:u w:val="double"/>
          <w:lang w:val="en-IE"/>
        </w:rPr>
      </w:pPr>
      <w:r w:rsidRPr="00B63CD7">
        <w:rPr>
          <w:u w:val="double"/>
          <w:lang w:val="en-IE"/>
        </w:rPr>
        <w:t>3.1.</w:t>
      </w:r>
      <w:r w:rsidRPr="00B63CD7">
        <w:rPr>
          <w:u w:val="double"/>
          <w:lang w:val="en-IE"/>
        </w:rPr>
        <w:tab/>
        <w:t>Isoenzyme characterisation</w:t>
      </w:r>
    </w:p>
    <w:p w14:paraId="323197E1" w14:textId="56073492" w:rsidR="00C4166A" w:rsidRPr="00B63CD7" w:rsidRDefault="00C4166A" w:rsidP="006225AA">
      <w:pPr>
        <w:pStyle w:val="11Para"/>
        <w:rPr>
          <w:u w:val="double"/>
          <w:lang w:val="en-IE"/>
        </w:rPr>
      </w:pPr>
      <w:r w:rsidRPr="00B63CD7">
        <w:rPr>
          <w:u w:val="double"/>
          <w:lang w:val="en-IE"/>
        </w:rPr>
        <w:t xml:space="preserve">Also known as multi-locus enzyme electrophoresis (MLEE), isoenzyme characterisation is the reference method for species </w:t>
      </w:r>
      <w:r w:rsidRPr="00887ADA">
        <w:rPr>
          <w:u w:val="double"/>
          <w:lang w:val="en-IE"/>
        </w:rPr>
        <w:t>identification (</w:t>
      </w:r>
      <w:proofErr w:type="spellStart"/>
      <w:r w:rsidRPr="00887ADA">
        <w:rPr>
          <w:u w:val="double"/>
          <w:lang w:val="en-IE"/>
        </w:rPr>
        <w:t>Rioux</w:t>
      </w:r>
      <w:proofErr w:type="spellEnd"/>
      <w:r w:rsidRPr="00887ADA">
        <w:rPr>
          <w:u w:val="double"/>
          <w:lang w:val="en-IE"/>
        </w:rPr>
        <w:t xml:space="preserve"> </w:t>
      </w:r>
      <w:r w:rsidRPr="00887ADA">
        <w:rPr>
          <w:i/>
          <w:u w:val="double"/>
          <w:lang w:val="en-IE"/>
        </w:rPr>
        <w:t>et al.,</w:t>
      </w:r>
      <w:r w:rsidRPr="00887ADA">
        <w:rPr>
          <w:u w:val="double"/>
          <w:lang w:val="en-IE"/>
        </w:rPr>
        <w:t xml:space="preserve"> 1990; WHO,</w:t>
      </w:r>
      <w:r w:rsidRPr="00B63CD7">
        <w:rPr>
          <w:u w:val="double"/>
          <w:lang w:val="en-IE"/>
        </w:rPr>
        <w:t xml:space="preserve"> 2010), although this technique requires cultivation of a large number of parasites (5 × 10</w:t>
      </w:r>
      <w:r w:rsidRPr="00A2104A">
        <w:rPr>
          <w:u w:val="double"/>
          <w:vertAlign w:val="superscript"/>
          <w:lang w:val="en-IE"/>
        </w:rPr>
        <w:t>9</w:t>
      </w:r>
      <w:r w:rsidRPr="00B63CD7">
        <w:rPr>
          <w:u w:val="double"/>
          <w:lang w:val="en-IE"/>
        </w:rPr>
        <w:t>–1 × 10</w:t>
      </w:r>
      <w:r w:rsidRPr="00A2104A">
        <w:rPr>
          <w:u w:val="double"/>
          <w:vertAlign w:val="superscript"/>
          <w:lang w:val="en-IE"/>
        </w:rPr>
        <w:t>10</w:t>
      </w:r>
      <w:r w:rsidRPr="00B63CD7">
        <w:rPr>
          <w:u w:val="double"/>
          <w:lang w:val="en-IE"/>
        </w:rPr>
        <w:t>). The principles of enzyme electrophoresis are as follows: soluble enzymes are extracted from the organisms grown in media for bulk cultivation (BHI medium, MEM/FCS/EBLB [minimal essential medium/</w:t>
      </w:r>
      <w:proofErr w:type="spellStart"/>
      <w:r w:rsidRPr="00B63CD7">
        <w:rPr>
          <w:u w:val="double"/>
          <w:lang w:val="en-IE"/>
        </w:rPr>
        <w:t>fetal</w:t>
      </w:r>
      <w:proofErr w:type="spellEnd"/>
      <w:r w:rsidRPr="00B63CD7">
        <w:rPr>
          <w:u w:val="double"/>
          <w:lang w:val="en-IE"/>
        </w:rPr>
        <w:t xml:space="preserve"> calf serum/Evans’ blood lysate broth] medium, Schneider’s Drosophila medium). A small amount of the extract is then placed in an inert supporting substance, the matrix, containing a buffer at a fixed </w:t>
      </w:r>
      <w:proofErr w:type="spellStart"/>
      <w:r w:rsidRPr="00B63CD7">
        <w:rPr>
          <w:u w:val="double"/>
          <w:lang w:val="en-IE"/>
        </w:rPr>
        <w:t>pH.</w:t>
      </w:r>
      <w:proofErr w:type="spellEnd"/>
      <w:r w:rsidRPr="00B63CD7">
        <w:rPr>
          <w:u w:val="double"/>
          <w:lang w:val="en-IE"/>
        </w:rPr>
        <w:t xml:space="preserve"> The matrix is usually starch gel, but it could equally well be absorbent cellulose acetate, acrylamide or agarose. The pH of the buffer in the matrix is usually chosen so that the isoenzymes are negatively charged. A direct current is passed through the matrix carried by the ions in the buffer. When electrophoresis is completed, most proteins will have moved in the matrix towards the anode, depending on the amount of negative charge. If stained at this stage with a general protein stain, many bands will be seen. However, the high substrate and cofactor specificity of enzymes make it possible to stain only these proteins. Hence, the electrophoretic mobility of one particular enzyme can be compared among several organisms. The stained matrix with its collection of stained isoenzyme bands is known as a zymogram. Normally one or more extracts from reference organisms, in which the enzyme banding patterns are well documented, are included in the gel to aid the interpretation of results. Most enzymes used for characterisation purposes are stained by methods incorporating a dehydrogenase reaction. At least 12 enzymes should be examined; organisms showing identical zymograms are classified into zymodemes of a given species.</w:t>
      </w:r>
    </w:p>
    <w:p w14:paraId="659AB01F" w14:textId="204D7350" w:rsidR="0062096B" w:rsidRPr="00B63CD7" w:rsidRDefault="0062096B" w:rsidP="006225AA">
      <w:pPr>
        <w:pStyle w:val="11"/>
        <w:rPr>
          <w:u w:val="double"/>
          <w:lang w:val="en-IE"/>
        </w:rPr>
      </w:pPr>
      <w:r w:rsidRPr="00B63CD7">
        <w:rPr>
          <w:u w:val="double"/>
          <w:lang w:val="en-IE"/>
        </w:rPr>
        <w:t>3.2.</w:t>
      </w:r>
      <w:r w:rsidR="006225AA" w:rsidRPr="00B63CD7">
        <w:rPr>
          <w:u w:val="double"/>
          <w:lang w:val="en-IE"/>
        </w:rPr>
        <w:tab/>
      </w:r>
      <w:r w:rsidRPr="00B63CD7">
        <w:rPr>
          <w:u w:val="double"/>
          <w:lang w:val="en-IE"/>
        </w:rPr>
        <w:t>Molecular characterisation</w:t>
      </w:r>
    </w:p>
    <w:p w14:paraId="7125C578" w14:textId="26FA6453" w:rsidR="0062096B" w:rsidRPr="00B63CD7" w:rsidRDefault="0062096B" w:rsidP="00D83952">
      <w:pPr>
        <w:pStyle w:val="11Para"/>
        <w:spacing w:after="480"/>
        <w:rPr>
          <w:u w:val="double"/>
          <w:lang w:val="en-IE"/>
        </w:rPr>
      </w:pPr>
      <w:r w:rsidRPr="00B63CD7">
        <w:rPr>
          <w:u w:val="double"/>
          <w:lang w:val="en-IE"/>
        </w:rPr>
        <w:t xml:space="preserve">Different molecular techniques have been developed that allow </w:t>
      </w:r>
      <w:r w:rsidRPr="00A2104A">
        <w:rPr>
          <w:i/>
          <w:u w:val="double"/>
          <w:lang w:val="en-IE"/>
        </w:rPr>
        <w:t>Leishmania</w:t>
      </w:r>
      <w:r w:rsidRPr="00B63CD7">
        <w:rPr>
          <w:u w:val="double"/>
          <w:lang w:val="en-IE"/>
        </w:rPr>
        <w:t xml:space="preserve"> characterisation at the species or strain level such </w:t>
      </w:r>
      <w:r w:rsidRPr="00887ADA">
        <w:rPr>
          <w:u w:val="double"/>
          <w:lang w:val="en-IE"/>
        </w:rPr>
        <w:t>as (a) PCR-restriction fragment length polymorphism (RFLP) analysis, in which the PCR products are digested by appropriate restrictions enzymes and the resulting restriction fragment patterns are analysed (</w:t>
      </w:r>
      <w:proofErr w:type="spellStart"/>
      <w:r w:rsidRPr="00887ADA">
        <w:rPr>
          <w:u w:val="double"/>
          <w:lang w:val="en-IE"/>
        </w:rPr>
        <w:t>Marfurt</w:t>
      </w:r>
      <w:proofErr w:type="spellEnd"/>
      <w:r w:rsidRPr="00887ADA">
        <w:rPr>
          <w:u w:val="double"/>
          <w:lang w:val="en-IE"/>
        </w:rPr>
        <w:t xml:space="preserve"> </w:t>
      </w:r>
      <w:r w:rsidRPr="00887ADA">
        <w:rPr>
          <w:i/>
          <w:u w:val="double"/>
          <w:lang w:val="en-IE"/>
        </w:rPr>
        <w:t>et al.</w:t>
      </w:r>
      <w:r w:rsidRPr="00887ADA">
        <w:rPr>
          <w:u w:val="double"/>
          <w:lang w:val="en-IE"/>
        </w:rPr>
        <w:t xml:space="preserve">, 2003; </w:t>
      </w:r>
      <w:proofErr w:type="spellStart"/>
      <w:r w:rsidRPr="00887ADA">
        <w:rPr>
          <w:u w:val="double"/>
          <w:lang w:val="en-IE"/>
        </w:rPr>
        <w:t>Minodier</w:t>
      </w:r>
      <w:proofErr w:type="spellEnd"/>
      <w:r w:rsidRPr="00887ADA">
        <w:rPr>
          <w:u w:val="double"/>
          <w:lang w:val="en-IE"/>
        </w:rPr>
        <w:t xml:space="preserve"> </w:t>
      </w:r>
      <w:r w:rsidRPr="00887ADA">
        <w:rPr>
          <w:i/>
          <w:u w:val="double"/>
          <w:lang w:val="en-IE"/>
        </w:rPr>
        <w:t>et al</w:t>
      </w:r>
      <w:r w:rsidRPr="00887ADA">
        <w:rPr>
          <w:u w:val="double"/>
          <w:lang w:val="en-IE"/>
        </w:rPr>
        <w:t xml:space="preserve">., 1997; Montalvo </w:t>
      </w:r>
      <w:r w:rsidRPr="00887ADA">
        <w:rPr>
          <w:i/>
          <w:u w:val="double"/>
          <w:lang w:val="en-IE"/>
        </w:rPr>
        <w:t>et al.</w:t>
      </w:r>
      <w:r w:rsidRPr="00887ADA">
        <w:rPr>
          <w:u w:val="double"/>
          <w:lang w:val="en-IE"/>
        </w:rPr>
        <w:t xml:space="preserve">, 2012; </w:t>
      </w:r>
      <w:proofErr w:type="spellStart"/>
      <w:r w:rsidRPr="00887ADA">
        <w:rPr>
          <w:u w:val="double"/>
          <w:lang w:val="en-IE"/>
        </w:rPr>
        <w:t>Volpini</w:t>
      </w:r>
      <w:proofErr w:type="spellEnd"/>
      <w:r w:rsidRPr="00887ADA">
        <w:rPr>
          <w:u w:val="double"/>
          <w:lang w:val="en-IE"/>
        </w:rPr>
        <w:t xml:space="preserve"> </w:t>
      </w:r>
      <w:r w:rsidRPr="00887ADA">
        <w:rPr>
          <w:i/>
          <w:u w:val="double"/>
          <w:lang w:val="en-IE"/>
        </w:rPr>
        <w:t>et al.</w:t>
      </w:r>
      <w:r w:rsidRPr="00887ADA">
        <w:rPr>
          <w:u w:val="double"/>
          <w:lang w:val="en-IE"/>
        </w:rPr>
        <w:t>, 2004); (b) multi</w:t>
      </w:r>
      <w:r w:rsidR="00A2104A" w:rsidRPr="00887ADA">
        <w:rPr>
          <w:u w:val="double"/>
          <w:lang w:val="en-IE"/>
        </w:rPr>
        <w:t>-</w:t>
      </w:r>
      <w:r w:rsidRPr="00887ADA">
        <w:rPr>
          <w:u w:val="double"/>
          <w:lang w:val="en-IE"/>
        </w:rPr>
        <w:t>locus microsatellite typing (MLMT) (</w:t>
      </w:r>
      <w:proofErr w:type="spellStart"/>
      <w:r w:rsidRPr="00887ADA">
        <w:rPr>
          <w:u w:val="double"/>
          <w:lang w:val="en-IE"/>
        </w:rPr>
        <w:t>Kuhls</w:t>
      </w:r>
      <w:proofErr w:type="spellEnd"/>
      <w:r w:rsidRPr="00887ADA">
        <w:rPr>
          <w:u w:val="double"/>
          <w:lang w:val="en-IE"/>
        </w:rPr>
        <w:t xml:space="preserve"> </w:t>
      </w:r>
      <w:r w:rsidRPr="00887ADA">
        <w:rPr>
          <w:i/>
          <w:u w:val="double"/>
          <w:lang w:val="en-IE"/>
        </w:rPr>
        <w:t>et al.</w:t>
      </w:r>
      <w:r w:rsidRPr="00887ADA">
        <w:rPr>
          <w:u w:val="double"/>
          <w:lang w:val="en-IE"/>
        </w:rPr>
        <w:t>, 2011) and (c) multi</w:t>
      </w:r>
      <w:r w:rsidR="00A2104A" w:rsidRPr="00887ADA">
        <w:rPr>
          <w:u w:val="double"/>
          <w:lang w:val="en-IE"/>
        </w:rPr>
        <w:t>-</w:t>
      </w:r>
      <w:r w:rsidRPr="00887ADA">
        <w:rPr>
          <w:u w:val="double"/>
          <w:lang w:val="en-IE"/>
        </w:rPr>
        <w:t xml:space="preserve">locus sequence </w:t>
      </w:r>
      <w:r w:rsidRPr="00887ADA">
        <w:rPr>
          <w:u w:val="double"/>
          <w:lang w:val="en-IE"/>
        </w:rPr>
        <w:lastRenderedPageBreak/>
        <w:t xml:space="preserve">typing (MLST) (Mauricio </w:t>
      </w:r>
      <w:r w:rsidRPr="00887ADA">
        <w:rPr>
          <w:i/>
          <w:u w:val="double"/>
          <w:lang w:val="en-IE"/>
        </w:rPr>
        <w:t>et al.,</w:t>
      </w:r>
      <w:r w:rsidRPr="00887ADA">
        <w:rPr>
          <w:u w:val="double"/>
          <w:lang w:val="en-IE"/>
        </w:rPr>
        <w:t xml:space="preserve"> 2006). In these cases, repeated and polymorphic DNA sequences are targeted, such as ribosomal internal transcribed spacer 1 (ITS1), cysteine protease B, kinetoplast DNA minicircles, surface glycoprotein 63, heat-shock protein 70, mini-exons and microsatellites (</w:t>
      </w:r>
      <w:proofErr w:type="spellStart"/>
      <w:r w:rsidRPr="00887ADA">
        <w:rPr>
          <w:u w:val="double"/>
          <w:lang w:val="en-IE"/>
        </w:rPr>
        <w:t>Reithinger</w:t>
      </w:r>
      <w:proofErr w:type="spellEnd"/>
      <w:r w:rsidRPr="00887ADA">
        <w:rPr>
          <w:u w:val="double"/>
          <w:lang w:val="en-IE"/>
        </w:rPr>
        <w:t xml:space="preserve"> &amp; Dujardin, 2007; </w:t>
      </w:r>
      <w:proofErr w:type="spellStart"/>
      <w:r w:rsidRPr="00887ADA">
        <w:rPr>
          <w:u w:val="double"/>
          <w:lang w:val="en-IE"/>
        </w:rPr>
        <w:t>Schönian</w:t>
      </w:r>
      <w:proofErr w:type="spellEnd"/>
      <w:r w:rsidRPr="00887ADA">
        <w:rPr>
          <w:u w:val="double"/>
          <w:lang w:val="en-IE"/>
        </w:rPr>
        <w:t xml:space="preserve"> </w:t>
      </w:r>
      <w:r w:rsidRPr="00887ADA">
        <w:rPr>
          <w:i/>
          <w:u w:val="double"/>
          <w:lang w:val="en-IE"/>
        </w:rPr>
        <w:t>et al.</w:t>
      </w:r>
      <w:r w:rsidRPr="00887ADA">
        <w:rPr>
          <w:u w:val="double"/>
          <w:lang w:val="en-IE"/>
        </w:rPr>
        <w:t>, 2008).</w:t>
      </w:r>
    </w:p>
    <w:p w14:paraId="5541E0FB" w14:textId="77777777" w:rsidR="0072368C" w:rsidRPr="00B63CD7" w:rsidRDefault="0072368C" w:rsidP="00A14FC8">
      <w:pPr>
        <w:pStyle w:val="A0"/>
        <w:rPr>
          <w:lang w:val="en-IE"/>
        </w:rPr>
      </w:pPr>
      <w:r w:rsidRPr="00B63CD7">
        <w:rPr>
          <w:lang w:val="en-IE"/>
        </w:rPr>
        <w:t>c.  REQUIREMENTS FOR VACCINES AND DIAGNOSTIC BIOLOGICALS</w:t>
      </w:r>
    </w:p>
    <w:p w14:paraId="5B60E9D4" w14:textId="77777777" w:rsidR="0072368C" w:rsidRPr="00B63CD7" w:rsidRDefault="0072368C" w:rsidP="00A14FC8">
      <w:pPr>
        <w:pStyle w:val="1"/>
        <w:rPr>
          <w:lang w:val="en-IE"/>
        </w:rPr>
      </w:pPr>
      <w:r w:rsidRPr="00B63CD7">
        <w:rPr>
          <w:lang w:val="en-IE"/>
        </w:rPr>
        <w:t>1.</w:t>
      </w:r>
      <w:r w:rsidRPr="00B63CD7">
        <w:rPr>
          <w:lang w:val="en-IE"/>
        </w:rPr>
        <w:tab/>
        <w:t>Vaccines</w:t>
      </w:r>
    </w:p>
    <w:p w14:paraId="2FF75264" w14:textId="77777777" w:rsidR="0072368C" w:rsidRPr="00542D13" w:rsidRDefault="0072368C" w:rsidP="002B3F87">
      <w:pPr>
        <w:pStyle w:val="11"/>
        <w:rPr>
          <w:strike/>
          <w:lang w:val="en-IE"/>
        </w:rPr>
      </w:pPr>
      <w:r w:rsidRPr="00542D13">
        <w:rPr>
          <w:strike/>
          <w:lang w:val="en-IE"/>
        </w:rPr>
        <w:t>1.1.</w:t>
      </w:r>
      <w:r w:rsidRPr="00542D13">
        <w:rPr>
          <w:strike/>
          <w:lang w:val="en-IE"/>
        </w:rPr>
        <w:tab/>
        <w:t>Background</w:t>
      </w:r>
    </w:p>
    <w:p w14:paraId="3E20A124" w14:textId="244BC25C" w:rsidR="0072368C" w:rsidRPr="00542D13" w:rsidRDefault="0072368C" w:rsidP="002B3F87">
      <w:pPr>
        <w:pStyle w:val="11Para"/>
        <w:rPr>
          <w:strike/>
          <w:lang w:val="en-IE"/>
        </w:rPr>
      </w:pPr>
      <w:r w:rsidRPr="00542D13">
        <w:rPr>
          <w:strike/>
          <w:lang w:val="en-IE"/>
        </w:rPr>
        <w:t xml:space="preserve">There is no effective vaccine available worldwide for prophylactic immunisation against leishmaniosis. In the past, vaccination against </w:t>
      </w:r>
      <w:r w:rsidRPr="00542D13">
        <w:rPr>
          <w:i/>
          <w:strike/>
          <w:lang w:val="en-IE"/>
        </w:rPr>
        <w:t xml:space="preserve">Leishmania </w:t>
      </w:r>
      <w:r w:rsidRPr="00542D13">
        <w:rPr>
          <w:strike/>
          <w:lang w:val="en-IE"/>
        </w:rPr>
        <w:t xml:space="preserve">was limited to the protection of humans from both </w:t>
      </w:r>
      <w:r w:rsidRPr="00542D13">
        <w:rPr>
          <w:i/>
          <w:strike/>
          <w:lang w:val="en-IE"/>
        </w:rPr>
        <w:t xml:space="preserve">L. </w:t>
      </w:r>
      <w:proofErr w:type="spellStart"/>
      <w:r w:rsidRPr="00542D13">
        <w:rPr>
          <w:i/>
          <w:strike/>
          <w:lang w:val="en-IE"/>
        </w:rPr>
        <w:t>tropica</w:t>
      </w:r>
      <w:proofErr w:type="spellEnd"/>
      <w:r w:rsidRPr="00542D13">
        <w:rPr>
          <w:strike/>
          <w:lang w:val="en-IE"/>
        </w:rPr>
        <w:t xml:space="preserve"> and </w:t>
      </w:r>
      <w:r w:rsidRPr="00542D13">
        <w:rPr>
          <w:i/>
          <w:strike/>
          <w:lang w:val="en-IE"/>
        </w:rPr>
        <w:t>L. major</w:t>
      </w:r>
      <w:r w:rsidRPr="00542D13">
        <w:rPr>
          <w:strike/>
          <w:lang w:val="en-IE"/>
        </w:rPr>
        <w:t xml:space="preserve"> by prior syringe-induced infection with</w:t>
      </w:r>
      <w:r w:rsidRPr="00542D13">
        <w:rPr>
          <w:i/>
          <w:strike/>
          <w:lang w:val="en-IE"/>
        </w:rPr>
        <w:t xml:space="preserve"> L. major</w:t>
      </w:r>
      <w:r w:rsidRPr="00542D13">
        <w:rPr>
          <w:strike/>
          <w:lang w:val="en-IE"/>
        </w:rPr>
        <w:t xml:space="preserve"> organisms. Living promastigotes from cultures were injected into the arm and the resulting infection was allowed to run a natural course; after recovery, the individual was firmly immune to subsequent infection with both </w:t>
      </w:r>
      <w:r w:rsidRPr="00542D13">
        <w:rPr>
          <w:i/>
          <w:strike/>
          <w:lang w:val="en-IE"/>
        </w:rPr>
        <w:t>Leishmania</w:t>
      </w:r>
      <w:r w:rsidRPr="00542D13">
        <w:rPr>
          <w:strike/>
          <w:lang w:val="en-IE"/>
        </w:rPr>
        <w:t xml:space="preserve"> species. This type of immunisation was practised on a limited scale in hyperendemic areas of CL (due to </w:t>
      </w:r>
      <w:r w:rsidRPr="00542D13">
        <w:rPr>
          <w:i/>
          <w:strike/>
          <w:lang w:val="en-IE"/>
        </w:rPr>
        <w:t>L. major</w:t>
      </w:r>
      <w:r w:rsidRPr="00542D13">
        <w:rPr>
          <w:strike/>
          <w:lang w:val="en-IE"/>
        </w:rPr>
        <w:t>) in Israel, Iran and the former Union of Soviet Socialist Republics (</w:t>
      </w:r>
      <w:proofErr w:type="spellStart"/>
      <w:r w:rsidRPr="00542D13">
        <w:rPr>
          <w:strike/>
          <w:lang w:val="en-IE"/>
        </w:rPr>
        <w:t>Shuikina</w:t>
      </w:r>
      <w:proofErr w:type="spellEnd"/>
      <w:r w:rsidRPr="00542D13">
        <w:rPr>
          <w:strike/>
          <w:lang w:val="en-IE"/>
        </w:rPr>
        <w:t xml:space="preserve"> </w:t>
      </w:r>
      <w:r w:rsidRPr="00542D13">
        <w:rPr>
          <w:i/>
          <w:strike/>
          <w:lang w:val="en-IE"/>
        </w:rPr>
        <w:t>et al</w:t>
      </w:r>
      <w:r w:rsidRPr="00542D13">
        <w:rPr>
          <w:strike/>
          <w:lang w:val="en-IE"/>
        </w:rPr>
        <w:t xml:space="preserve">., 1968). </w:t>
      </w:r>
    </w:p>
    <w:p w14:paraId="04D2C19E" w14:textId="77777777" w:rsidR="0072368C" w:rsidRPr="00887ADA" w:rsidRDefault="0072368C" w:rsidP="002B3F87">
      <w:pPr>
        <w:pStyle w:val="11"/>
        <w:rPr>
          <w:bCs/>
          <w:lang w:val="en-IE"/>
        </w:rPr>
      </w:pPr>
      <w:r w:rsidRPr="00887ADA">
        <w:rPr>
          <w:bCs/>
          <w:lang w:val="en-IE"/>
        </w:rPr>
        <w:t>1.2.</w:t>
      </w:r>
      <w:r w:rsidRPr="00887ADA">
        <w:rPr>
          <w:bCs/>
          <w:lang w:val="en-IE"/>
        </w:rPr>
        <w:tab/>
      </w:r>
      <w:bookmarkStart w:id="1" w:name="_Hlk20149455"/>
      <w:r w:rsidRPr="00887ADA">
        <w:rPr>
          <w:bCs/>
          <w:lang w:val="en-IE"/>
        </w:rPr>
        <w:t>Outline of production and minimum requirements for vaccines</w:t>
      </w:r>
      <w:bookmarkEnd w:id="1"/>
    </w:p>
    <w:p w14:paraId="245A6E37" w14:textId="7EC0D47E" w:rsidR="0072368C" w:rsidRPr="00887ADA" w:rsidRDefault="0072368C" w:rsidP="00695F6A">
      <w:pPr>
        <w:pStyle w:val="11Para"/>
        <w:rPr>
          <w:lang w:val="en-IE"/>
        </w:rPr>
      </w:pPr>
      <w:r w:rsidRPr="00887ADA">
        <w:rPr>
          <w:lang w:val="en-IE"/>
        </w:rPr>
        <w:t xml:space="preserve">Currently there are no available laboratory-made antigens for </w:t>
      </w:r>
      <w:r w:rsidRPr="00887ADA">
        <w:rPr>
          <w:i/>
          <w:lang w:val="en-IE"/>
        </w:rPr>
        <w:t>Leishmania</w:t>
      </w:r>
      <w:r w:rsidRPr="00887ADA">
        <w:rPr>
          <w:lang w:val="en-IE"/>
        </w:rPr>
        <w:t xml:space="preserve"> vaccine production. There are </w:t>
      </w:r>
      <w:r w:rsidR="0086534E" w:rsidRPr="00887ADA">
        <w:rPr>
          <w:strike/>
          <w:lang w:val="en-IE"/>
        </w:rPr>
        <w:t>three</w:t>
      </w:r>
      <w:r w:rsidR="00D83952" w:rsidRPr="00887ADA">
        <w:rPr>
          <w:strike/>
          <w:lang w:val="en-IE"/>
        </w:rPr>
        <w:t xml:space="preserve"> </w:t>
      </w:r>
      <w:r w:rsidR="00DA1A3B" w:rsidRPr="00887ADA">
        <w:rPr>
          <w:u w:val="double"/>
          <w:lang w:val="en-IE"/>
        </w:rPr>
        <w:t>four</w:t>
      </w:r>
      <w:r w:rsidR="0086534E" w:rsidRPr="00887ADA">
        <w:rPr>
          <w:lang w:val="en-IE"/>
        </w:rPr>
        <w:t xml:space="preserve"> </w:t>
      </w:r>
      <w:r w:rsidRPr="00887ADA">
        <w:rPr>
          <w:lang w:val="en-IE"/>
        </w:rPr>
        <w:t xml:space="preserve">licensed inactivated vaccines against </w:t>
      </w:r>
      <w:proofErr w:type="spellStart"/>
      <w:r w:rsidRPr="00887ADA">
        <w:rPr>
          <w:lang w:val="en-IE"/>
        </w:rPr>
        <w:t>CanL</w:t>
      </w:r>
      <w:proofErr w:type="spellEnd"/>
      <w:r w:rsidRPr="00887ADA">
        <w:rPr>
          <w:lang w:val="en-IE"/>
        </w:rPr>
        <w:t xml:space="preserve">, which are patent-protected. The first vaccine was developed in Brazil. Outlines and requirements for production were approved by the Brazilian Ministry of Agriculture, Livestock and Food Supply. The vaccine consists of the glycoprotein-enriched fraction of </w:t>
      </w:r>
      <w:r w:rsidRPr="00887ADA">
        <w:rPr>
          <w:i/>
          <w:lang w:val="en-IE"/>
        </w:rPr>
        <w:t>L. </w:t>
      </w:r>
      <w:proofErr w:type="spellStart"/>
      <w:r w:rsidRPr="00887ADA">
        <w:rPr>
          <w:i/>
          <w:lang w:val="en-IE"/>
        </w:rPr>
        <w:t>donovani</w:t>
      </w:r>
      <w:proofErr w:type="spellEnd"/>
      <w:r w:rsidRPr="00887ADA">
        <w:rPr>
          <w:lang w:val="en-IE"/>
        </w:rPr>
        <w:t xml:space="preserve"> known as ‘fucose-mannose ligand’ (FML). Field studies showed about 80% clinical protection conferred by the antigen administered with </w:t>
      </w:r>
      <w:proofErr w:type="spellStart"/>
      <w:r w:rsidRPr="00887ADA">
        <w:rPr>
          <w:lang w:val="en-IE"/>
        </w:rPr>
        <w:t>QuilA</w:t>
      </w:r>
      <w:proofErr w:type="spellEnd"/>
      <w:r w:rsidRPr="00887ADA">
        <w:rPr>
          <w:lang w:val="en-IE"/>
        </w:rPr>
        <w:t xml:space="preserve"> saponin as adjuvant, and also good immunotherapeutic efficacy when used in sick dogs (</w:t>
      </w:r>
      <w:proofErr w:type="spellStart"/>
      <w:r w:rsidRPr="00887ADA">
        <w:rPr>
          <w:lang w:val="en-IE"/>
        </w:rPr>
        <w:t>Palatnik</w:t>
      </w:r>
      <w:proofErr w:type="spellEnd"/>
      <w:r w:rsidRPr="00887ADA">
        <w:rPr>
          <w:lang w:val="en-IE"/>
        </w:rPr>
        <w:t xml:space="preserve">-de-Sousa </w:t>
      </w:r>
      <w:r w:rsidRPr="00887ADA">
        <w:rPr>
          <w:i/>
          <w:lang w:val="en-IE"/>
        </w:rPr>
        <w:t>et al</w:t>
      </w:r>
      <w:r w:rsidRPr="00887ADA">
        <w:rPr>
          <w:lang w:val="en-IE"/>
        </w:rPr>
        <w:t>., 2008).</w:t>
      </w:r>
      <w:r w:rsidR="00EC27CF" w:rsidRPr="00887ADA">
        <w:rPr>
          <w:lang w:val="en-IE"/>
        </w:rPr>
        <w:t xml:space="preserve"> A second vaccine was also developed in Brazil, which uses the recombinant A2 antigen of </w:t>
      </w:r>
      <w:r w:rsidR="00EC27CF" w:rsidRPr="00887ADA">
        <w:rPr>
          <w:i/>
          <w:lang w:val="en-IE"/>
        </w:rPr>
        <w:t xml:space="preserve">L. </w:t>
      </w:r>
      <w:proofErr w:type="spellStart"/>
      <w:r w:rsidR="00EC27CF" w:rsidRPr="00887ADA">
        <w:rPr>
          <w:i/>
          <w:lang w:val="en-IE"/>
        </w:rPr>
        <w:t>donovani</w:t>
      </w:r>
      <w:proofErr w:type="spellEnd"/>
      <w:r w:rsidRPr="00887ADA">
        <w:rPr>
          <w:lang w:val="en-IE"/>
        </w:rPr>
        <w:t xml:space="preserve"> </w:t>
      </w:r>
      <w:r w:rsidR="00EC27CF" w:rsidRPr="00887ADA">
        <w:rPr>
          <w:lang w:val="en-IE"/>
        </w:rPr>
        <w:t xml:space="preserve">in association with a saponin adjuvant. It demonstrated 43% protection against a culture positive state in an artificial challenge model. </w:t>
      </w:r>
      <w:r w:rsidRPr="00887ADA">
        <w:rPr>
          <w:lang w:val="en-IE"/>
        </w:rPr>
        <w:t xml:space="preserve">The </w:t>
      </w:r>
      <w:r w:rsidR="00EC27CF" w:rsidRPr="00887ADA">
        <w:rPr>
          <w:lang w:val="en-IE"/>
        </w:rPr>
        <w:t>third</w:t>
      </w:r>
      <w:r w:rsidRPr="00887ADA">
        <w:rPr>
          <w:lang w:val="en-IE"/>
        </w:rPr>
        <w:t xml:space="preserve"> vaccine </w:t>
      </w:r>
      <w:r w:rsidR="0086534E" w:rsidRPr="00887ADA">
        <w:rPr>
          <w:lang w:val="en-IE"/>
        </w:rPr>
        <w:t>is</w:t>
      </w:r>
      <w:r w:rsidRPr="00887ADA">
        <w:rPr>
          <w:lang w:val="en-IE"/>
        </w:rPr>
        <w:t xml:space="preserve"> licensed in Europe. Outlines and requirements for production have been approved b</w:t>
      </w:r>
      <w:r w:rsidR="00822C84" w:rsidRPr="00887ADA">
        <w:rPr>
          <w:lang w:val="en-IE"/>
        </w:rPr>
        <w:t>y the European Medicines Agency</w:t>
      </w:r>
      <w:r w:rsidRPr="00887ADA">
        <w:rPr>
          <w:lang w:val="en-IE"/>
        </w:rPr>
        <w:t>.</w:t>
      </w:r>
      <w:r w:rsidR="00AD70CC" w:rsidRPr="00887ADA">
        <w:rPr>
          <w:lang w:val="en-IE"/>
        </w:rPr>
        <w:t xml:space="preserve"> </w:t>
      </w:r>
      <w:r w:rsidRPr="00887ADA">
        <w:rPr>
          <w:strike/>
          <w:lang w:val="en-IE"/>
        </w:rPr>
        <w:t xml:space="preserve">The antigen consists of </w:t>
      </w:r>
      <w:r w:rsidR="00EA5289" w:rsidRPr="00887ADA">
        <w:rPr>
          <w:u w:val="double"/>
          <w:lang w:val="en-IE"/>
        </w:rPr>
        <w:t>Purified</w:t>
      </w:r>
      <w:r w:rsidR="00EA5289" w:rsidRPr="00887ADA">
        <w:rPr>
          <w:lang w:val="en-IE"/>
        </w:rPr>
        <w:t xml:space="preserve"> excreted</w:t>
      </w:r>
      <w:r w:rsidRPr="00887ADA">
        <w:rPr>
          <w:strike/>
          <w:lang w:val="en-IE"/>
        </w:rPr>
        <w:t>/</w:t>
      </w:r>
      <w:r w:rsidR="00EA5289" w:rsidRPr="00887ADA">
        <w:rPr>
          <w:u w:val="double"/>
          <w:lang w:val="en-IE"/>
        </w:rPr>
        <w:t>-</w:t>
      </w:r>
      <w:r w:rsidR="00EA5289" w:rsidRPr="00887ADA">
        <w:rPr>
          <w:lang w:val="en-IE"/>
        </w:rPr>
        <w:t xml:space="preserve">secreted proteins </w:t>
      </w:r>
      <w:r w:rsidRPr="00887ADA">
        <w:rPr>
          <w:strike/>
          <w:lang w:val="en-IE"/>
        </w:rPr>
        <w:t xml:space="preserve">purified from an </w:t>
      </w:r>
      <w:proofErr w:type="spellStart"/>
      <w:r w:rsidRPr="00887ADA">
        <w:rPr>
          <w:strike/>
          <w:lang w:val="en-IE"/>
        </w:rPr>
        <w:t>aproteinic</w:t>
      </w:r>
      <w:proofErr w:type="spellEnd"/>
      <w:r w:rsidRPr="00887ADA">
        <w:rPr>
          <w:strike/>
          <w:lang w:val="en-IE"/>
        </w:rPr>
        <w:t xml:space="preserve"> medium used to grow </w:t>
      </w:r>
      <w:r w:rsidR="00EA5289" w:rsidRPr="00887ADA">
        <w:rPr>
          <w:u w:val="double"/>
          <w:lang w:val="en-IE"/>
        </w:rPr>
        <w:t>of</w:t>
      </w:r>
      <w:r w:rsidR="00EA5289" w:rsidRPr="00887ADA">
        <w:rPr>
          <w:lang w:val="en-IE"/>
        </w:rPr>
        <w:t xml:space="preserve"> </w:t>
      </w:r>
      <w:r w:rsidR="00EA5289" w:rsidRPr="00887ADA">
        <w:rPr>
          <w:i/>
          <w:lang w:val="en-IE"/>
        </w:rPr>
        <w:t>L.</w:t>
      </w:r>
      <w:r w:rsidRPr="00887ADA">
        <w:rPr>
          <w:i/>
          <w:lang w:val="en-IE"/>
        </w:rPr>
        <w:t xml:space="preserve"> </w:t>
      </w:r>
      <w:r w:rsidR="00EA5289" w:rsidRPr="00887ADA">
        <w:rPr>
          <w:i/>
          <w:lang w:val="en-IE"/>
        </w:rPr>
        <w:t>infantum</w:t>
      </w:r>
      <w:r w:rsidR="00EA5289" w:rsidRPr="00887ADA">
        <w:rPr>
          <w:lang w:val="en-IE"/>
        </w:rPr>
        <w:t xml:space="preserve"> </w:t>
      </w:r>
      <w:r w:rsidRPr="00887ADA">
        <w:rPr>
          <w:strike/>
          <w:lang w:val="en-IE"/>
        </w:rPr>
        <w:t>promastigotes, adjuvanted</w:t>
      </w:r>
      <w:r w:rsidR="00D83952" w:rsidRPr="00887ADA">
        <w:rPr>
          <w:strike/>
          <w:lang w:val="en-IE"/>
        </w:rPr>
        <w:t xml:space="preserve"> </w:t>
      </w:r>
      <w:r w:rsidR="00EA5289" w:rsidRPr="00887ADA">
        <w:rPr>
          <w:u w:val="double"/>
          <w:lang w:val="en-IE"/>
        </w:rPr>
        <w:t>and</w:t>
      </w:r>
      <w:r w:rsidR="00EA5289" w:rsidRPr="00887ADA">
        <w:rPr>
          <w:lang w:val="en-IE"/>
        </w:rPr>
        <w:t xml:space="preserve"> with QA-21 saponin </w:t>
      </w:r>
      <w:r w:rsidRPr="00887ADA">
        <w:rPr>
          <w:strike/>
          <w:lang w:val="en-IE"/>
        </w:rPr>
        <w:t xml:space="preserve">(Moreno </w:t>
      </w:r>
      <w:r w:rsidRPr="00887ADA">
        <w:rPr>
          <w:i/>
          <w:strike/>
          <w:lang w:val="en-IE"/>
        </w:rPr>
        <w:t>et al</w:t>
      </w:r>
      <w:r w:rsidRPr="00887ADA">
        <w:rPr>
          <w:strike/>
          <w:lang w:val="en-IE"/>
        </w:rPr>
        <w:t>., 2012). Field efficacy evaluation of this commercial vaccine is still at a preliminary stage. Findings from some 80 beagle dogs exposed to natural infection during 2 years indicated that the vaccine decreased</w:t>
      </w:r>
      <w:r w:rsidR="00D83952" w:rsidRPr="00887ADA">
        <w:rPr>
          <w:strike/>
          <w:lang w:val="en-IE"/>
        </w:rPr>
        <w:t xml:space="preserve"> </w:t>
      </w:r>
      <w:r w:rsidR="00EA5289" w:rsidRPr="00887ADA">
        <w:rPr>
          <w:u w:val="double"/>
          <w:lang w:val="en-IE"/>
        </w:rPr>
        <w:t>significantly reduces</w:t>
      </w:r>
      <w:r w:rsidR="00EA5289" w:rsidRPr="00887ADA">
        <w:rPr>
          <w:lang w:val="en-IE"/>
        </w:rPr>
        <w:t xml:space="preserve"> the risk of </w:t>
      </w:r>
      <w:r w:rsidRPr="00887ADA">
        <w:rPr>
          <w:strike/>
          <w:lang w:val="en-IE"/>
        </w:rPr>
        <w:t>developing progressive</w:t>
      </w:r>
      <w:r w:rsidR="00D83952" w:rsidRPr="00887ADA">
        <w:rPr>
          <w:strike/>
          <w:lang w:val="en-IE"/>
        </w:rPr>
        <w:t xml:space="preserve"> </w:t>
      </w:r>
      <w:r w:rsidR="00EA5289" w:rsidRPr="00887ADA">
        <w:rPr>
          <w:u w:val="double"/>
          <w:lang w:val="en-IE"/>
        </w:rPr>
        <w:t>progressing to active infection or overt</w:t>
      </w:r>
      <w:r w:rsidR="00EA5289" w:rsidRPr="00887ADA">
        <w:rPr>
          <w:lang w:val="en-IE"/>
        </w:rPr>
        <w:t xml:space="preserve"> disease</w:t>
      </w:r>
      <w:r w:rsidRPr="00887ADA">
        <w:rPr>
          <w:strike/>
          <w:lang w:val="en-IE"/>
        </w:rPr>
        <w:t xml:space="preserve"> by about four fold, but did</w:t>
      </w:r>
      <w:r w:rsidR="00EA5289" w:rsidRPr="00887ADA">
        <w:rPr>
          <w:u w:val="double"/>
          <w:lang w:val="en-IE"/>
        </w:rPr>
        <w:t xml:space="preserve">, with a clinical efficacy of 68%. In vaccinated dogs that developed disease and that were exposed to the bites of reared </w:t>
      </w:r>
      <w:r w:rsidR="00EA5289" w:rsidRPr="00887ADA">
        <w:rPr>
          <w:i/>
          <w:u w:val="double"/>
          <w:lang w:val="en-IE"/>
        </w:rPr>
        <w:t xml:space="preserve">P. </w:t>
      </w:r>
      <w:proofErr w:type="spellStart"/>
      <w:r w:rsidR="00EA5289" w:rsidRPr="00887ADA">
        <w:rPr>
          <w:i/>
          <w:u w:val="double"/>
          <w:lang w:val="en-IE"/>
        </w:rPr>
        <w:t>perniciosus</w:t>
      </w:r>
      <w:proofErr w:type="spellEnd"/>
      <w:r w:rsidR="00EA5289" w:rsidRPr="00887ADA">
        <w:rPr>
          <w:u w:val="double"/>
          <w:lang w:val="en-IE"/>
        </w:rPr>
        <w:t xml:space="preserve"> vectors</w:t>
      </w:r>
      <w:r w:rsidR="00A2104A" w:rsidRPr="00887ADA">
        <w:rPr>
          <w:u w:val="double"/>
          <w:lang w:val="en-IE"/>
        </w:rPr>
        <w:t>,</w:t>
      </w:r>
      <w:r w:rsidR="00EA5289" w:rsidRPr="00887ADA">
        <w:rPr>
          <w:u w:val="double"/>
          <w:lang w:val="en-IE"/>
        </w:rPr>
        <w:t xml:space="preserve"> the reduction in parasite transmission was significant when compared </w:t>
      </w:r>
      <w:r w:rsidR="00A2104A" w:rsidRPr="00887ADA">
        <w:rPr>
          <w:u w:val="double"/>
          <w:lang w:val="en-IE"/>
        </w:rPr>
        <w:t>with</w:t>
      </w:r>
      <w:r w:rsidR="00EA5289" w:rsidRPr="00887ADA">
        <w:rPr>
          <w:u w:val="double"/>
          <w:lang w:val="en-IE"/>
        </w:rPr>
        <w:t xml:space="preserve"> matched controls. However, vaccine does</w:t>
      </w:r>
      <w:r w:rsidR="00EA5289" w:rsidRPr="00887ADA">
        <w:rPr>
          <w:lang w:val="en-IE"/>
        </w:rPr>
        <w:t xml:space="preserve"> not </w:t>
      </w:r>
      <w:r w:rsidR="00702CBC" w:rsidRPr="00EF3B5D">
        <w:rPr>
          <w:highlight w:val="yellow"/>
          <w:u w:val="double"/>
          <w:lang w:val="en-IE"/>
        </w:rPr>
        <w:t>enable</w:t>
      </w:r>
      <w:r w:rsidR="00702CBC">
        <w:rPr>
          <w:lang w:val="en-IE"/>
        </w:rPr>
        <w:t xml:space="preserve"> </w:t>
      </w:r>
      <w:r w:rsidRPr="00887ADA">
        <w:rPr>
          <w:strike/>
          <w:lang w:val="en-IE"/>
        </w:rPr>
        <w:t>prevent infection</w:t>
      </w:r>
      <w:r w:rsidR="00D83952" w:rsidRPr="00887ADA">
        <w:rPr>
          <w:strike/>
          <w:lang w:val="en-IE"/>
        </w:rPr>
        <w:t xml:space="preserve"> </w:t>
      </w:r>
      <w:r w:rsidR="00EA5289" w:rsidRPr="00887ADA">
        <w:rPr>
          <w:u w:val="double"/>
          <w:lang w:val="en-IE"/>
        </w:rPr>
        <w:t>differentiat</w:t>
      </w:r>
      <w:r w:rsidR="00702CBC">
        <w:rPr>
          <w:u w:val="double"/>
          <w:lang w:val="en-IE"/>
        </w:rPr>
        <w:t>ion of</w:t>
      </w:r>
      <w:r w:rsidR="00EA5289" w:rsidRPr="00887ADA">
        <w:rPr>
          <w:u w:val="double"/>
          <w:lang w:val="en-IE"/>
        </w:rPr>
        <w:t xml:space="preserve"> vaccinated from infected animals. In addition, some safety concerns have been reported </w:t>
      </w:r>
      <w:r w:rsidR="00A2104A" w:rsidRPr="00887ADA">
        <w:rPr>
          <w:u w:val="double"/>
          <w:lang w:val="en-IE"/>
        </w:rPr>
        <w:t>dogs vaccinated with</w:t>
      </w:r>
      <w:r w:rsidR="00EA5289" w:rsidRPr="00887ADA">
        <w:rPr>
          <w:u w:val="double"/>
          <w:lang w:val="en-IE"/>
        </w:rPr>
        <w:t xml:space="preserve"> purified excreted</w:t>
      </w:r>
      <w:r w:rsidR="00A2104A" w:rsidRPr="00887ADA">
        <w:rPr>
          <w:u w:val="double"/>
          <w:lang w:val="en-IE"/>
        </w:rPr>
        <w:t>-</w:t>
      </w:r>
      <w:r w:rsidR="00EA5289" w:rsidRPr="00887ADA">
        <w:rPr>
          <w:u w:val="double"/>
          <w:lang w:val="en-IE"/>
        </w:rPr>
        <w:t>secreted proteins</w:t>
      </w:r>
      <w:r w:rsidR="00A2104A" w:rsidRPr="00887ADA">
        <w:rPr>
          <w:u w:val="double"/>
          <w:lang w:val="en-IE"/>
        </w:rPr>
        <w:t xml:space="preserve"> </w:t>
      </w:r>
      <w:r w:rsidR="00EA5289" w:rsidRPr="00887ADA">
        <w:rPr>
          <w:lang w:val="en-IE"/>
        </w:rPr>
        <w:t xml:space="preserve">(Oliva </w:t>
      </w:r>
      <w:r w:rsidR="00EA5289" w:rsidRPr="00887ADA">
        <w:rPr>
          <w:i/>
          <w:lang w:val="en-IE"/>
        </w:rPr>
        <w:t xml:space="preserve">et al., </w:t>
      </w:r>
      <w:r w:rsidRPr="00887ADA">
        <w:rPr>
          <w:strike/>
          <w:lang w:val="en-IE"/>
        </w:rPr>
        <w:t>2012</w:t>
      </w:r>
      <w:r w:rsidR="00D83952" w:rsidRPr="00887ADA">
        <w:rPr>
          <w:strike/>
          <w:lang w:val="en-IE"/>
        </w:rPr>
        <w:t xml:space="preserve"> </w:t>
      </w:r>
      <w:r w:rsidR="00EA5289" w:rsidRPr="00887ADA">
        <w:rPr>
          <w:u w:val="double"/>
          <w:lang w:val="en-IE"/>
        </w:rPr>
        <w:t>2014</w:t>
      </w:r>
      <w:r w:rsidR="00EA5289" w:rsidRPr="00887ADA">
        <w:rPr>
          <w:lang w:val="en-IE"/>
        </w:rPr>
        <w:t>).</w:t>
      </w:r>
      <w:r w:rsidR="00695F6A" w:rsidRPr="00887ADA">
        <w:rPr>
          <w:lang w:val="en-IE"/>
        </w:rPr>
        <w:t xml:space="preserve"> </w:t>
      </w:r>
      <w:r w:rsidR="00AD70CC" w:rsidRPr="00887ADA">
        <w:rPr>
          <w:u w:val="double"/>
          <w:lang w:val="en-IE"/>
        </w:rPr>
        <w:t>The fourth vaccine, available in the EU, contains the active substance</w:t>
      </w:r>
      <w:r w:rsidR="00AD70CC" w:rsidRPr="00B63CD7">
        <w:rPr>
          <w:u w:val="double"/>
          <w:lang w:val="en-IE"/>
        </w:rPr>
        <w:t xml:space="preserve"> protein Q, which is made of different fragments of proteins from </w:t>
      </w:r>
      <w:r w:rsidR="00AD70CC" w:rsidRPr="00B63CD7">
        <w:rPr>
          <w:i/>
          <w:u w:val="double"/>
          <w:lang w:val="en-IE"/>
        </w:rPr>
        <w:t>L</w:t>
      </w:r>
      <w:r w:rsidR="00AE00AD">
        <w:rPr>
          <w:i/>
          <w:u w:val="double"/>
          <w:lang w:val="en-IE"/>
        </w:rPr>
        <w:t>. </w:t>
      </w:r>
      <w:r w:rsidR="00AD70CC" w:rsidRPr="00B63CD7">
        <w:rPr>
          <w:i/>
          <w:u w:val="double"/>
          <w:lang w:val="en-IE"/>
        </w:rPr>
        <w:t xml:space="preserve">infantum. </w:t>
      </w:r>
      <w:r w:rsidR="00AD70CC" w:rsidRPr="00B63CD7">
        <w:rPr>
          <w:u w:val="double"/>
          <w:lang w:val="en-IE"/>
        </w:rPr>
        <w:t xml:space="preserve">A dog vaccinated with recombinant </w:t>
      </w:r>
      <w:r w:rsidR="00AE00AD" w:rsidRPr="00B63CD7">
        <w:rPr>
          <w:u w:val="double"/>
          <w:lang w:val="en-IE"/>
        </w:rPr>
        <w:t xml:space="preserve">protein </w:t>
      </w:r>
      <w:r w:rsidR="00AD70CC" w:rsidRPr="00B63CD7">
        <w:rPr>
          <w:u w:val="double"/>
          <w:lang w:val="en-IE"/>
        </w:rPr>
        <w:t xml:space="preserve">Q from </w:t>
      </w:r>
      <w:r w:rsidR="00AD70CC" w:rsidRPr="00B63CD7">
        <w:rPr>
          <w:i/>
          <w:u w:val="double"/>
          <w:lang w:val="en-IE"/>
        </w:rPr>
        <w:t xml:space="preserve">L. infantum </w:t>
      </w:r>
      <w:r w:rsidR="00AD70CC" w:rsidRPr="00B63CD7">
        <w:rPr>
          <w:u w:val="double"/>
          <w:lang w:val="en-IE"/>
        </w:rPr>
        <w:t xml:space="preserve">MON-1 has </w:t>
      </w:r>
      <w:r w:rsidR="00AE00AD">
        <w:rPr>
          <w:u w:val="double"/>
          <w:lang w:val="en-IE"/>
        </w:rPr>
        <w:t>five</w:t>
      </w:r>
      <w:r w:rsidR="00AD70CC" w:rsidRPr="00B63CD7">
        <w:rPr>
          <w:u w:val="double"/>
          <w:lang w:val="en-IE"/>
        </w:rPr>
        <w:t xml:space="preserve"> times less risk </w:t>
      </w:r>
      <w:r w:rsidR="00AE00AD">
        <w:rPr>
          <w:u w:val="double"/>
          <w:lang w:val="en-IE"/>
        </w:rPr>
        <w:t>of</w:t>
      </w:r>
      <w:r w:rsidR="00AD70CC" w:rsidRPr="00B63CD7">
        <w:rPr>
          <w:u w:val="double"/>
          <w:lang w:val="en-IE"/>
        </w:rPr>
        <w:t xml:space="preserve"> develop</w:t>
      </w:r>
      <w:r w:rsidR="00AE00AD">
        <w:rPr>
          <w:u w:val="double"/>
          <w:lang w:val="en-IE"/>
        </w:rPr>
        <w:t>ing</w:t>
      </w:r>
      <w:r w:rsidR="00AD70CC" w:rsidRPr="00B63CD7">
        <w:rPr>
          <w:u w:val="double"/>
          <w:lang w:val="en-IE"/>
        </w:rPr>
        <w:t xml:space="preserve"> clinical disease than a non-vaccinated dog. Information about the interruption of </w:t>
      </w:r>
      <w:r w:rsidR="00AD70CC" w:rsidRPr="00AE00AD">
        <w:rPr>
          <w:i/>
          <w:u w:val="double"/>
          <w:lang w:val="en-IE"/>
        </w:rPr>
        <w:t>Leishmania</w:t>
      </w:r>
      <w:r w:rsidR="00AD70CC" w:rsidRPr="00B63CD7">
        <w:rPr>
          <w:u w:val="double"/>
          <w:lang w:val="en-IE"/>
        </w:rPr>
        <w:t xml:space="preserve"> transmission by recombinant </w:t>
      </w:r>
      <w:r w:rsidR="00AE00AD" w:rsidRPr="00B63CD7">
        <w:rPr>
          <w:u w:val="double"/>
          <w:lang w:val="en-IE"/>
        </w:rPr>
        <w:t xml:space="preserve">protein </w:t>
      </w:r>
      <w:r w:rsidR="00AD70CC" w:rsidRPr="00B63CD7">
        <w:rPr>
          <w:u w:val="double"/>
          <w:lang w:val="en-IE"/>
        </w:rPr>
        <w:t xml:space="preserve">Q from </w:t>
      </w:r>
      <w:r w:rsidR="00AD70CC" w:rsidRPr="00B63CD7">
        <w:rPr>
          <w:i/>
          <w:u w:val="double"/>
          <w:lang w:val="en-IE"/>
        </w:rPr>
        <w:t>L.</w:t>
      </w:r>
      <w:r w:rsidR="00AE00AD">
        <w:rPr>
          <w:i/>
          <w:u w:val="double"/>
          <w:lang w:val="en-IE"/>
        </w:rPr>
        <w:t> </w:t>
      </w:r>
      <w:r w:rsidR="00AD70CC" w:rsidRPr="00B63CD7">
        <w:rPr>
          <w:i/>
          <w:u w:val="double"/>
          <w:lang w:val="en-IE"/>
        </w:rPr>
        <w:t>infantum</w:t>
      </w:r>
      <w:r w:rsidR="00AD70CC" w:rsidRPr="00B63CD7">
        <w:rPr>
          <w:u w:val="double"/>
          <w:lang w:val="en-IE"/>
        </w:rPr>
        <w:t xml:space="preserve"> MON-1 is lacking</w:t>
      </w:r>
      <w:r w:rsidR="00695F6A" w:rsidRPr="00B63CD7">
        <w:rPr>
          <w:u w:val="double"/>
          <w:lang w:val="en-IE"/>
        </w:rPr>
        <w:t xml:space="preserve"> (</w:t>
      </w:r>
      <w:proofErr w:type="spellStart"/>
      <w:r w:rsidR="00695F6A" w:rsidRPr="00887ADA">
        <w:rPr>
          <w:u w:val="double"/>
          <w:lang w:val="en-IE"/>
        </w:rPr>
        <w:t>Cotrina</w:t>
      </w:r>
      <w:proofErr w:type="spellEnd"/>
      <w:r w:rsidR="00695F6A" w:rsidRPr="00887ADA">
        <w:rPr>
          <w:u w:val="double"/>
          <w:lang w:val="en-IE"/>
        </w:rPr>
        <w:t xml:space="preserve"> </w:t>
      </w:r>
      <w:r w:rsidR="00695F6A" w:rsidRPr="00887ADA">
        <w:rPr>
          <w:i/>
          <w:u w:val="double"/>
          <w:lang w:val="en-IE"/>
        </w:rPr>
        <w:t>et al.,</w:t>
      </w:r>
      <w:r w:rsidR="00822C84" w:rsidRPr="00887ADA">
        <w:rPr>
          <w:u w:val="double"/>
          <w:lang w:val="en-IE"/>
        </w:rPr>
        <w:t xml:space="preserve"> 2018)</w:t>
      </w:r>
      <w:r w:rsidR="00AD70CC" w:rsidRPr="00887ADA">
        <w:rPr>
          <w:u w:val="double"/>
          <w:lang w:val="en-IE"/>
        </w:rPr>
        <w:t>.</w:t>
      </w:r>
      <w:r w:rsidR="00822C84" w:rsidRPr="00887ADA">
        <w:rPr>
          <w:lang w:val="en-IE"/>
        </w:rPr>
        <w:t xml:space="preserve"> </w:t>
      </w:r>
      <w:r w:rsidR="00C73DDC" w:rsidRPr="00887ADA">
        <w:rPr>
          <w:lang w:val="en-IE"/>
        </w:rPr>
        <w:t xml:space="preserve">Surveillance programmes, especially those based solely on serology in </w:t>
      </w:r>
      <w:r w:rsidR="00822C84" w:rsidRPr="00887ADA">
        <w:rPr>
          <w:lang w:val="en-IE"/>
        </w:rPr>
        <w:t>dogs</w:t>
      </w:r>
      <w:r w:rsidR="00C73DDC" w:rsidRPr="00887ADA">
        <w:rPr>
          <w:lang w:val="en-IE"/>
        </w:rPr>
        <w:t xml:space="preserve"> should be revised to take into account the impact of vaccination and to ensure epidemiological data is interpreted appropriately.</w:t>
      </w:r>
    </w:p>
    <w:p w14:paraId="3C430714" w14:textId="77777777" w:rsidR="0072368C" w:rsidRPr="00887ADA" w:rsidRDefault="0072368C" w:rsidP="002B3F87">
      <w:pPr>
        <w:pStyle w:val="11Para"/>
        <w:rPr>
          <w:lang w:val="en-IE"/>
        </w:rPr>
      </w:pPr>
      <w:r w:rsidRPr="00887ADA">
        <w:rPr>
          <w:lang w:val="en-IE"/>
        </w:rPr>
        <w:t>At present, a number of promising anti-leishmanial vaccines are under experimental evaluation (</w:t>
      </w:r>
      <w:proofErr w:type="spellStart"/>
      <w:r w:rsidRPr="00887ADA">
        <w:rPr>
          <w:lang w:val="en-IE"/>
        </w:rPr>
        <w:t>Coler</w:t>
      </w:r>
      <w:proofErr w:type="spellEnd"/>
      <w:r w:rsidRPr="00887ADA">
        <w:rPr>
          <w:lang w:val="en-IE"/>
        </w:rPr>
        <w:t xml:space="preserve"> &amp; Reed, 2005; Das &amp; Ali, 2012). A chimeric antigen generated from three recombinant </w:t>
      </w:r>
      <w:r w:rsidRPr="00887ADA">
        <w:rPr>
          <w:i/>
          <w:lang w:val="en-IE"/>
        </w:rPr>
        <w:t>Leishmania</w:t>
      </w:r>
      <w:r w:rsidRPr="00887ADA">
        <w:rPr>
          <w:lang w:val="en-IE"/>
        </w:rPr>
        <w:t xml:space="preserve"> antigens screened for their ability to elicit cellular immune responses (known as Leish-111f, patent-protected) and adjuvanted with </w:t>
      </w:r>
      <w:proofErr w:type="spellStart"/>
      <w:r w:rsidRPr="00887ADA">
        <w:rPr>
          <w:lang w:val="en-IE"/>
        </w:rPr>
        <w:t>monophosphoryl</w:t>
      </w:r>
      <w:proofErr w:type="spellEnd"/>
      <w:r w:rsidRPr="00887ADA">
        <w:rPr>
          <w:lang w:val="en-IE"/>
        </w:rPr>
        <w:t xml:space="preserve"> lipid A – stable emulsion (MPL-SE), represents the first defined vaccine for leishmaniosis in humans, having completed phase 1 and 2 safety and immunogenicity testing in healthy subjects (</w:t>
      </w:r>
      <w:proofErr w:type="spellStart"/>
      <w:r w:rsidRPr="00887ADA">
        <w:rPr>
          <w:lang w:val="en-IE"/>
        </w:rPr>
        <w:t>Coler</w:t>
      </w:r>
      <w:proofErr w:type="spellEnd"/>
      <w:r w:rsidRPr="00887ADA">
        <w:rPr>
          <w:lang w:val="en-IE"/>
        </w:rPr>
        <w:t xml:space="preserve"> </w:t>
      </w:r>
      <w:r w:rsidRPr="00887ADA">
        <w:rPr>
          <w:i/>
          <w:lang w:val="en-IE"/>
        </w:rPr>
        <w:t>et al</w:t>
      </w:r>
      <w:r w:rsidRPr="00887ADA">
        <w:rPr>
          <w:lang w:val="en-IE"/>
        </w:rPr>
        <w:t xml:space="preserve">., 2007). The same </w:t>
      </w:r>
      <w:proofErr w:type="spellStart"/>
      <w:r w:rsidRPr="00887ADA">
        <w:rPr>
          <w:lang w:val="en-IE"/>
        </w:rPr>
        <w:t>polyproteinic</w:t>
      </w:r>
      <w:proofErr w:type="spellEnd"/>
      <w:r w:rsidRPr="00887ADA">
        <w:rPr>
          <w:lang w:val="en-IE"/>
        </w:rPr>
        <w:t xml:space="preserve"> antigen and adjuvant failed to protect dogs from </w:t>
      </w:r>
      <w:r w:rsidRPr="00887ADA">
        <w:rPr>
          <w:i/>
          <w:lang w:val="en-IE"/>
        </w:rPr>
        <w:t>L. infantum</w:t>
      </w:r>
      <w:r w:rsidRPr="00887ADA">
        <w:rPr>
          <w:lang w:val="en-IE"/>
        </w:rPr>
        <w:t xml:space="preserve"> infection in a phase 3 trial (Gradoni </w:t>
      </w:r>
      <w:r w:rsidRPr="00887ADA">
        <w:rPr>
          <w:i/>
          <w:lang w:val="en-IE"/>
        </w:rPr>
        <w:t>et al</w:t>
      </w:r>
      <w:r w:rsidRPr="00887ADA">
        <w:rPr>
          <w:lang w:val="en-IE"/>
        </w:rPr>
        <w:t xml:space="preserve">., 2005), while conferred some protection from disease when used as an immunotherapeutic agent in dogs with mild </w:t>
      </w:r>
      <w:proofErr w:type="spellStart"/>
      <w:r w:rsidRPr="00887ADA">
        <w:rPr>
          <w:lang w:val="en-IE"/>
        </w:rPr>
        <w:t>CanL</w:t>
      </w:r>
      <w:proofErr w:type="spellEnd"/>
      <w:r w:rsidRPr="00887ADA">
        <w:rPr>
          <w:lang w:val="en-IE"/>
        </w:rPr>
        <w:t xml:space="preserve"> (</w:t>
      </w:r>
      <w:proofErr w:type="spellStart"/>
      <w:r w:rsidRPr="00887ADA">
        <w:rPr>
          <w:lang w:val="en-IE"/>
        </w:rPr>
        <w:t>Trigo</w:t>
      </w:r>
      <w:proofErr w:type="spellEnd"/>
      <w:r w:rsidRPr="00887ADA">
        <w:rPr>
          <w:lang w:val="en-IE"/>
        </w:rPr>
        <w:t xml:space="preserve"> </w:t>
      </w:r>
      <w:r w:rsidRPr="00887ADA">
        <w:rPr>
          <w:i/>
          <w:lang w:val="en-IE"/>
        </w:rPr>
        <w:t>et al</w:t>
      </w:r>
      <w:r w:rsidRPr="00887ADA">
        <w:rPr>
          <w:lang w:val="en-IE"/>
        </w:rPr>
        <w:t xml:space="preserve">., 2010). Recently, a novel chimeric antigen generated from four recombinant antigens (KSAC, patent-protected) has been found promising for vaccine protection in both human VL and </w:t>
      </w:r>
      <w:proofErr w:type="spellStart"/>
      <w:r w:rsidRPr="00887ADA">
        <w:rPr>
          <w:lang w:val="en-IE"/>
        </w:rPr>
        <w:t>CanL</w:t>
      </w:r>
      <w:proofErr w:type="spellEnd"/>
      <w:r w:rsidRPr="00887ADA">
        <w:rPr>
          <w:lang w:val="en-IE"/>
        </w:rPr>
        <w:t xml:space="preserve"> (</w:t>
      </w:r>
      <w:proofErr w:type="spellStart"/>
      <w:r w:rsidRPr="00887ADA">
        <w:rPr>
          <w:lang w:val="en-IE"/>
        </w:rPr>
        <w:t>Goto</w:t>
      </w:r>
      <w:proofErr w:type="spellEnd"/>
      <w:r w:rsidRPr="00887ADA">
        <w:rPr>
          <w:lang w:val="en-IE"/>
        </w:rPr>
        <w:t xml:space="preserve"> </w:t>
      </w:r>
      <w:r w:rsidRPr="00887ADA">
        <w:rPr>
          <w:i/>
          <w:lang w:val="en-IE"/>
        </w:rPr>
        <w:t>et al</w:t>
      </w:r>
      <w:r w:rsidRPr="00887ADA">
        <w:rPr>
          <w:lang w:val="en-IE"/>
        </w:rPr>
        <w:t>., 2011).</w:t>
      </w:r>
    </w:p>
    <w:p w14:paraId="4C593DCE" w14:textId="77777777" w:rsidR="0072368C" w:rsidRPr="00B63CD7" w:rsidRDefault="0072368C" w:rsidP="00A14FC8">
      <w:pPr>
        <w:pStyle w:val="1"/>
        <w:spacing w:after="260"/>
        <w:rPr>
          <w:lang w:val="en-IE"/>
        </w:rPr>
      </w:pPr>
      <w:r w:rsidRPr="00887ADA">
        <w:rPr>
          <w:lang w:val="en-IE"/>
        </w:rPr>
        <w:t>2.</w:t>
      </w:r>
      <w:r w:rsidRPr="00887ADA">
        <w:rPr>
          <w:lang w:val="en-IE"/>
        </w:rPr>
        <w:tab/>
        <w:t>Diagnostic biologicals (antigens for skin tests)</w:t>
      </w:r>
    </w:p>
    <w:p w14:paraId="16A4DCE2" w14:textId="77777777" w:rsidR="0072368C" w:rsidRPr="00B63CD7" w:rsidRDefault="0072368C" w:rsidP="00AE00AD">
      <w:pPr>
        <w:pStyle w:val="paraA0"/>
        <w:spacing w:after="480"/>
      </w:pPr>
      <w:r w:rsidRPr="00B63CD7">
        <w:lastRenderedPageBreak/>
        <w:t>As the skin test is not used for diagnosis of animal infections, and the leishmanin antigen has not been internationally standardised, no recommendations can be made by the OIE.</w:t>
      </w:r>
    </w:p>
    <w:p w14:paraId="2486E6F8" w14:textId="1C6861C7" w:rsidR="0072368C" w:rsidRPr="000400DB" w:rsidRDefault="0072368C" w:rsidP="00A14FC8">
      <w:pPr>
        <w:pStyle w:val="A0"/>
        <w:rPr>
          <w:sz w:val="22"/>
          <w:lang w:val="it-IT"/>
        </w:rPr>
      </w:pPr>
      <w:r w:rsidRPr="000400DB">
        <w:rPr>
          <w:sz w:val="22"/>
          <w:lang w:val="it-IT"/>
        </w:rPr>
        <w:t>REFERENCES</w:t>
      </w:r>
    </w:p>
    <w:p w14:paraId="66577156" w14:textId="4CDA7F0E" w:rsidR="0072368C" w:rsidRPr="00B63CD7" w:rsidRDefault="0072368C" w:rsidP="003036F9">
      <w:pPr>
        <w:pStyle w:val="Ref"/>
        <w:rPr>
          <w:smallCaps/>
          <w:lang w:val="en-IE"/>
        </w:rPr>
      </w:pPr>
      <w:bookmarkStart w:id="2" w:name="_Hlk14260670"/>
      <w:r w:rsidRPr="000400DB">
        <w:rPr>
          <w:smallCaps/>
          <w:lang w:val="it-IT"/>
        </w:rPr>
        <w:t>Alimohammadian M.H., Jones S.L., Darabi H., Riazirad F., Ajdary S., Shabani A., Rezaee M.A</w:t>
      </w:r>
      <w:r w:rsidR="00E86B62" w:rsidRPr="000400DB">
        <w:rPr>
          <w:smallCaps/>
          <w:lang w:val="it-IT"/>
        </w:rPr>
        <w:t>.</w:t>
      </w:r>
      <w:r w:rsidRPr="000400DB">
        <w:rPr>
          <w:smallCaps/>
          <w:lang w:val="it-IT"/>
        </w:rPr>
        <w:t xml:space="preserve">, Mohebali M., Hosseini Z. &amp; Modabber F. (2012). </w:t>
      </w:r>
      <w:r w:rsidRPr="00B63CD7">
        <w:rPr>
          <w:lang w:val="en-IE"/>
        </w:rPr>
        <w:t xml:space="preserve">Assessment of interferon-γ levels and </w:t>
      </w:r>
      <w:proofErr w:type="spellStart"/>
      <w:r w:rsidRPr="00B63CD7">
        <w:rPr>
          <w:lang w:val="en-IE"/>
        </w:rPr>
        <w:t>leishmanin</w:t>
      </w:r>
      <w:proofErr w:type="spellEnd"/>
      <w:r w:rsidRPr="00B63CD7">
        <w:rPr>
          <w:lang w:val="en-IE"/>
        </w:rPr>
        <w:t xml:space="preserve"> skin test results in persons recovered for leishmaniasis. </w:t>
      </w:r>
      <w:r w:rsidRPr="00B63CD7">
        <w:rPr>
          <w:i/>
          <w:lang w:val="en-IE"/>
        </w:rPr>
        <w:t xml:space="preserve">Am. J. Trop. Med. </w:t>
      </w:r>
      <w:proofErr w:type="spellStart"/>
      <w:r w:rsidRPr="00B63CD7">
        <w:rPr>
          <w:i/>
          <w:lang w:val="en-IE"/>
        </w:rPr>
        <w:t>Hyg</w:t>
      </w:r>
      <w:proofErr w:type="spellEnd"/>
      <w:r w:rsidRPr="00B63CD7">
        <w:rPr>
          <w:i/>
          <w:smallCaps/>
          <w:lang w:val="en-IE"/>
        </w:rPr>
        <w:t>.</w:t>
      </w:r>
      <w:r w:rsidRPr="00B63CD7">
        <w:rPr>
          <w:smallCaps/>
          <w:lang w:val="en-IE"/>
        </w:rPr>
        <w:t>,</w:t>
      </w:r>
      <w:r w:rsidRPr="00B63CD7">
        <w:rPr>
          <w:i/>
          <w:smallCaps/>
          <w:lang w:val="en-IE"/>
        </w:rPr>
        <w:t xml:space="preserve"> </w:t>
      </w:r>
      <w:r w:rsidRPr="00B63CD7">
        <w:rPr>
          <w:b/>
          <w:smallCaps/>
          <w:lang w:val="en-IE"/>
        </w:rPr>
        <w:t>87</w:t>
      </w:r>
      <w:r w:rsidRPr="00B63CD7">
        <w:rPr>
          <w:smallCaps/>
          <w:lang w:val="en-IE"/>
        </w:rPr>
        <w:t>, 70–75.</w:t>
      </w:r>
    </w:p>
    <w:p w14:paraId="6211B7D8" w14:textId="77777777" w:rsidR="0072368C" w:rsidRPr="00B63CD7" w:rsidRDefault="0072368C" w:rsidP="003036F9">
      <w:pPr>
        <w:pStyle w:val="Ref"/>
        <w:rPr>
          <w:rStyle w:val="ti2"/>
          <w:bCs/>
          <w:strike/>
          <w:sz w:val="18"/>
          <w:lang w:val="en-IE"/>
        </w:rPr>
      </w:pPr>
      <w:r w:rsidRPr="00B63CD7">
        <w:rPr>
          <w:bCs/>
          <w:smallCaps/>
          <w:strike/>
          <w:lang w:val="en-IE"/>
        </w:rPr>
        <w:t xml:space="preserve">Bell A.S. &amp; </w:t>
      </w:r>
      <w:hyperlink r:id="rId12" w:tooltip="Click to search for citations by this author." w:history="1">
        <w:r w:rsidRPr="00B63CD7">
          <w:rPr>
            <w:bCs/>
            <w:smallCaps/>
            <w:strike/>
            <w:lang w:val="en-IE"/>
          </w:rPr>
          <w:t>Ranford-Cartwright L.C</w:t>
        </w:r>
      </w:hyperlink>
      <w:r w:rsidRPr="00B63CD7">
        <w:rPr>
          <w:bCs/>
          <w:strike/>
          <w:lang w:val="en-IE"/>
        </w:rPr>
        <w:t xml:space="preserve">. (2002). Real-time quantitative </w:t>
      </w:r>
      <w:smartTag w:uri="urn:schemas-microsoft-com:office:smarttags" w:element="stockticker">
        <w:r w:rsidRPr="00B63CD7">
          <w:rPr>
            <w:bCs/>
            <w:strike/>
            <w:lang w:val="en-IE"/>
          </w:rPr>
          <w:t>PCR</w:t>
        </w:r>
      </w:smartTag>
      <w:r w:rsidRPr="00B63CD7">
        <w:rPr>
          <w:bCs/>
          <w:strike/>
          <w:lang w:val="en-IE"/>
        </w:rPr>
        <w:t xml:space="preserve"> in parasitology. </w:t>
      </w:r>
      <w:hyperlink r:id="rId13" w:history="1">
        <w:r w:rsidRPr="00B63CD7">
          <w:rPr>
            <w:rStyle w:val="Lienhypertexte"/>
            <w:rFonts w:cs="Arial"/>
            <w:bCs/>
            <w:i/>
            <w:iCs/>
            <w:strike/>
            <w:color w:val="auto"/>
            <w:u w:val="none"/>
            <w:lang w:val="en-IE"/>
          </w:rPr>
          <w:t xml:space="preserve">Trends </w:t>
        </w:r>
        <w:proofErr w:type="spellStart"/>
        <w:r w:rsidRPr="00B63CD7">
          <w:rPr>
            <w:rStyle w:val="Lienhypertexte"/>
            <w:rFonts w:cs="Arial"/>
            <w:bCs/>
            <w:i/>
            <w:iCs/>
            <w:strike/>
            <w:color w:val="auto"/>
            <w:u w:val="none"/>
            <w:lang w:val="en-IE"/>
          </w:rPr>
          <w:t>Parasitol</w:t>
        </w:r>
        <w:proofErr w:type="spellEnd"/>
        <w:r w:rsidRPr="00B63CD7">
          <w:rPr>
            <w:rStyle w:val="Lienhypertexte"/>
            <w:rFonts w:cs="Arial"/>
            <w:bCs/>
            <w:i/>
            <w:iCs/>
            <w:strike/>
            <w:color w:val="auto"/>
            <w:u w:val="none"/>
            <w:lang w:val="en-IE"/>
          </w:rPr>
          <w:t>.</w:t>
        </w:r>
      </w:hyperlink>
      <w:r w:rsidRPr="00B63CD7">
        <w:rPr>
          <w:rStyle w:val="ti2"/>
          <w:bCs/>
          <w:strike/>
          <w:sz w:val="18"/>
          <w:lang w:val="en-IE"/>
        </w:rPr>
        <w:t xml:space="preserve">, </w:t>
      </w:r>
      <w:r w:rsidRPr="00B63CD7">
        <w:rPr>
          <w:rStyle w:val="ti2"/>
          <w:b/>
          <w:strike/>
          <w:sz w:val="18"/>
          <w:lang w:val="en-IE"/>
        </w:rPr>
        <w:t>18</w:t>
      </w:r>
      <w:r w:rsidRPr="00B63CD7">
        <w:rPr>
          <w:rStyle w:val="ti2"/>
          <w:bCs/>
          <w:strike/>
          <w:sz w:val="18"/>
          <w:lang w:val="en-IE"/>
        </w:rPr>
        <w:t>, 337–342.</w:t>
      </w:r>
    </w:p>
    <w:p w14:paraId="5B3BACC3" w14:textId="205BF82C" w:rsidR="00B76188" w:rsidRPr="00B63CD7" w:rsidRDefault="00B76188" w:rsidP="00B76188">
      <w:pPr>
        <w:pStyle w:val="Ref"/>
        <w:rPr>
          <w:bCs/>
          <w:smallCaps/>
          <w:u w:val="double"/>
          <w:lang w:val="en-IE"/>
        </w:rPr>
      </w:pPr>
      <w:proofErr w:type="spellStart"/>
      <w:r w:rsidRPr="00B63CD7">
        <w:rPr>
          <w:bCs/>
          <w:smallCaps/>
          <w:u w:val="double"/>
          <w:lang w:val="en-IE"/>
        </w:rPr>
        <w:t>Baneth</w:t>
      </w:r>
      <w:proofErr w:type="spellEnd"/>
      <w:r w:rsidRPr="00B63CD7">
        <w:rPr>
          <w:bCs/>
          <w:smallCaps/>
          <w:u w:val="double"/>
          <w:lang w:val="en-IE"/>
        </w:rPr>
        <w:t xml:space="preserve"> G., </w:t>
      </w:r>
      <w:proofErr w:type="spellStart"/>
      <w:r w:rsidRPr="00B63CD7">
        <w:rPr>
          <w:bCs/>
          <w:smallCaps/>
          <w:u w:val="double"/>
          <w:lang w:val="en-IE"/>
        </w:rPr>
        <w:t>Yasur</w:t>
      </w:r>
      <w:proofErr w:type="spellEnd"/>
      <w:r w:rsidRPr="00B63CD7">
        <w:rPr>
          <w:bCs/>
          <w:smallCaps/>
          <w:u w:val="double"/>
          <w:lang w:val="en-IE"/>
        </w:rPr>
        <w:t>-Landau D., Gilad M.</w:t>
      </w:r>
      <w:r w:rsidR="00567384" w:rsidRPr="00B63CD7">
        <w:rPr>
          <w:bCs/>
          <w:smallCaps/>
          <w:u w:val="double"/>
          <w:lang w:val="en-IE"/>
        </w:rPr>
        <w:t xml:space="preserve"> &amp;</w:t>
      </w:r>
      <w:r w:rsidRPr="00B63CD7">
        <w:rPr>
          <w:bCs/>
          <w:smallCaps/>
          <w:u w:val="double"/>
          <w:lang w:val="en-IE"/>
        </w:rPr>
        <w:t xml:space="preserve"> Nachum-Biala Y. (2017). </w:t>
      </w:r>
      <w:r w:rsidRPr="00B63CD7">
        <w:rPr>
          <w:u w:val="double"/>
          <w:lang w:val="en-IE"/>
        </w:rPr>
        <w:t xml:space="preserve">Canine leishmaniosis caused by </w:t>
      </w:r>
      <w:r w:rsidRPr="00B63CD7">
        <w:rPr>
          <w:i/>
          <w:u w:val="double"/>
          <w:lang w:val="en-IE"/>
        </w:rPr>
        <w:t>Leishmania major</w:t>
      </w:r>
      <w:r w:rsidRPr="00B63CD7">
        <w:rPr>
          <w:u w:val="double"/>
          <w:lang w:val="en-IE"/>
        </w:rPr>
        <w:t xml:space="preserve"> and </w:t>
      </w:r>
      <w:r w:rsidRPr="00B63CD7">
        <w:rPr>
          <w:i/>
          <w:u w:val="double"/>
          <w:lang w:val="en-IE"/>
        </w:rPr>
        <w:t xml:space="preserve">Leishmania </w:t>
      </w:r>
      <w:proofErr w:type="spellStart"/>
      <w:r w:rsidRPr="00B63CD7">
        <w:rPr>
          <w:i/>
          <w:u w:val="double"/>
          <w:lang w:val="en-IE"/>
        </w:rPr>
        <w:t>tropica</w:t>
      </w:r>
      <w:proofErr w:type="spellEnd"/>
      <w:r w:rsidRPr="00B63CD7">
        <w:rPr>
          <w:u w:val="double"/>
          <w:lang w:val="en-IE"/>
        </w:rPr>
        <w:t xml:space="preserve">: comparative findings and serology. </w:t>
      </w:r>
      <w:proofErr w:type="spellStart"/>
      <w:r w:rsidRPr="00B63CD7">
        <w:rPr>
          <w:i/>
          <w:u w:val="double"/>
          <w:lang w:val="en-IE"/>
        </w:rPr>
        <w:t>Parasit</w:t>
      </w:r>
      <w:proofErr w:type="spellEnd"/>
      <w:r w:rsidR="00F077C7" w:rsidRPr="00B63CD7">
        <w:rPr>
          <w:i/>
          <w:u w:val="double"/>
          <w:lang w:val="en-IE"/>
        </w:rPr>
        <w:t>.</w:t>
      </w:r>
      <w:r w:rsidRPr="00B63CD7">
        <w:rPr>
          <w:i/>
          <w:u w:val="double"/>
          <w:lang w:val="en-IE"/>
        </w:rPr>
        <w:t xml:space="preserve"> Vectors</w:t>
      </w:r>
      <w:r w:rsidR="00F077C7" w:rsidRPr="00B63CD7">
        <w:rPr>
          <w:bCs/>
          <w:smallCaps/>
          <w:u w:val="double"/>
          <w:lang w:val="en-IE"/>
        </w:rPr>
        <w:t xml:space="preserve">, </w:t>
      </w:r>
      <w:r w:rsidRPr="00B63CD7">
        <w:rPr>
          <w:b/>
          <w:bCs/>
          <w:smallCaps/>
          <w:u w:val="double"/>
          <w:lang w:val="en-IE"/>
        </w:rPr>
        <w:t>10</w:t>
      </w:r>
      <w:r w:rsidRPr="00B63CD7">
        <w:rPr>
          <w:bCs/>
          <w:smallCaps/>
          <w:u w:val="double"/>
          <w:lang w:val="en-IE"/>
        </w:rPr>
        <w:t>, 113.</w:t>
      </w:r>
    </w:p>
    <w:p w14:paraId="076F31D2" w14:textId="4A812EC2" w:rsidR="00BA28E2" w:rsidRPr="000400DB" w:rsidRDefault="00BA28E2" w:rsidP="00BA28E2">
      <w:pPr>
        <w:pStyle w:val="Ref"/>
        <w:rPr>
          <w:bCs/>
          <w:smallCaps/>
          <w:u w:val="double"/>
          <w:lang w:val="fr-FR"/>
        </w:rPr>
      </w:pPr>
      <w:r w:rsidRPr="00B63CD7">
        <w:rPr>
          <w:bCs/>
          <w:smallCaps/>
          <w:u w:val="double"/>
          <w:lang w:val="en-IE"/>
        </w:rPr>
        <w:t xml:space="preserve">Bates P.A. (2007). </w:t>
      </w:r>
      <w:r w:rsidRPr="00B63CD7">
        <w:rPr>
          <w:u w:val="double"/>
          <w:lang w:val="en-IE"/>
        </w:rPr>
        <w:t xml:space="preserve">Transmission of </w:t>
      </w:r>
      <w:r w:rsidRPr="00B63CD7">
        <w:rPr>
          <w:i/>
          <w:u w:val="double"/>
          <w:lang w:val="en-IE"/>
        </w:rPr>
        <w:t>Leishmania metacyclic</w:t>
      </w:r>
      <w:r w:rsidRPr="00B63CD7">
        <w:rPr>
          <w:u w:val="double"/>
          <w:lang w:val="en-IE"/>
        </w:rPr>
        <w:t xml:space="preserve"> promastigotes by phlebotomine sand flies</w:t>
      </w:r>
      <w:r w:rsidRPr="00B63CD7">
        <w:rPr>
          <w:bCs/>
          <w:smallCaps/>
          <w:u w:val="double"/>
          <w:lang w:val="en-IE"/>
        </w:rPr>
        <w:t xml:space="preserve">. </w:t>
      </w:r>
      <w:r w:rsidRPr="000400DB">
        <w:rPr>
          <w:i/>
          <w:u w:val="double"/>
          <w:lang w:val="fr-FR"/>
        </w:rPr>
        <w:t>Int</w:t>
      </w:r>
      <w:r w:rsidR="00F077C7" w:rsidRPr="000400DB">
        <w:rPr>
          <w:i/>
          <w:u w:val="double"/>
          <w:lang w:val="fr-FR"/>
        </w:rPr>
        <w:t>.</w:t>
      </w:r>
      <w:r w:rsidRPr="000400DB">
        <w:rPr>
          <w:i/>
          <w:u w:val="double"/>
          <w:lang w:val="fr-FR"/>
        </w:rPr>
        <w:t xml:space="preserve"> J</w:t>
      </w:r>
      <w:r w:rsidR="00F077C7" w:rsidRPr="000400DB">
        <w:rPr>
          <w:i/>
          <w:u w:val="double"/>
          <w:lang w:val="fr-FR"/>
        </w:rPr>
        <w:t>.</w:t>
      </w:r>
      <w:r w:rsidRPr="000400DB">
        <w:rPr>
          <w:i/>
          <w:u w:val="double"/>
          <w:lang w:val="fr-FR"/>
        </w:rPr>
        <w:t xml:space="preserve"> </w:t>
      </w:r>
      <w:proofErr w:type="spellStart"/>
      <w:r w:rsidRPr="000400DB">
        <w:rPr>
          <w:i/>
          <w:u w:val="double"/>
          <w:lang w:val="fr-FR"/>
        </w:rPr>
        <w:t>Parasitol</w:t>
      </w:r>
      <w:proofErr w:type="spellEnd"/>
      <w:r w:rsidRPr="000400DB">
        <w:rPr>
          <w:u w:val="double"/>
          <w:lang w:val="fr-FR"/>
        </w:rPr>
        <w:t>.</w:t>
      </w:r>
      <w:r w:rsidR="00F077C7" w:rsidRPr="000400DB">
        <w:rPr>
          <w:u w:val="double"/>
          <w:lang w:val="fr-FR"/>
        </w:rPr>
        <w:t>,</w:t>
      </w:r>
      <w:r w:rsidRPr="000400DB">
        <w:rPr>
          <w:u w:val="double"/>
          <w:lang w:val="fr-FR"/>
        </w:rPr>
        <w:t xml:space="preserve"> </w:t>
      </w:r>
      <w:r w:rsidRPr="000400DB">
        <w:rPr>
          <w:b/>
          <w:u w:val="double"/>
          <w:lang w:val="fr-FR"/>
        </w:rPr>
        <w:t>37</w:t>
      </w:r>
      <w:r w:rsidR="005472DA" w:rsidRPr="000400DB">
        <w:rPr>
          <w:u w:val="double"/>
          <w:lang w:val="fr-FR"/>
        </w:rPr>
        <w:t xml:space="preserve">, </w:t>
      </w:r>
      <w:r w:rsidRPr="000400DB">
        <w:rPr>
          <w:u w:val="double"/>
          <w:lang w:val="fr-FR"/>
        </w:rPr>
        <w:t>1097–1106</w:t>
      </w:r>
      <w:r w:rsidR="00F077C7" w:rsidRPr="000400DB">
        <w:rPr>
          <w:u w:val="double"/>
          <w:lang w:val="fr-FR"/>
        </w:rPr>
        <w:t>.</w:t>
      </w:r>
    </w:p>
    <w:p w14:paraId="439BA64F" w14:textId="77777777" w:rsidR="0072368C" w:rsidRPr="00B63CD7" w:rsidRDefault="0072368C" w:rsidP="003036F9">
      <w:pPr>
        <w:pStyle w:val="Ref"/>
        <w:rPr>
          <w:lang w:val="en-IE"/>
        </w:rPr>
      </w:pPr>
      <w:proofErr w:type="spellStart"/>
      <w:r w:rsidRPr="000400DB">
        <w:rPr>
          <w:smallCaps/>
          <w:lang w:val="fr-FR"/>
        </w:rPr>
        <w:t>Boelaert</w:t>
      </w:r>
      <w:proofErr w:type="spellEnd"/>
      <w:r w:rsidRPr="000400DB">
        <w:rPr>
          <w:smallCaps/>
          <w:lang w:val="fr-FR"/>
        </w:rPr>
        <w:t xml:space="preserve"> M., El Safi S., Jacquet D., De </w:t>
      </w:r>
      <w:proofErr w:type="spellStart"/>
      <w:r w:rsidRPr="000400DB">
        <w:rPr>
          <w:smallCaps/>
          <w:lang w:val="fr-FR"/>
        </w:rPr>
        <w:t>Muynck</w:t>
      </w:r>
      <w:proofErr w:type="spellEnd"/>
      <w:r w:rsidRPr="000400DB">
        <w:rPr>
          <w:smallCaps/>
          <w:lang w:val="fr-FR"/>
        </w:rPr>
        <w:t xml:space="preserve"> A., Van Der </w:t>
      </w:r>
      <w:proofErr w:type="spellStart"/>
      <w:r w:rsidRPr="000400DB">
        <w:rPr>
          <w:smallCaps/>
          <w:lang w:val="fr-FR"/>
        </w:rPr>
        <w:t>Stuyft</w:t>
      </w:r>
      <w:proofErr w:type="spellEnd"/>
      <w:r w:rsidRPr="000400DB">
        <w:rPr>
          <w:smallCaps/>
          <w:lang w:val="fr-FR"/>
        </w:rPr>
        <w:t xml:space="preserve"> P. &amp; Le Ray D</w:t>
      </w:r>
      <w:r w:rsidRPr="000400DB">
        <w:rPr>
          <w:lang w:val="fr-FR"/>
        </w:rPr>
        <w:t xml:space="preserve">. (1999). </w:t>
      </w:r>
      <w:r w:rsidRPr="00B63CD7">
        <w:rPr>
          <w:lang w:val="en-IE"/>
        </w:rPr>
        <w:t xml:space="preserve">Operational validation of the direct agglutination test for diagnosis of visceral leishmaniasis. </w:t>
      </w:r>
      <w:r w:rsidRPr="00B63CD7">
        <w:rPr>
          <w:i/>
          <w:lang w:val="en-IE"/>
        </w:rPr>
        <w:t xml:space="preserve">Am. J. Trop. Med. </w:t>
      </w:r>
      <w:proofErr w:type="spellStart"/>
      <w:r w:rsidRPr="00B63CD7">
        <w:rPr>
          <w:i/>
          <w:lang w:val="en-IE"/>
        </w:rPr>
        <w:t>Hyg</w:t>
      </w:r>
      <w:proofErr w:type="spellEnd"/>
      <w:r w:rsidRPr="00B63CD7">
        <w:rPr>
          <w:lang w:val="en-IE"/>
        </w:rPr>
        <w:t xml:space="preserve">., </w:t>
      </w:r>
      <w:r w:rsidRPr="00B63CD7">
        <w:rPr>
          <w:b/>
          <w:lang w:val="en-IE"/>
        </w:rPr>
        <w:t>60</w:t>
      </w:r>
      <w:r w:rsidRPr="00B63CD7">
        <w:rPr>
          <w:lang w:val="en-IE"/>
        </w:rPr>
        <w:t>, 129–134.</w:t>
      </w:r>
    </w:p>
    <w:p w14:paraId="5CC6B9AD" w14:textId="77777777" w:rsidR="0072368C" w:rsidRPr="000400DB" w:rsidRDefault="0066024F" w:rsidP="003036F9">
      <w:pPr>
        <w:pStyle w:val="Ref"/>
        <w:rPr>
          <w:strike/>
          <w:lang w:val="fr-FR"/>
        </w:rPr>
      </w:pPr>
      <w:hyperlink r:id="rId14" w:tooltip="Click to search for citations by this author." w:history="1">
        <w:proofErr w:type="spellStart"/>
        <w:r w:rsidR="0072368C" w:rsidRPr="00B63CD7">
          <w:rPr>
            <w:smallCaps/>
            <w:strike/>
            <w:lang w:val="en-IE"/>
          </w:rPr>
          <w:t>Bossolasco</w:t>
        </w:r>
        <w:proofErr w:type="spellEnd"/>
        <w:r w:rsidR="0072368C" w:rsidRPr="00B63CD7">
          <w:rPr>
            <w:smallCaps/>
            <w:strike/>
            <w:lang w:val="en-IE"/>
          </w:rPr>
          <w:t xml:space="preserve"> S</w:t>
        </w:r>
      </w:hyperlink>
      <w:r w:rsidR="0072368C" w:rsidRPr="00B63CD7">
        <w:rPr>
          <w:smallCaps/>
          <w:strike/>
          <w:lang w:val="en-IE"/>
        </w:rPr>
        <w:t xml:space="preserve">., </w:t>
      </w:r>
      <w:hyperlink r:id="rId15" w:tooltip="Click to search for citations by this author." w:history="1">
        <w:proofErr w:type="spellStart"/>
        <w:r w:rsidR="0072368C" w:rsidRPr="00B63CD7">
          <w:rPr>
            <w:smallCaps/>
            <w:strike/>
            <w:lang w:val="en-IE"/>
          </w:rPr>
          <w:t>Gaiera</w:t>
        </w:r>
        <w:proofErr w:type="spellEnd"/>
        <w:r w:rsidR="0072368C" w:rsidRPr="00B63CD7">
          <w:rPr>
            <w:smallCaps/>
            <w:strike/>
            <w:lang w:val="en-IE"/>
          </w:rPr>
          <w:t xml:space="preserve"> G</w:t>
        </w:r>
      </w:hyperlink>
      <w:r w:rsidR="0072368C" w:rsidRPr="00B63CD7">
        <w:rPr>
          <w:smallCaps/>
          <w:strike/>
          <w:lang w:val="en-IE"/>
        </w:rPr>
        <w:t xml:space="preserve">., </w:t>
      </w:r>
      <w:hyperlink r:id="rId16" w:tooltip="Click to search for citations by this author." w:history="1">
        <w:proofErr w:type="spellStart"/>
        <w:r w:rsidR="0072368C" w:rsidRPr="00B63CD7">
          <w:rPr>
            <w:smallCaps/>
            <w:strike/>
            <w:lang w:val="en-IE"/>
          </w:rPr>
          <w:t>Olchini</w:t>
        </w:r>
        <w:proofErr w:type="spellEnd"/>
        <w:r w:rsidR="0072368C" w:rsidRPr="00B63CD7">
          <w:rPr>
            <w:smallCaps/>
            <w:strike/>
            <w:lang w:val="en-IE"/>
          </w:rPr>
          <w:t xml:space="preserve"> D</w:t>
        </w:r>
      </w:hyperlink>
      <w:r w:rsidR="0072368C" w:rsidRPr="00B63CD7">
        <w:rPr>
          <w:smallCaps/>
          <w:strike/>
          <w:lang w:val="en-IE"/>
        </w:rPr>
        <w:t xml:space="preserve">., </w:t>
      </w:r>
      <w:hyperlink r:id="rId17" w:tooltip="Click to search for citations by this author." w:history="1">
        <w:proofErr w:type="spellStart"/>
        <w:r w:rsidR="0072368C" w:rsidRPr="00B63CD7">
          <w:rPr>
            <w:smallCaps/>
            <w:strike/>
            <w:lang w:val="en-IE"/>
          </w:rPr>
          <w:t>Gulletta</w:t>
        </w:r>
        <w:proofErr w:type="spellEnd"/>
        <w:r w:rsidR="0072368C" w:rsidRPr="00B63CD7">
          <w:rPr>
            <w:smallCaps/>
            <w:strike/>
            <w:lang w:val="en-IE"/>
          </w:rPr>
          <w:t xml:space="preserve"> M</w:t>
        </w:r>
      </w:hyperlink>
      <w:r w:rsidR="0072368C" w:rsidRPr="00B63CD7">
        <w:rPr>
          <w:smallCaps/>
          <w:strike/>
          <w:lang w:val="en-IE"/>
        </w:rPr>
        <w:t xml:space="preserve">., </w:t>
      </w:r>
      <w:hyperlink r:id="rId18" w:tooltip="Click to search for citations by this author." w:history="1">
        <w:r w:rsidR="0072368C" w:rsidRPr="00B63CD7">
          <w:rPr>
            <w:smallCaps/>
            <w:strike/>
            <w:lang w:val="en-IE"/>
          </w:rPr>
          <w:t>Martello L</w:t>
        </w:r>
      </w:hyperlink>
      <w:r w:rsidR="0072368C" w:rsidRPr="00B63CD7">
        <w:rPr>
          <w:smallCaps/>
          <w:strike/>
          <w:lang w:val="en-IE"/>
        </w:rPr>
        <w:t xml:space="preserve">., </w:t>
      </w:r>
      <w:hyperlink r:id="rId19" w:tooltip="Click to search for citations by this author." w:history="1">
        <w:proofErr w:type="spellStart"/>
        <w:r w:rsidR="0072368C" w:rsidRPr="00B63CD7">
          <w:rPr>
            <w:smallCaps/>
            <w:strike/>
            <w:lang w:val="en-IE"/>
          </w:rPr>
          <w:t>Bestetti</w:t>
        </w:r>
        <w:proofErr w:type="spellEnd"/>
        <w:r w:rsidR="0072368C" w:rsidRPr="00B63CD7">
          <w:rPr>
            <w:smallCaps/>
            <w:strike/>
            <w:lang w:val="en-IE"/>
          </w:rPr>
          <w:t xml:space="preserve"> A</w:t>
        </w:r>
      </w:hyperlink>
      <w:r w:rsidR="0072368C" w:rsidRPr="00B63CD7">
        <w:rPr>
          <w:smallCaps/>
          <w:strike/>
          <w:lang w:val="en-IE"/>
        </w:rPr>
        <w:t xml:space="preserve">., </w:t>
      </w:r>
      <w:hyperlink r:id="rId20" w:tooltip="Click to search for citations by this author." w:history="1">
        <w:proofErr w:type="spellStart"/>
        <w:r w:rsidR="0072368C" w:rsidRPr="00B63CD7">
          <w:rPr>
            <w:smallCaps/>
            <w:strike/>
            <w:lang w:val="en-IE"/>
          </w:rPr>
          <w:t>Bossi</w:t>
        </w:r>
        <w:proofErr w:type="spellEnd"/>
        <w:r w:rsidR="0072368C" w:rsidRPr="00B63CD7">
          <w:rPr>
            <w:smallCaps/>
            <w:strike/>
            <w:lang w:val="en-IE"/>
          </w:rPr>
          <w:t xml:space="preserve"> L</w:t>
        </w:r>
      </w:hyperlink>
      <w:r w:rsidR="0072368C" w:rsidRPr="00B63CD7">
        <w:rPr>
          <w:smallCaps/>
          <w:strike/>
          <w:lang w:val="en-IE"/>
        </w:rPr>
        <w:t xml:space="preserve">., </w:t>
      </w:r>
      <w:hyperlink r:id="rId21" w:tooltip="Click to search for citations by this author." w:history="1">
        <w:proofErr w:type="spellStart"/>
        <w:r w:rsidR="0072368C" w:rsidRPr="00B63CD7">
          <w:rPr>
            <w:smallCaps/>
            <w:strike/>
            <w:lang w:val="en-IE"/>
          </w:rPr>
          <w:t>Germagnoli</w:t>
        </w:r>
        <w:proofErr w:type="spellEnd"/>
        <w:r w:rsidR="0072368C" w:rsidRPr="00B63CD7">
          <w:rPr>
            <w:smallCaps/>
            <w:strike/>
            <w:lang w:val="en-IE"/>
          </w:rPr>
          <w:t xml:space="preserve"> L</w:t>
        </w:r>
      </w:hyperlink>
      <w:r w:rsidR="0072368C" w:rsidRPr="00B63CD7">
        <w:rPr>
          <w:smallCaps/>
          <w:strike/>
          <w:lang w:val="en-IE"/>
        </w:rPr>
        <w:t xml:space="preserve">., </w:t>
      </w:r>
      <w:hyperlink r:id="rId22" w:tooltip="Click to search for citations by this author." w:history="1">
        <w:proofErr w:type="spellStart"/>
        <w:r w:rsidR="0072368C" w:rsidRPr="00B63CD7">
          <w:rPr>
            <w:smallCaps/>
            <w:strike/>
            <w:lang w:val="en-IE"/>
          </w:rPr>
          <w:t>Lazzarin</w:t>
        </w:r>
        <w:proofErr w:type="spellEnd"/>
        <w:r w:rsidR="0072368C" w:rsidRPr="00B63CD7">
          <w:rPr>
            <w:smallCaps/>
            <w:strike/>
            <w:lang w:val="en-IE"/>
          </w:rPr>
          <w:t xml:space="preserve"> A</w:t>
        </w:r>
      </w:hyperlink>
      <w:r w:rsidR="0072368C" w:rsidRPr="00B63CD7">
        <w:rPr>
          <w:smallCaps/>
          <w:strike/>
          <w:lang w:val="en-IE"/>
        </w:rPr>
        <w:t xml:space="preserve">., </w:t>
      </w:r>
      <w:hyperlink r:id="rId23" w:tooltip="Click to search for citations by this author." w:history="1">
        <w:r w:rsidR="0072368C" w:rsidRPr="00B63CD7">
          <w:rPr>
            <w:smallCaps/>
            <w:strike/>
            <w:lang w:val="en-IE"/>
          </w:rPr>
          <w:t>Uberti-</w:t>
        </w:r>
        <w:proofErr w:type="spellStart"/>
        <w:r w:rsidR="0072368C" w:rsidRPr="00B63CD7">
          <w:rPr>
            <w:smallCaps/>
            <w:strike/>
            <w:lang w:val="en-IE"/>
          </w:rPr>
          <w:t>Foppa</w:t>
        </w:r>
        <w:proofErr w:type="spellEnd"/>
        <w:r w:rsidR="0072368C" w:rsidRPr="00B63CD7">
          <w:rPr>
            <w:smallCaps/>
            <w:strike/>
            <w:lang w:val="en-IE"/>
          </w:rPr>
          <w:t xml:space="preserve"> C</w:t>
        </w:r>
      </w:hyperlink>
      <w:r w:rsidR="0072368C" w:rsidRPr="00B63CD7">
        <w:rPr>
          <w:smallCaps/>
          <w:strike/>
          <w:lang w:val="en-IE"/>
        </w:rPr>
        <w:t xml:space="preserve">. &amp; </w:t>
      </w:r>
      <w:hyperlink r:id="rId24" w:tooltip="Click to search for citations by this author." w:history="1">
        <w:r w:rsidR="0072368C" w:rsidRPr="00B63CD7">
          <w:rPr>
            <w:smallCaps/>
            <w:strike/>
            <w:lang w:val="en-IE"/>
          </w:rPr>
          <w:t>Cinque P</w:t>
        </w:r>
      </w:hyperlink>
      <w:r w:rsidR="0072368C" w:rsidRPr="00B63CD7">
        <w:rPr>
          <w:strike/>
          <w:lang w:val="en-IE"/>
        </w:rPr>
        <w:t xml:space="preserve">. (2003). Real-time </w:t>
      </w:r>
      <w:smartTag w:uri="urn:schemas-microsoft-com:office:smarttags" w:element="stockticker">
        <w:r w:rsidR="0072368C" w:rsidRPr="00B63CD7">
          <w:rPr>
            <w:strike/>
            <w:lang w:val="en-IE"/>
          </w:rPr>
          <w:t>PCR</w:t>
        </w:r>
      </w:smartTag>
      <w:r w:rsidR="0072368C" w:rsidRPr="00B63CD7">
        <w:rPr>
          <w:strike/>
          <w:lang w:val="en-IE"/>
        </w:rPr>
        <w:t xml:space="preserve"> assay for clinical management of human immunodeficiency virus-infected patients with visceral leishmaniasis. </w:t>
      </w:r>
      <w:r w:rsidR="0072368C" w:rsidRPr="000400DB">
        <w:rPr>
          <w:i/>
          <w:iCs/>
          <w:strike/>
          <w:lang w:val="fr-FR"/>
        </w:rPr>
        <w:t xml:space="preserve">J. Clin. </w:t>
      </w:r>
      <w:proofErr w:type="spellStart"/>
      <w:r w:rsidR="0072368C" w:rsidRPr="000400DB">
        <w:rPr>
          <w:i/>
          <w:iCs/>
          <w:strike/>
          <w:lang w:val="fr-FR"/>
        </w:rPr>
        <w:t>Microbiol</w:t>
      </w:r>
      <w:proofErr w:type="spellEnd"/>
      <w:r w:rsidR="0072368C" w:rsidRPr="000400DB">
        <w:rPr>
          <w:i/>
          <w:iCs/>
          <w:strike/>
          <w:lang w:val="fr-FR"/>
        </w:rPr>
        <w:t>.,</w:t>
      </w:r>
      <w:r w:rsidR="0072368C" w:rsidRPr="000400DB">
        <w:rPr>
          <w:strike/>
          <w:lang w:val="fr-FR"/>
        </w:rPr>
        <w:t xml:space="preserve"> </w:t>
      </w:r>
      <w:r w:rsidR="0072368C" w:rsidRPr="000400DB">
        <w:rPr>
          <w:rStyle w:val="ti2"/>
          <w:b/>
          <w:bCs/>
          <w:strike/>
          <w:sz w:val="18"/>
          <w:lang w:val="fr-FR"/>
        </w:rPr>
        <w:t>41</w:t>
      </w:r>
      <w:r w:rsidR="0072368C" w:rsidRPr="000400DB">
        <w:rPr>
          <w:rStyle w:val="ti2"/>
          <w:strike/>
          <w:sz w:val="18"/>
          <w:lang w:val="fr-FR"/>
        </w:rPr>
        <w:t>, 5080–5084.</w:t>
      </w:r>
    </w:p>
    <w:p w14:paraId="69FFE7ED" w14:textId="6E35287F" w:rsidR="0072368C" w:rsidRPr="00B63CD7" w:rsidRDefault="0072368C" w:rsidP="003036F9">
      <w:pPr>
        <w:pStyle w:val="Ref"/>
        <w:rPr>
          <w:lang w:val="en-IE"/>
        </w:rPr>
      </w:pPr>
      <w:proofErr w:type="spellStart"/>
      <w:r w:rsidRPr="000400DB">
        <w:rPr>
          <w:bCs/>
          <w:lang w:val="fr-FR" w:eastAsia="it-IT"/>
        </w:rPr>
        <w:t>B</w:t>
      </w:r>
      <w:r w:rsidRPr="000400DB">
        <w:rPr>
          <w:bCs/>
          <w:smallCaps/>
          <w:lang w:val="fr-FR" w:eastAsia="it-IT"/>
        </w:rPr>
        <w:t>randonisio</w:t>
      </w:r>
      <w:proofErr w:type="spellEnd"/>
      <w:r w:rsidRPr="000400DB">
        <w:rPr>
          <w:bCs/>
          <w:lang w:val="fr-FR" w:eastAsia="it-IT"/>
        </w:rPr>
        <w:t xml:space="preserve"> O</w:t>
      </w:r>
      <w:r w:rsidRPr="000400DB">
        <w:rPr>
          <w:lang w:val="fr-FR" w:eastAsia="it-IT"/>
        </w:rPr>
        <w:t xml:space="preserve">., </w:t>
      </w:r>
      <w:proofErr w:type="spellStart"/>
      <w:r w:rsidRPr="000400DB">
        <w:rPr>
          <w:bCs/>
          <w:lang w:val="fr-FR" w:eastAsia="it-IT"/>
        </w:rPr>
        <w:t>F</w:t>
      </w:r>
      <w:r w:rsidRPr="000400DB">
        <w:rPr>
          <w:bCs/>
          <w:smallCaps/>
          <w:lang w:val="fr-FR" w:eastAsia="it-IT"/>
        </w:rPr>
        <w:t>umarola</w:t>
      </w:r>
      <w:proofErr w:type="spellEnd"/>
      <w:r w:rsidRPr="000400DB">
        <w:rPr>
          <w:bCs/>
          <w:lang w:val="fr-FR" w:eastAsia="it-IT"/>
        </w:rPr>
        <w:t xml:space="preserve"> L</w:t>
      </w:r>
      <w:r w:rsidRPr="000400DB">
        <w:rPr>
          <w:lang w:val="fr-FR" w:eastAsia="it-IT"/>
        </w:rPr>
        <w:t xml:space="preserve">., </w:t>
      </w:r>
      <w:r w:rsidRPr="000400DB">
        <w:rPr>
          <w:bCs/>
          <w:lang w:val="fr-FR" w:eastAsia="it-IT"/>
        </w:rPr>
        <w:t>M</w:t>
      </w:r>
      <w:r w:rsidRPr="000400DB">
        <w:rPr>
          <w:bCs/>
          <w:smallCaps/>
          <w:lang w:val="fr-FR" w:eastAsia="it-IT"/>
        </w:rPr>
        <w:t>aggi</w:t>
      </w:r>
      <w:r w:rsidRPr="000400DB">
        <w:rPr>
          <w:bCs/>
          <w:lang w:val="fr-FR" w:eastAsia="it-IT"/>
        </w:rPr>
        <w:t xml:space="preserve"> P</w:t>
      </w:r>
      <w:r w:rsidRPr="000400DB">
        <w:rPr>
          <w:lang w:val="fr-FR" w:eastAsia="it-IT"/>
        </w:rPr>
        <w:t xml:space="preserve">., </w:t>
      </w:r>
      <w:proofErr w:type="spellStart"/>
      <w:r w:rsidRPr="000400DB">
        <w:rPr>
          <w:bCs/>
          <w:lang w:val="fr-FR" w:eastAsia="it-IT"/>
        </w:rPr>
        <w:t>C</w:t>
      </w:r>
      <w:r w:rsidRPr="000400DB">
        <w:rPr>
          <w:bCs/>
          <w:smallCaps/>
          <w:lang w:val="fr-FR" w:eastAsia="it-IT"/>
        </w:rPr>
        <w:t>avaliere</w:t>
      </w:r>
      <w:proofErr w:type="spellEnd"/>
      <w:r w:rsidRPr="000400DB">
        <w:rPr>
          <w:bCs/>
          <w:lang w:val="fr-FR" w:eastAsia="it-IT"/>
        </w:rPr>
        <w:t xml:space="preserve"> R</w:t>
      </w:r>
      <w:r w:rsidRPr="000400DB">
        <w:rPr>
          <w:lang w:val="fr-FR" w:eastAsia="it-IT"/>
        </w:rPr>
        <w:t xml:space="preserve">., </w:t>
      </w:r>
      <w:r w:rsidRPr="000400DB">
        <w:rPr>
          <w:bCs/>
          <w:lang w:val="fr-FR" w:eastAsia="it-IT"/>
        </w:rPr>
        <w:t>S</w:t>
      </w:r>
      <w:r w:rsidRPr="000400DB">
        <w:rPr>
          <w:bCs/>
          <w:smallCaps/>
          <w:lang w:val="fr-FR" w:eastAsia="it-IT"/>
        </w:rPr>
        <w:t>pinelli</w:t>
      </w:r>
      <w:r w:rsidRPr="000400DB">
        <w:rPr>
          <w:bCs/>
          <w:lang w:val="fr-FR" w:eastAsia="it-IT"/>
        </w:rPr>
        <w:t xml:space="preserve"> R</w:t>
      </w:r>
      <w:r w:rsidRPr="000400DB">
        <w:rPr>
          <w:lang w:val="fr-FR" w:eastAsia="it-IT"/>
        </w:rPr>
        <w:t xml:space="preserve">. </w:t>
      </w:r>
      <w:r w:rsidRPr="000400DB">
        <w:rPr>
          <w:lang w:val="fr-FR"/>
        </w:rPr>
        <w:t xml:space="preserve">&amp; </w:t>
      </w:r>
      <w:proofErr w:type="spellStart"/>
      <w:r w:rsidRPr="000400DB">
        <w:rPr>
          <w:lang w:val="fr-FR"/>
        </w:rPr>
        <w:t>P</w:t>
      </w:r>
      <w:r w:rsidRPr="000400DB">
        <w:rPr>
          <w:smallCaps/>
          <w:lang w:val="fr-FR"/>
        </w:rPr>
        <w:t>astore</w:t>
      </w:r>
      <w:proofErr w:type="spellEnd"/>
      <w:r w:rsidRPr="000400DB">
        <w:rPr>
          <w:lang w:val="fr-FR"/>
        </w:rPr>
        <w:t xml:space="preserve"> G. </w:t>
      </w:r>
      <w:r w:rsidRPr="000400DB">
        <w:rPr>
          <w:lang w:val="fr-FR" w:eastAsia="it-IT"/>
        </w:rPr>
        <w:t xml:space="preserve">(2002). </w:t>
      </w:r>
      <w:r w:rsidRPr="00B63CD7">
        <w:rPr>
          <w:bCs/>
          <w:lang w:val="en-IE" w:eastAsia="it-IT"/>
        </w:rPr>
        <w:t>Evaluation of a rapid immunochromatographic test for serodiagnosis of visceral leishmaniasis.</w:t>
      </w:r>
      <w:r w:rsidRPr="00B63CD7">
        <w:rPr>
          <w:lang w:val="en-IE" w:eastAsia="it-IT"/>
        </w:rPr>
        <w:t xml:space="preserve"> </w:t>
      </w:r>
      <w:r w:rsidRPr="00B63CD7">
        <w:rPr>
          <w:i/>
          <w:lang w:val="en-IE" w:eastAsia="it-IT"/>
        </w:rPr>
        <w:t xml:space="preserve">Eur. J. Clin. </w:t>
      </w:r>
      <w:proofErr w:type="spellStart"/>
      <w:r w:rsidRPr="00B63CD7">
        <w:rPr>
          <w:i/>
          <w:lang w:val="en-IE" w:eastAsia="it-IT"/>
        </w:rPr>
        <w:t>Microbiol</w:t>
      </w:r>
      <w:proofErr w:type="spellEnd"/>
      <w:r w:rsidRPr="00B63CD7">
        <w:rPr>
          <w:i/>
          <w:lang w:val="en-IE" w:eastAsia="it-IT"/>
        </w:rPr>
        <w:t>. Infect. Dis</w:t>
      </w:r>
      <w:r w:rsidRPr="00B63CD7">
        <w:rPr>
          <w:lang w:val="en-IE" w:eastAsia="it-IT"/>
        </w:rPr>
        <w:t xml:space="preserve">., </w:t>
      </w:r>
      <w:r w:rsidRPr="00B63CD7">
        <w:rPr>
          <w:b/>
          <w:lang w:val="en-IE" w:eastAsia="it-IT"/>
        </w:rPr>
        <w:t>21</w:t>
      </w:r>
      <w:r w:rsidRPr="00B63CD7">
        <w:rPr>
          <w:lang w:val="en-IE" w:eastAsia="it-IT"/>
        </w:rPr>
        <w:t>, 461</w:t>
      </w:r>
      <w:r w:rsidRPr="00B63CD7">
        <w:rPr>
          <w:lang w:val="en-IE"/>
        </w:rPr>
        <w:t>–</w:t>
      </w:r>
      <w:r w:rsidRPr="00B63CD7">
        <w:rPr>
          <w:lang w:val="en-IE" w:eastAsia="it-IT"/>
        </w:rPr>
        <w:t>464.</w:t>
      </w:r>
    </w:p>
    <w:p w14:paraId="197151DB" w14:textId="77777777" w:rsidR="0072368C" w:rsidRPr="009F673E" w:rsidRDefault="0066024F" w:rsidP="003036F9">
      <w:pPr>
        <w:tabs>
          <w:tab w:val="clear" w:pos="-720"/>
        </w:tabs>
        <w:spacing w:after="240" w:line="240" w:lineRule="auto"/>
        <w:rPr>
          <w:rFonts w:ascii="Arial" w:hAnsi="Arial" w:cs="Arial"/>
          <w:color w:val="000000"/>
          <w:sz w:val="18"/>
          <w:szCs w:val="18"/>
          <w:lang w:val="es-SV" w:eastAsia="it-IT"/>
        </w:rPr>
      </w:pPr>
      <w:hyperlink r:id="rId25" w:tooltip="Click to search for citations by this author." w:history="1">
        <w:proofErr w:type="spellStart"/>
        <w:r w:rsidR="0072368C" w:rsidRPr="00B63CD7">
          <w:rPr>
            <w:rFonts w:ascii="Arial" w:hAnsi="Arial" w:cs="Arial"/>
            <w:bCs/>
            <w:sz w:val="18"/>
            <w:szCs w:val="18"/>
            <w:lang w:val="en-IE" w:eastAsia="it-IT"/>
          </w:rPr>
          <w:t>B</w:t>
        </w:r>
        <w:r w:rsidR="0072368C" w:rsidRPr="00B63CD7">
          <w:rPr>
            <w:rFonts w:ascii="Arial" w:hAnsi="Arial" w:cs="Arial"/>
            <w:bCs/>
            <w:smallCaps/>
            <w:sz w:val="18"/>
            <w:szCs w:val="18"/>
            <w:lang w:val="en-IE" w:eastAsia="it-IT"/>
          </w:rPr>
          <w:t>ulle</w:t>
        </w:r>
        <w:proofErr w:type="spellEnd"/>
        <w:r w:rsidR="0072368C" w:rsidRPr="00B63CD7">
          <w:rPr>
            <w:rFonts w:ascii="Arial" w:hAnsi="Arial" w:cs="Arial"/>
            <w:bCs/>
            <w:sz w:val="18"/>
            <w:szCs w:val="18"/>
            <w:lang w:val="en-IE" w:eastAsia="it-IT"/>
          </w:rPr>
          <w:t xml:space="preserve"> B</w:t>
        </w:r>
      </w:hyperlink>
      <w:r w:rsidR="0072368C" w:rsidRPr="00B63CD7">
        <w:rPr>
          <w:rFonts w:ascii="Arial" w:hAnsi="Arial" w:cs="Arial"/>
          <w:sz w:val="18"/>
          <w:szCs w:val="18"/>
          <w:lang w:val="en-IE" w:eastAsia="it-IT"/>
        </w:rPr>
        <w:t xml:space="preserve">., </w:t>
      </w:r>
      <w:hyperlink r:id="rId26" w:tooltip="Click to search for citations by this author." w:history="1">
        <w:proofErr w:type="spellStart"/>
        <w:r w:rsidR="0072368C" w:rsidRPr="00B63CD7">
          <w:rPr>
            <w:rFonts w:ascii="Arial" w:hAnsi="Arial" w:cs="Arial"/>
            <w:bCs/>
            <w:sz w:val="18"/>
            <w:szCs w:val="18"/>
            <w:lang w:val="en-IE" w:eastAsia="it-IT"/>
          </w:rPr>
          <w:t>M</w:t>
        </w:r>
        <w:r w:rsidR="0072368C" w:rsidRPr="00B63CD7">
          <w:rPr>
            <w:rFonts w:ascii="Arial" w:hAnsi="Arial" w:cs="Arial"/>
            <w:bCs/>
            <w:smallCaps/>
            <w:sz w:val="18"/>
            <w:szCs w:val="18"/>
            <w:lang w:val="en-IE" w:eastAsia="it-IT"/>
          </w:rPr>
          <w:t>illon</w:t>
        </w:r>
        <w:proofErr w:type="spellEnd"/>
        <w:r w:rsidR="0072368C" w:rsidRPr="00B63CD7">
          <w:rPr>
            <w:rFonts w:ascii="Arial" w:hAnsi="Arial" w:cs="Arial"/>
            <w:bCs/>
            <w:sz w:val="18"/>
            <w:szCs w:val="18"/>
            <w:lang w:val="en-IE" w:eastAsia="it-IT"/>
          </w:rPr>
          <w:t xml:space="preserve"> L</w:t>
        </w:r>
      </w:hyperlink>
      <w:r w:rsidR="0072368C" w:rsidRPr="00B63CD7">
        <w:rPr>
          <w:rFonts w:ascii="Arial" w:hAnsi="Arial" w:cs="Arial"/>
          <w:sz w:val="18"/>
          <w:szCs w:val="18"/>
          <w:lang w:val="en-IE" w:eastAsia="it-IT"/>
        </w:rPr>
        <w:t xml:space="preserve">., </w:t>
      </w:r>
      <w:hyperlink r:id="rId27" w:tooltip="Click to search for citations by this author." w:history="1">
        <w:r w:rsidR="0072368C" w:rsidRPr="00B63CD7">
          <w:rPr>
            <w:rFonts w:ascii="Arial" w:hAnsi="Arial" w:cs="Arial"/>
            <w:bCs/>
            <w:sz w:val="18"/>
            <w:szCs w:val="18"/>
            <w:lang w:val="en-IE" w:eastAsia="it-IT"/>
          </w:rPr>
          <w:t>Bart J.M</w:t>
        </w:r>
      </w:hyperlink>
      <w:r w:rsidR="0072368C" w:rsidRPr="00B63CD7">
        <w:rPr>
          <w:rFonts w:ascii="Arial" w:hAnsi="Arial" w:cs="Arial"/>
          <w:sz w:val="18"/>
          <w:szCs w:val="18"/>
          <w:lang w:val="en-IE" w:eastAsia="it-IT"/>
        </w:rPr>
        <w:t xml:space="preserve">., </w:t>
      </w:r>
      <w:hyperlink r:id="rId28" w:tooltip="Click to search for citations by this author." w:history="1">
        <w:r w:rsidR="0072368C" w:rsidRPr="00B63CD7">
          <w:rPr>
            <w:rFonts w:ascii="Arial" w:hAnsi="Arial" w:cs="Arial"/>
            <w:bCs/>
            <w:sz w:val="18"/>
            <w:szCs w:val="18"/>
            <w:lang w:val="en-IE" w:eastAsia="it-IT"/>
          </w:rPr>
          <w:t>G</w:t>
        </w:r>
        <w:r w:rsidR="0072368C" w:rsidRPr="00B63CD7">
          <w:rPr>
            <w:rFonts w:ascii="Arial" w:hAnsi="Arial" w:cs="Arial"/>
            <w:bCs/>
            <w:smallCaps/>
            <w:sz w:val="18"/>
            <w:szCs w:val="18"/>
            <w:lang w:val="en-IE" w:eastAsia="it-IT"/>
          </w:rPr>
          <w:t>allego</w:t>
        </w:r>
        <w:r w:rsidR="0072368C" w:rsidRPr="00B63CD7">
          <w:rPr>
            <w:rFonts w:ascii="Arial" w:hAnsi="Arial" w:cs="Arial"/>
            <w:bCs/>
            <w:sz w:val="18"/>
            <w:szCs w:val="18"/>
            <w:lang w:val="en-IE" w:eastAsia="it-IT"/>
          </w:rPr>
          <w:t xml:space="preserve"> M</w:t>
        </w:r>
      </w:hyperlink>
      <w:r w:rsidR="0072368C" w:rsidRPr="00B63CD7">
        <w:rPr>
          <w:rFonts w:ascii="Arial" w:hAnsi="Arial" w:cs="Arial"/>
          <w:sz w:val="18"/>
          <w:szCs w:val="18"/>
          <w:lang w:val="en-IE" w:eastAsia="it-IT"/>
        </w:rPr>
        <w:t xml:space="preserve">., </w:t>
      </w:r>
      <w:hyperlink r:id="rId29" w:tooltip="Click to search for citations by this author." w:history="1">
        <w:proofErr w:type="spellStart"/>
        <w:r w:rsidR="0072368C" w:rsidRPr="00B63CD7">
          <w:rPr>
            <w:rFonts w:ascii="Arial" w:hAnsi="Arial" w:cs="Arial"/>
            <w:bCs/>
            <w:sz w:val="18"/>
            <w:szCs w:val="18"/>
            <w:lang w:val="en-IE" w:eastAsia="it-IT"/>
          </w:rPr>
          <w:t>G</w:t>
        </w:r>
        <w:r w:rsidR="0072368C" w:rsidRPr="00B63CD7">
          <w:rPr>
            <w:rFonts w:ascii="Arial" w:hAnsi="Arial" w:cs="Arial"/>
            <w:bCs/>
            <w:smallCaps/>
            <w:sz w:val="18"/>
            <w:szCs w:val="18"/>
            <w:lang w:val="en-IE" w:eastAsia="it-IT"/>
          </w:rPr>
          <w:t>ambarelli</w:t>
        </w:r>
        <w:proofErr w:type="spellEnd"/>
        <w:r w:rsidR="0072368C" w:rsidRPr="00B63CD7">
          <w:rPr>
            <w:rFonts w:ascii="Arial" w:hAnsi="Arial" w:cs="Arial"/>
            <w:bCs/>
            <w:smallCaps/>
            <w:sz w:val="18"/>
            <w:szCs w:val="18"/>
            <w:lang w:val="en-IE" w:eastAsia="it-IT"/>
          </w:rPr>
          <w:t xml:space="preserve"> </w:t>
        </w:r>
        <w:r w:rsidR="0072368C" w:rsidRPr="00B63CD7">
          <w:rPr>
            <w:rFonts w:ascii="Arial" w:hAnsi="Arial" w:cs="Arial"/>
            <w:bCs/>
            <w:sz w:val="18"/>
            <w:szCs w:val="18"/>
            <w:lang w:val="en-IE" w:eastAsia="it-IT"/>
          </w:rPr>
          <w:t>F</w:t>
        </w:r>
      </w:hyperlink>
      <w:r w:rsidR="0072368C" w:rsidRPr="00B63CD7">
        <w:rPr>
          <w:rFonts w:ascii="Arial" w:hAnsi="Arial" w:cs="Arial"/>
          <w:sz w:val="18"/>
          <w:szCs w:val="18"/>
          <w:lang w:val="en-IE" w:eastAsia="it-IT"/>
        </w:rPr>
        <w:t xml:space="preserve">., </w:t>
      </w:r>
      <w:hyperlink r:id="rId30" w:tooltip="Click to search for citations by this author." w:history="1">
        <w:r w:rsidR="0072368C" w:rsidRPr="00B63CD7">
          <w:rPr>
            <w:rFonts w:ascii="Arial" w:hAnsi="Arial" w:cs="Arial"/>
            <w:bCs/>
            <w:sz w:val="18"/>
            <w:szCs w:val="18"/>
            <w:lang w:val="en-IE" w:eastAsia="it-IT"/>
          </w:rPr>
          <w:t>P</w:t>
        </w:r>
        <w:r w:rsidR="0072368C" w:rsidRPr="00B63CD7">
          <w:rPr>
            <w:rFonts w:ascii="Arial" w:hAnsi="Arial" w:cs="Arial"/>
            <w:bCs/>
            <w:smallCaps/>
            <w:sz w:val="18"/>
            <w:szCs w:val="18"/>
            <w:lang w:val="en-IE" w:eastAsia="it-IT"/>
          </w:rPr>
          <w:t>ortus</w:t>
        </w:r>
        <w:r w:rsidR="0072368C" w:rsidRPr="00B63CD7">
          <w:rPr>
            <w:rFonts w:ascii="Arial" w:hAnsi="Arial" w:cs="Arial"/>
            <w:bCs/>
            <w:sz w:val="18"/>
            <w:szCs w:val="18"/>
            <w:lang w:val="en-IE" w:eastAsia="it-IT"/>
          </w:rPr>
          <w:t xml:space="preserve"> M</w:t>
        </w:r>
      </w:hyperlink>
      <w:r w:rsidR="0072368C" w:rsidRPr="00B63CD7">
        <w:rPr>
          <w:rFonts w:ascii="Arial" w:hAnsi="Arial" w:cs="Arial"/>
          <w:sz w:val="18"/>
          <w:szCs w:val="18"/>
          <w:lang w:val="en-IE" w:eastAsia="it-IT"/>
        </w:rPr>
        <w:t xml:space="preserve">., </w:t>
      </w:r>
      <w:hyperlink r:id="rId31" w:tooltip="Click to search for citations by this author." w:history="1">
        <w:proofErr w:type="spellStart"/>
        <w:r w:rsidR="0072368C" w:rsidRPr="00B63CD7">
          <w:rPr>
            <w:rFonts w:ascii="Arial" w:hAnsi="Arial" w:cs="Arial"/>
            <w:bCs/>
            <w:sz w:val="18"/>
            <w:szCs w:val="18"/>
            <w:lang w:val="en-IE" w:eastAsia="it-IT"/>
          </w:rPr>
          <w:t>S</w:t>
        </w:r>
        <w:r w:rsidR="0072368C" w:rsidRPr="00B63CD7">
          <w:rPr>
            <w:rFonts w:ascii="Arial" w:hAnsi="Arial" w:cs="Arial"/>
            <w:bCs/>
            <w:smallCaps/>
            <w:sz w:val="18"/>
            <w:szCs w:val="18"/>
            <w:lang w:val="en-IE" w:eastAsia="it-IT"/>
          </w:rPr>
          <w:t>chnur</w:t>
        </w:r>
        <w:proofErr w:type="spellEnd"/>
        <w:r w:rsidR="0072368C" w:rsidRPr="00B63CD7">
          <w:rPr>
            <w:rFonts w:ascii="Arial" w:hAnsi="Arial" w:cs="Arial"/>
            <w:bCs/>
            <w:sz w:val="18"/>
            <w:szCs w:val="18"/>
            <w:lang w:val="en-IE" w:eastAsia="it-IT"/>
          </w:rPr>
          <w:t xml:space="preserve"> L</w:t>
        </w:r>
      </w:hyperlink>
      <w:r w:rsidR="0072368C" w:rsidRPr="00B63CD7">
        <w:rPr>
          <w:rFonts w:ascii="Arial" w:hAnsi="Arial" w:cs="Arial"/>
          <w:sz w:val="18"/>
          <w:szCs w:val="18"/>
          <w:lang w:val="en-IE" w:eastAsia="it-IT"/>
        </w:rPr>
        <w:t xml:space="preserve">., </w:t>
      </w:r>
      <w:hyperlink r:id="rId32" w:tooltip="Click to search for citations by this author." w:history="1">
        <w:r w:rsidR="0072368C" w:rsidRPr="00B63CD7">
          <w:rPr>
            <w:rFonts w:ascii="Arial" w:hAnsi="Arial" w:cs="Arial"/>
            <w:bCs/>
            <w:sz w:val="18"/>
            <w:szCs w:val="18"/>
            <w:lang w:val="en-IE" w:eastAsia="it-IT"/>
          </w:rPr>
          <w:t>J</w:t>
        </w:r>
        <w:r w:rsidR="0072368C" w:rsidRPr="00B63CD7">
          <w:rPr>
            <w:rFonts w:ascii="Arial" w:hAnsi="Arial" w:cs="Arial"/>
            <w:bCs/>
            <w:smallCaps/>
            <w:sz w:val="18"/>
            <w:szCs w:val="18"/>
            <w:lang w:val="en-IE" w:eastAsia="it-IT"/>
          </w:rPr>
          <w:t>affe</w:t>
        </w:r>
        <w:r w:rsidR="0072368C" w:rsidRPr="00B63CD7">
          <w:rPr>
            <w:rFonts w:ascii="Arial" w:hAnsi="Arial" w:cs="Arial"/>
            <w:bCs/>
            <w:sz w:val="18"/>
            <w:szCs w:val="18"/>
            <w:lang w:val="en-IE" w:eastAsia="it-IT"/>
          </w:rPr>
          <w:t xml:space="preserve"> C.L</w:t>
        </w:r>
      </w:hyperlink>
      <w:r w:rsidR="0072368C" w:rsidRPr="00B63CD7">
        <w:rPr>
          <w:rFonts w:ascii="Arial" w:hAnsi="Arial" w:cs="Arial"/>
          <w:sz w:val="18"/>
          <w:szCs w:val="18"/>
          <w:lang w:val="en-IE" w:eastAsia="it-IT"/>
        </w:rPr>
        <w:t xml:space="preserve">., </w:t>
      </w:r>
      <w:hyperlink r:id="rId33" w:tooltip="Click to search for citations by this author." w:history="1">
        <w:r w:rsidR="0072368C" w:rsidRPr="00B63CD7">
          <w:rPr>
            <w:rFonts w:ascii="Arial" w:hAnsi="Arial" w:cs="Arial"/>
            <w:bCs/>
            <w:sz w:val="18"/>
            <w:szCs w:val="18"/>
            <w:lang w:val="en-IE" w:eastAsia="it-IT"/>
          </w:rPr>
          <w:t>F</w:t>
        </w:r>
        <w:r w:rsidR="0072368C" w:rsidRPr="00B63CD7">
          <w:rPr>
            <w:rFonts w:ascii="Arial" w:hAnsi="Arial" w:cs="Arial"/>
            <w:bCs/>
            <w:smallCaps/>
            <w:sz w:val="18"/>
            <w:szCs w:val="18"/>
            <w:lang w:val="en-IE" w:eastAsia="it-IT"/>
          </w:rPr>
          <w:t>ernandez</w:t>
        </w:r>
        <w:r w:rsidR="0072368C" w:rsidRPr="00B63CD7">
          <w:rPr>
            <w:rFonts w:ascii="Arial" w:hAnsi="Arial" w:cs="Arial"/>
            <w:bCs/>
            <w:sz w:val="18"/>
            <w:szCs w:val="18"/>
            <w:lang w:val="en-IE" w:eastAsia="it-IT"/>
          </w:rPr>
          <w:t>-</w:t>
        </w:r>
        <w:proofErr w:type="spellStart"/>
        <w:r w:rsidR="0072368C" w:rsidRPr="00B63CD7">
          <w:rPr>
            <w:rFonts w:ascii="Arial" w:hAnsi="Arial" w:cs="Arial"/>
            <w:bCs/>
            <w:sz w:val="18"/>
            <w:szCs w:val="18"/>
            <w:lang w:val="en-IE" w:eastAsia="it-IT"/>
          </w:rPr>
          <w:t>B</w:t>
        </w:r>
        <w:r w:rsidR="0072368C" w:rsidRPr="00B63CD7">
          <w:rPr>
            <w:rFonts w:ascii="Arial" w:hAnsi="Arial" w:cs="Arial"/>
            <w:bCs/>
            <w:smallCaps/>
            <w:sz w:val="18"/>
            <w:szCs w:val="18"/>
            <w:lang w:val="en-IE" w:eastAsia="it-IT"/>
          </w:rPr>
          <w:t>arredo</w:t>
        </w:r>
        <w:proofErr w:type="spellEnd"/>
        <w:r w:rsidR="0072368C" w:rsidRPr="00B63CD7">
          <w:rPr>
            <w:rFonts w:ascii="Arial" w:hAnsi="Arial" w:cs="Arial"/>
            <w:bCs/>
            <w:sz w:val="18"/>
            <w:szCs w:val="18"/>
            <w:lang w:val="en-IE" w:eastAsia="it-IT"/>
          </w:rPr>
          <w:t xml:space="preserve"> S</w:t>
        </w:r>
      </w:hyperlink>
      <w:r w:rsidR="0072368C" w:rsidRPr="00B63CD7">
        <w:rPr>
          <w:rFonts w:ascii="Arial" w:hAnsi="Arial" w:cs="Arial"/>
          <w:sz w:val="18"/>
          <w:szCs w:val="18"/>
          <w:lang w:val="en-IE" w:eastAsia="it-IT"/>
        </w:rPr>
        <w:t xml:space="preserve">., </w:t>
      </w:r>
      <w:hyperlink r:id="rId34" w:tooltip="Click to search for citations by this author." w:history="1">
        <w:proofErr w:type="spellStart"/>
        <w:r w:rsidR="0072368C" w:rsidRPr="00B63CD7">
          <w:rPr>
            <w:rFonts w:ascii="Arial" w:hAnsi="Arial" w:cs="Arial"/>
            <w:bCs/>
            <w:sz w:val="18"/>
            <w:szCs w:val="18"/>
            <w:lang w:val="en-IE" w:eastAsia="it-IT"/>
          </w:rPr>
          <w:t>A</w:t>
        </w:r>
        <w:r w:rsidR="0072368C" w:rsidRPr="00B63CD7">
          <w:rPr>
            <w:rFonts w:ascii="Arial" w:hAnsi="Arial" w:cs="Arial"/>
            <w:bCs/>
            <w:smallCaps/>
            <w:sz w:val="18"/>
            <w:szCs w:val="18"/>
            <w:lang w:val="en-IE" w:eastAsia="it-IT"/>
          </w:rPr>
          <w:t>lunda</w:t>
        </w:r>
        <w:proofErr w:type="spellEnd"/>
        <w:r w:rsidR="0072368C" w:rsidRPr="00B63CD7">
          <w:rPr>
            <w:rFonts w:ascii="Arial" w:hAnsi="Arial" w:cs="Arial"/>
            <w:bCs/>
            <w:sz w:val="18"/>
            <w:szCs w:val="18"/>
            <w:lang w:val="en-IE" w:eastAsia="it-IT"/>
          </w:rPr>
          <w:t xml:space="preserve"> J.M</w:t>
        </w:r>
      </w:hyperlink>
      <w:r w:rsidR="0072368C" w:rsidRPr="00B63CD7">
        <w:rPr>
          <w:rFonts w:ascii="Arial" w:hAnsi="Arial" w:cs="Arial"/>
          <w:sz w:val="18"/>
          <w:szCs w:val="18"/>
          <w:lang w:val="en-IE" w:eastAsia="it-IT"/>
        </w:rPr>
        <w:t xml:space="preserve">. &amp; </w:t>
      </w:r>
      <w:hyperlink r:id="rId35" w:tooltip="Click to search for citations by this author." w:history="1">
        <w:proofErr w:type="spellStart"/>
        <w:r w:rsidR="0072368C" w:rsidRPr="00B63CD7">
          <w:rPr>
            <w:rFonts w:ascii="Arial" w:hAnsi="Arial" w:cs="Arial"/>
            <w:bCs/>
            <w:sz w:val="18"/>
            <w:szCs w:val="18"/>
            <w:lang w:val="en-IE" w:eastAsia="it-IT"/>
          </w:rPr>
          <w:t>P</w:t>
        </w:r>
        <w:r w:rsidR="0072368C" w:rsidRPr="00B63CD7">
          <w:rPr>
            <w:rFonts w:ascii="Arial" w:hAnsi="Arial" w:cs="Arial"/>
            <w:bCs/>
            <w:smallCaps/>
            <w:sz w:val="18"/>
            <w:szCs w:val="18"/>
            <w:lang w:val="en-IE" w:eastAsia="it-IT"/>
          </w:rPr>
          <w:t>iarroux</w:t>
        </w:r>
        <w:proofErr w:type="spellEnd"/>
        <w:r w:rsidR="0072368C" w:rsidRPr="00B63CD7">
          <w:rPr>
            <w:rFonts w:ascii="Arial" w:hAnsi="Arial" w:cs="Arial"/>
            <w:bCs/>
            <w:sz w:val="18"/>
            <w:szCs w:val="18"/>
            <w:lang w:val="en-IE" w:eastAsia="it-IT"/>
          </w:rPr>
          <w:t xml:space="preserve"> R</w:t>
        </w:r>
      </w:hyperlink>
      <w:r w:rsidR="0072368C" w:rsidRPr="00B63CD7">
        <w:rPr>
          <w:rFonts w:ascii="Arial" w:hAnsi="Arial" w:cs="Arial"/>
          <w:sz w:val="18"/>
          <w:szCs w:val="18"/>
          <w:lang w:val="en-IE" w:eastAsia="it-IT"/>
        </w:rPr>
        <w:t>.</w:t>
      </w:r>
      <w:r w:rsidR="0072368C" w:rsidRPr="00B63CD7">
        <w:rPr>
          <w:rFonts w:ascii="Arial" w:hAnsi="Arial" w:cs="Arial"/>
          <w:color w:val="000000"/>
          <w:sz w:val="18"/>
          <w:szCs w:val="18"/>
          <w:lang w:val="en-IE" w:eastAsia="it-IT"/>
        </w:rPr>
        <w:t xml:space="preserve"> (2002). </w:t>
      </w:r>
      <w:r w:rsidR="0072368C" w:rsidRPr="00B63CD7">
        <w:rPr>
          <w:rFonts w:ascii="Arial" w:hAnsi="Arial" w:cs="Arial"/>
          <w:bCs/>
          <w:color w:val="000000"/>
          <w:sz w:val="18"/>
          <w:szCs w:val="18"/>
          <w:lang w:val="en-IE" w:eastAsia="it-IT"/>
        </w:rPr>
        <w:t xml:space="preserve">Practical approach for typing strains of </w:t>
      </w:r>
      <w:r w:rsidR="0072368C" w:rsidRPr="00B63CD7">
        <w:rPr>
          <w:rFonts w:ascii="Arial" w:hAnsi="Arial" w:cs="Arial"/>
          <w:bCs/>
          <w:i/>
          <w:color w:val="000000"/>
          <w:sz w:val="18"/>
          <w:szCs w:val="18"/>
          <w:lang w:val="en-IE" w:eastAsia="it-IT"/>
        </w:rPr>
        <w:t>Leishmania infantum</w:t>
      </w:r>
      <w:r w:rsidR="0072368C" w:rsidRPr="00B63CD7">
        <w:rPr>
          <w:rFonts w:ascii="Arial" w:hAnsi="Arial" w:cs="Arial"/>
          <w:bCs/>
          <w:color w:val="000000"/>
          <w:sz w:val="18"/>
          <w:szCs w:val="18"/>
          <w:lang w:val="en-IE" w:eastAsia="it-IT"/>
        </w:rPr>
        <w:t xml:space="preserve"> by microsatellite analysis.</w:t>
      </w:r>
      <w:r w:rsidR="0072368C" w:rsidRPr="00B63CD7">
        <w:rPr>
          <w:rFonts w:ascii="Arial" w:hAnsi="Arial" w:cs="Arial"/>
          <w:color w:val="000000"/>
          <w:sz w:val="18"/>
          <w:szCs w:val="18"/>
          <w:lang w:val="en-IE" w:eastAsia="it-IT"/>
        </w:rPr>
        <w:t xml:space="preserve"> </w:t>
      </w:r>
      <w:r w:rsidR="0072368C" w:rsidRPr="009F673E">
        <w:rPr>
          <w:rFonts w:ascii="Arial" w:hAnsi="Arial" w:cs="Arial"/>
          <w:i/>
          <w:iCs/>
          <w:color w:val="000000"/>
          <w:sz w:val="18"/>
          <w:szCs w:val="18"/>
          <w:lang w:val="es-SV" w:eastAsia="it-IT"/>
        </w:rPr>
        <w:t xml:space="preserve">J. Clin. </w:t>
      </w:r>
      <w:proofErr w:type="spellStart"/>
      <w:r w:rsidR="0072368C" w:rsidRPr="009F673E">
        <w:rPr>
          <w:rFonts w:ascii="Arial" w:hAnsi="Arial" w:cs="Arial"/>
          <w:i/>
          <w:iCs/>
          <w:color w:val="000000"/>
          <w:sz w:val="18"/>
          <w:szCs w:val="18"/>
          <w:lang w:val="es-SV" w:eastAsia="it-IT"/>
        </w:rPr>
        <w:t>Microbiol</w:t>
      </w:r>
      <w:proofErr w:type="spellEnd"/>
      <w:r w:rsidR="0072368C" w:rsidRPr="009F673E">
        <w:rPr>
          <w:rFonts w:ascii="Arial" w:hAnsi="Arial" w:cs="Arial"/>
          <w:color w:val="000000"/>
          <w:sz w:val="18"/>
          <w:szCs w:val="18"/>
          <w:lang w:val="es-SV" w:eastAsia="it-IT"/>
        </w:rPr>
        <w:t xml:space="preserve">., </w:t>
      </w:r>
      <w:r w:rsidR="0072368C" w:rsidRPr="009F673E">
        <w:rPr>
          <w:rFonts w:ascii="Arial" w:hAnsi="Arial" w:cs="Arial"/>
          <w:b/>
          <w:color w:val="000000"/>
          <w:sz w:val="18"/>
          <w:szCs w:val="18"/>
          <w:lang w:val="es-SV" w:eastAsia="it-IT"/>
        </w:rPr>
        <w:t>40</w:t>
      </w:r>
      <w:r w:rsidR="0072368C" w:rsidRPr="009F673E">
        <w:rPr>
          <w:rFonts w:ascii="Arial" w:hAnsi="Arial" w:cs="Arial"/>
          <w:color w:val="000000"/>
          <w:sz w:val="18"/>
          <w:szCs w:val="18"/>
          <w:lang w:val="es-SV" w:eastAsia="it-IT"/>
        </w:rPr>
        <w:t>, 3391</w:t>
      </w:r>
      <w:r w:rsidR="0072368C" w:rsidRPr="009F673E">
        <w:rPr>
          <w:rFonts w:ascii="Arial" w:hAnsi="Arial" w:cs="Arial"/>
          <w:sz w:val="18"/>
          <w:szCs w:val="18"/>
          <w:lang w:val="es-SV"/>
        </w:rPr>
        <w:t>–</w:t>
      </w:r>
      <w:r w:rsidR="0072368C" w:rsidRPr="009F673E">
        <w:rPr>
          <w:rFonts w:ascii="Arial" w:hAnsi="Arial" w:cs="Arial"/>
          <w:color w:val="000000"/>
          <w:sz w:val="18"/>
          <w:szCs w:val="18"/>
          <w:lang w:val="es-SV" w:eastAsia="it-IT"/>
        </w:rPr>
        <w:t>3397.</w:t>
      </w:r>
    </w:p>
    <w:p w14:paraId="212D1794" w14:textId="3B6ED877" w:rsidR="00AD57F4" w:rsidRPr="009F673E" w:rsidRDefault="00AD57F4" w:rsidP="003036F9">
      <w:pPr>
        <w:tabs>
          <w:tab w:val="clear" w:pos="-720"/>
        </w:tabs>
        <w:spacing w:after="240" w:line="240" w:lineRule="auto"/>
        <w:rPr>
          <w:rFonts w:ascii="Arial" w:hAnsi="Arial" w:cs="Arial"/>
          <w:color w:val="000000"/>
          <w:sz w:val="18"/>
          <w:szCs w:val="18"/>
          <w:u w:val="double"/>
          <w:lang w:val="es-SV" w:eastAsia="it-IT"/>
        </w:rPr>
      </w:pPr>
      <w:r w:rsidRPr="009F673E">
        <w:rPr>
          <w:rFonts w:ascii="Arial" w:hAnsi="Arial" w:cs="Arial"/>
          <w:bCs/>
          <w:smallCaps/>
          <w:sz w:val="18"/>
          <w:szCs w:val="18"/>
          <w:u w:val="double"/>
          <w:lang w:val="es-SV" w:eastAsia="it-IT"/>
        </w:rPr>
        <w:t>Castelli G</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Galante A</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Lo Verde V</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xml:space="preserve">, </w:t>
      </w:r>
      <w:proofErr w:type="spellStart"/>
      <w:r w:rsidRPr="009F673E">
        <w:rPr>
          <w:rFonts w:ascii="Arial" w:hAnsi="Arial" w:cs="Arial"/>
          <w:bCs/>
          <w:smallCaps/>
          <w:sz w:val="18"/>
          <w:szCs w:val="18"/>
          <w:u w:val="double"/>
          <w:lang w:val="es-SV" w:eastAsia="it-IT"/>
        </w:rPr>
        <w:t>Migliazzo</w:t>
      </w:r>
      <w:proofErr w:type="spellEnd"/>
      <w:r w:rsidRPr="009F673E">
        <w:rPr>
          <w:rFonts w:ascii="Arial" w:hAnsi="Arial" w:cs="Arial"/>
          <w:bCs/>
          <w:smallCaps/>
          <w:sz w:val="18"/>
          <w:szCs w:val="18"/>
          <w:u w:val="double"/>
          <w:lang w:val="es-SV" w:eastAsia="it-IT"/>
        </w:rPr>
        <w:t xml:space="preserve"> A</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Reale S</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Lupo T</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Piazza M</w:t>
      </w:r>
      <w:r w:rsidR="00017C2C" w:rsidRPr="009F673E">
        <w:rPr>
          <w:rFonts w:ascii="Arial" w:hAnsi="Arial" w:cs="Arial"/>
          <w:bCs/>
          <w:smallCaps/>
          <w:sz w:val="18"/>
          <w:szCs w:val="18"/>
          <w:u w:val="double"/>
          <w:lang w:val="es-SV" w:eastAsia="it-IT"/>
        </w:rPr>
        <w:t>.</w:t>
      </w:r>
      <w:r w:rsidRPr="009F673E">
        <w:rPr>
          <w:rFonts w:ascii="Arial" w:hAnsi="Arial" w:cs="Arial"/>
          <w:bCs/>
          <w:smallCaps/>
          <w:sz w:val="18"/>
          <w:szCs w:val="18"/>
          <w:u w:val="double"/>
          <w:lang w:val="es-SV" w:eastAsia="it-IT"/>
        </w:rPr>
        <w:t xml:space="preserve">, </w:t>
      </w:r>
      <w:proofErr w:type="spellStart"/>
      <w:r w:rsidRPr="009F673E">
        <w:rPr>
          <w:rFonts w:ascii="Arial" w:hAnsi="Arial" w:cs="Arial"/>
          <w:bCs/>
          <w:smallCaps/>
          <w:sz w:val="18"/>
          <w:szCs w:val="18"/>
          <w:u w:val="double"/>
          <w:lang w:val="es-SV" w:eastAsia="it-IT"/>
        </w:rPr>
        <w:t>Vitale</w:t>
      </w:r>
      <w:proofErr w:type="spellEnd"/>
      <w:r w:rsidRPr="009F673E">
        <w:rPr>
          <w:rFonts w:ascii="Arial" w:hAnsi="Arial" w:cs="Arial"/>
          <w:bCs/>
          <w:smallCaps/>
          <w:sz w:val="18"/>
          <w:szCs w:val="18"/>
          <w:u w:val="double"/>
          <w:lang w:val="es-SV" w:eastAsia="it-IT"/>
        </w:rPr>
        <w:t xml:space="preserve"> F</w:t>
      </w:r>
      <w:r w:rsidR="00017C2C" w:rsidRPr="009F673E">
        <w:rPr>
          <w:rFonts w:ascii="Arial" w:hAnsi="Arial" w:cs="Arial"/>
          <w:bCs/>
          <w:smallCaps/>
          <w:sz w:val="18"/>
          <w:szCs w:val="18"/>
          <w:u w:val="double"/>
          <w:lang w:val="es-SV" w:eastAsia="it-IT"/>
        </w:rPr>
        <w:t>.</w:t>
      </w:r>
      <w:r w:rsidR="00F077C7" w:rsidRPr="009F673E">
        <w:rPr>
          <w:rFonts w:ascii="Arial" w:hAnsi="Arial" w:cs="Arial"/>
          <w:bCs/>
          <w:smallCaps/>
          <w:sz w:val="18"/>
          <w:szCs w:val="18"/>
          <w:u w:val="double"/>
          <w:lang w:val="es-SV" w:eastAsia="it-IT"/>
        </w:rPr>
        <w:t xml:space="preserve"> &amp;</w:t>
      </w:r>
      <w:r w:rsidRPr="009F673E">
        <w:rPr>
          <w:rFonts w:ascii="Arial" w:hAnsi="Arial" w:cs="Arial"/>
          <w:bCs/>
          <w:smallCaps/>
          <w:sz w:val="18"/>
          <w:szCs w:val="18"/>
          <w:u w:val="double"/>
          <w:lang w:val="es-SV" w:eastAsia="it-IT"/>
        </w:rPr>
        <w:t xml:space="preserve"> Bruno F.</w:t>
      </w:r>
      <w:r w:rsidRPr="009F673E">
        <w:rPr>
          <w:rFonts w:ascii="Arial" w:hAnsi="Arial" w:cs="Arial"/>
          <w:color w:val="000000"/>
          <w:sz w:val="18"/>
          <w:szCs w:val="18"/>
          <w:u w:val="double"/>
          <w:lang w:val="es-SV" w:eastAsia="it-IT"/>
        </w:rPr>
        <w:t xml:space="preserve"> </w:t>
      </w:r>
      <w:r w:rsidR="00017C2C" w:rsidRPr="009F673E">
        <w:rPr>
          <w:rFonts w:ascii="Arial" w:hAnsi="Arial" w:cs="Arial"/>
          <w:color w:val="000000"/>
          <w:sz w:val="18"/>
          <w:szCs w:val="18"/>
          <w:u w:val="double"/>
          <w:lang w:val="es-SV" w:eastAsia="it-IT"/>
        </w:rPr>
        <w:t xml:space="preserve">(2014). </w:t>
      </w:r>
      <w:r w:rsidRPr="00B63CD7">
        <w:rPr>
          <w:rFonts w:ascii="Arial" w:hAnsi="Arial" w:cs="Arial"/>
          <w:color w:val="000000"/>
          <w:sz w:val="18"/>
          <w:szCs w:val="18"/>
          <w:u w:val="double"/>
          <w:lang w:val="en-IE" w:eastAsia="it-IT"/>
        </w:rPr>
        <w:t xml:space="preserve">Evaluation of two modified culture media for </w:t>
      </w:r>
      <w:r w:rsidRPr="00AE00AD">
        <w:rPr>
          <w:rFonts w:ascii="Arial" w:hAnsi="Arial" w:cs="Arial"/>
          <w:i/>
          <w:color w:val="000000"/>
          <w:sz w:val="18"/>
          <w:szCs w:val="18"/>
          <w:u w:val="double"/>
          <w:lang w:val="en-IE" w:eastAsia="it-IT"/>
        </w:rPr>
        <w:t>Leishmania infantum</w:t>
      </w:r>
      <w:r w:rsidRPr="00B63CD7">
        <w:rPr>
          <w:rFonts w:ascii="Arial" w:hAnsi="Arial" w:cs="Arial"/>
          <w:color w:val="000000"/>
          <w:sz w:val="18"/>
          <w:szCs w:val="18"/>
          <w:u w:val="double"/>
          <w:lang w:val="en-IE" w:eastAsia="it-IT"/>
        </w:rPr>
        <w:t xml:space="preserve"> cultivation versus different culture media. </w:t>
      </w:r>
      <w:r w:rsidRPr="009F673E">
        <w:rPr>
          <w:rFonts w:ascii="Arial" w:hAnsi="Arial" w:cs="Arial"/>
          <w:i/>
          <w:color w:val="000000"/>
          <w:sz w:val="18"/>
          <w:szCs w:val="18"/>
          <w:u w:val="double"/>
          <w:lang w:val="es-SV" w:eastAsia="it-IT"/>
        </w:rPr>
        <w:t>J</w:t>
      </w:r>
      <w:r w:rsidR="00F077C7" w:rsidRPr="009F673E">
        <w:rPr>
          <w:rFonts w:ascii="Arial" w:hAnsi="Arial" w:cs="Arial"/>
          <w:i/>
          <w:color w:val="000000"/>
          <w:sz w:val="18"/>
          <w:szCs w:val="18"/>
          <w:u w:val="double"/>
          <w:lang w:val="es-SV" w:eastAsia="it-IT"/>
        </w:rPr>
        <w:t>.</w:t>
      </w:r>
      <w:r w:rsidRPr="009F673E">
        <w:rPr>
          <w:rFonts w:ascii="Arial" w:hAnsi="Arial" w:cs="Arial"/>
          <w:i/>
          <w:color w:val="000000"/>
          <w:sz w:val="18"/>
          <w:szCs w:val="18"/>
          <w:u w:val="double"/>
          <w:lang w:val="es-SV" w:eastAsia="it-IT"/>
        </w:rPr>
        <w:t xml:space="preserve"> </w:t>
      </w:r>
      <w:proofErr w:type="spellStart"/>
      <w:r w:rsidRPr="009F673E">
        <w:rPr>
          <w:rFonts w:ascii="Arial" w:hAnsi="Arial" w:cs="Arial"/>
          <w:i/>
          <w:color w:val="000000"/>
          <w:sz w:val="18"/>
          <w:szCs w:val="18"/>
          <w:u w:val="double"/>
          <w:lang w:val="es-SV" w:eastAsia="it-IT"/>
        </w:rPr>
        <w:t>Parasitol</w:t>
      </w:r>
      <w:proofErr w:type="spellEnd"/>
      <w:r w:rsidRPr="009F673E">
        <w:rPr>
          <w:rFonts w:ascii="Arial" w:hAnsi="Arial" w:cs="Arial"/>
          <w:color w:val="000000"/>
          <w:sz w:val="18"/>
          <w:szCs w:val="18"/>
          <w:u w:val="double"/>
          <w:lang w:val="es-SV" w:eastAsia="it-IT"/>
        </w:rPr>
        <w:t>.</w:t>
      </w:r>
      <w:r w:rsidR="00F077C7" w:rsidRPr="009F673E">
        <w:rPr>
          <w:rFonts w:ascii="Arial" w:hAnsi="Arial" w:cs="Arial"/>
          <w:color w:val="000000"/>
          <w:sz w:val="18"/>
          <w:szCs w:val="18"/>
          <w:u w:val="double"/>
          <w:lang w:val="es-SV" w:eastAsia="it-IT"/>
        </w:rPr>
        <w:t>,</w:t>
      </w:r>
      <w:r w:rsidRPr="009F673E">
        <w:rPr>
          <w:rFonts w:ascii="Arial" w:hAnsi="Arial" w:cs="Arial"/>
          <w:color w:val="000000"/>
          <w:sz w:val="18"/>
          <w:szCs w:val="18"/>
          <w:u w:val="double"/>
          <w:lang w:val="es-SV" w:eastAsia="it-IT"/>
        </w:rPr>
        <w:t xml:space="preserve"> </w:t>
      </w:r>
      <w:r w:rsidRPr="009F673E">
        <w:rPr>
          <w:rFonts w:ascii="Arial" w:hAnsi="Arial" w:cs="Arial"/>
          <w:b/>
          <w:color w:val="000000"/>
          <w:sz w:val="18"/>
          <w:szCs w:val="18"/>
          <w:u w:val="double"/>
          <w:lang w:val="es-SV" w:eastAsia="it-IT"/>
        </w:rPr>
        <w:t>100</w:t>
      </w:r>
      <w:r w:rsidR="00017C2C" w:rsidRPr="009F673E">
        <w:rPr>
          <w:rFonts w:ascii="Arial" w:hAnsi="Arial" w:cs="Arial"/>
          <w:color w:val="000000"/>
          <w:sz w:val="18"/>
          <w:szCs w:val="18"/>
          <w:u w:val="double"/>
          <w:lang w:val="es-SV" w:eastAsia="it-IT"/>
        </w:rPr>
        <w:t xml:space="preserve">, </w:t>
      </w:r>
      <w:r w:rsidRPr="009F673E">
        <w:rPr>
          <w:rFonts w:ascii="Arial" w:hAnsi="Arial" w:cs="Arial"/>
          <w:color w:val="000000"/>
          <w:sz w:val="18"/>
          <w:szCs w:val="18"/>
          <w:u w:val="double"/>
          <w:lang w:val="es-SV" w:eastAsia="it-IT"/>
        </w:rPr>
        <w:t>228</w:t>
      </w:r>
      <w:r w:rsidR="00F077C7" w:rsidRPr="009F673E">
        <w:rPr>
          <w:rFonts w:ascii="Arial" w:hAnsi="Arial" w:cs="Arial"/>
          <w:color w:val="000000"/>
          <w:sz w:val="18"/>
          <w:szCs w:val="18"/>
          <w:u w:val="double"/>
          <w:lang w:val="es-SV" w:eastAsia="it-IT"/>
        </w:rPr>
        <w:t>–</w:t>
      </w:r>
      <w:r w:rsidR="00017C2C" w:rsidRPr="009F673E">
        <w:rPr>
          <w:rFonts w:ascii="Arial" w:hAnsi="Arial" w:cs="Arial"/>
          <w:color w:val="000000"/>
          <w:sz w:val="18"/>
          <w:szCs w:val="18"/>
          <w:u w:val="double"/>
          <w:lang w:val="es-SV" w:eastAsia="it-IT"/>
        </w:rPr>
        <w:t>2</w:t>
      </w:r>
      <w:r w:rsidRPr="009F673E">
        <w:rPr>
          <w:rFonts w:ascii="Arial" w:hAnsi="Arial" w:cs="Arial"/>
          <w:color w:val="000000"/>
          <w:sz w:val="18"/>
          <w:szCs w:val="18"/>
          <w:u w:val="double"/>
          <w:lang w:val="es-SV" w:eastAsia="it-IT"/>
        </w:rPr>
        <w:t>30.</w:t>
      </w:r>
    </w:p>
    <w:p w14:paraId="2B5E0179" w14:textId="7EDF2E9B" w:rsidR="0072368C" w:rsidRPr="008F2147" w:rsidRDefault="0072368C" w:rsidP="003036F9">
      <w:pPr>
        <w:tabs>
          <w:tab w:val="clear" w:pos="-720"/>
        </w:tabs>
        <w:spacing w:after="240" w:line="240" w:lineRule="auto"/>
        <w:rPr>
          <w:rFonts w:ascii="Arial" w:hAnsi="Arial" w:cs="Arial"/>
          <w:sz w:val="18"/>
          <w:szCs w:val="18"/>
          <w:lang w:val="en-IE" w:eastAsia="it-IT"/>
        </w:rPr>
      </w:pPr>
      <w:r w:rsidRPr="009F673E">
        <w:rPr>
          <w:rFonts w:ascii="Arial" w:hAnsi="Arial" w:cs="Arial"/>
          <w:bCs/>
          <w:sz w:val="18"/>
          <w:szCs w:val="18"/>
          <w:lang w:val="es-SV" w:eastAsia="it-IT"/>
        </w:rPr>
        <w:t>C</w:t>
      </w:r>
      <w:r w:rsidRPr="009F673E">
        <w:rPr>
          <w:rFonts w:ascii="Arial" w:hAnsi="Arial" w:cs="Arial"/>
          <w:bCs/>
          <w:smallCaps/>
          <w:sz w:val="18"/>
          <w:szCs w:val="18"/>
          <w:lang w:val="es-SV" w:eastAsia="it-IT"/>
        </w:rPr>
        <w:t>ardoso</w:t>
      </w:r>
      <w:r w:rsidRPr="009F673E">
        <w:rPr>
          <w:rFonts w:ascii="Arial" w:hAnsi="Arial" w:cs="Arial"/>
          <w:bCs/>
          <w:sz w:val="18"/>
          <w:szCs w:val="18"/>
          <w:lang w:val="es-SV" w:eastAsia="it-IT"/>
        </w:rPr>
        <w:t xml:space="preserve"> L</w:t>
      </w:r>
      <w:r w:rsidRPr="009F673E">
        <w:rPr>
          <w:rFonts w:ascii="Arial" w:hAnsi="Arial" w:cs="Arial"/>
          <w:sz w:val="18"/>
          <w:szCs w:val="18"/>
          <w:lang w:val="es-SV" w:eastAsia="it-IT"/>
        </w:rPr>
        <w:t xml:space="preserve">., </w:t>
      </w:r>
      <w:proofErr w:type="spellStart"/>
      <w:r w:rsidRPr="009F673E">
        <w:rPr>
          <w:rFonts w:ascii="Arial" w:hAnsi="Arial" w:cs="Arial"/>
          <w:bCs/>
          <w:sz w:val="18"/>
          <w:szCs w:val="18"/>
          <w:lang w:val="es-SV" w:eastAsia="it-IT"/>
        </w:rPr>
        <w:t>S</w:t>
      </w:r>
      <w:r w:rsidRPr="009F673E">
        <w:rPr>
          <w:rFonts w:ascii="Arial" w:hAnsi="Arial" w:cs="Arial"/>
          <w:bCs/>
          <w:smallCaps/>
          <w:sz w:val="18"/>
          <w:szCs w:val="18"/>
          <w:lang w:val="es-SV" w:eastAsia="it-IT"/>
        </w:rPr>
        <w:t>challig</w:t>
      </w:r>
      <w:proofErr w:type="spellEnd"/>
      <w:r w:rsidRPr="009F673E">
        <w:rPr>
          <w:rFonts w:ascii="Arial" w:hAnsi="Arial" w:cs="Arial"/>
          <w:bCs/>
          <w:sz w:val="18"/>
          <w:szCs w:val="18"/>
          <w:lang w:val="es-SV" w:eastAsia="it-IT"/>
        </w:rPr>
        <w:t xml:space="preserve"> H.D</w:t>
      </w:r>
      <w:r w:rsidRPr="009F673E">
        <w:rPr>
          <w:rFonts w:ascii="Arial" w:hAnsi="Arial" w:cs="Arial"/>
          <w:sz w:val="18"/>
          <w:szCs w:val="18"/>
          <w:lang w:val="es-SV" w:eastAsia="it-IT"/>
        </w:rPr>
        <w:t xml:space="preserve">., </w:t>
      </w:r>
      <w:r w:rsidRPr="009F673E">
        <w:rPr>
          <w:rFonts w:ascii="Arial" w:hAnsi="Arial" w:cs="Arial"/>
          <w:bCs/>
          <w:sz w:val="18"/>
          <w:szCs w:val="18"/>
          <w:lang w:val="es-SV" w:eastAsia="it-IT"/>
        </w:rPr>
        <w:t>N</w:t>
      </w:r>
      <w:r w:rsidRPr="009F673E">
        <w:rPr>
          <w:rFonts w:ascii="Arial" w:hAnsi="Arial" w:cs="Arial"/>
          <w:bCs/>
          <w:smallCaps/>
          <w:sz w:val="18"/>
          <w:szCs w:val="18"/>
          <w:lang w:val="es-SV" w:eastAsia="it-IT"/>
        </w:rPr>
        <w:t>eto</w:t>
      </w:r>
      <w:r w:rsidRPr="009F673E">
        <w:rPr>
          <w:rFonts w:ascii="Arial" w:hAnsi="Arial" w:cs="Arial"/>
          <w:bCs/>
          <w:sz w:val="18"/>
          <w:szCs w:val="18"/>
          <w:lang w:val="es-SV" w:eastAsia="it-IT"/>
        </w:rPr>
        <w:t xml:space="preserve"> F</w:t>
      </w:r>
      <w:r w:rsidRPr="009F673E">
        <w:rPr>
          <w:rFonts w:ascii="Arial" w:hAnsi="Arial" w:cs="Arial"/>
          <w:sz w:val="18"/>
          <w:szCs w:val="18"/>
          <w:lang w:val="es-SV" w:eastAsia="it-IT"/>
        </w:rPr>
        <w:t xml:space="preserve">., </w:t>
      </w:r>
      <w:proofErr w:type="spellStart"/>
      <w:r w:rsidRPr="009F673E">
        <w:rPr>
          <w:rFonts w:ascii="Arial" w:hAnsi="Arial" w:cs="Arial"/>
          <w:bCs/>
          <w:sz w:val="18"/>
          <w:szCs w:val="18"/>
          <w:lang w:val="es-SV" w:eastAsia="it-IT"/>
        </w:rPr>
        <w:t>K</w:t>
      </w:r>
      <w:r w:rsidRPr="009F673E">
        <w:rPr>
          <w:rFonts w:ascii="Arial" w:hAnsi="Arial" w:cs="Arial"/>
          <w:bCs/>
          <w:smallCaps/>
          <w:sz w:val="18"/>
          <w:szCs w:val="18"/>
          <w:lang w:val="es-SV" w:eastAsia="it-IT"/>
        </w:rPr>
        <w:t>roon</w:t>
      </w:r>
      <w:proofErr w:type="spellEnd"/>
      <w:r w:rsidRPr="009F673E">
        <w:rPr>
          <w:rFonts w:ascii="Arial" w:hAnsi="Arial" w:cs="Arial"/>
          <w:bCs/>
          <w:sz w:val="18"/>
          <w:szCs w:val="18"/>
          <w:lang w:val="es-SV" w:eastAsia="it-IT"/>
        </w:rPr>
        <w:t xml:space="preserve"> N</w:t>
      </w:r>
      <w:r w:rsidRPr="009F673E">
        <w:rPr>
          <w:rFonts w:ascii="Arial" w:hAnsi="Arial" w:cs="Arial"/>
          <w:sz w:val="18"/>
          <w:szCs w:val="18"/>
          <w:lang w:val="es-SV" w:eastAsia="it-IT"/>
        </w:rPr>
        <w:t xml:space="preserve">. &amp; </w:t>
      </w:r>
      <w:r w:rsidRPr="009F673E">
        <w:rPr>
          <w:rFonts w:ascii="Arial" w:hAnsi="Arial" w:cs="Arial"/>
          <w:bCs/>
          <w:sz w:val="18"/>
          <w:szCs w:val="18"/>
          <w:lang w:val="es-SV" w:eastAsia="it-IT"/>
        </w:rPr>
        <w:t>R</w:t>
      </w:r>
      <w:r w:rsidRPr="009F673E">
        <w:rPr>
          <w:rFonts w:ascii="Arial" w:hAnsi="Arial" w:cs="Arial"/>
          <w:bCs/>
          <w:smallCaps/>
          <w:sz w:val="18"/>
          <w:szCs w:val="18"/>
          <w:lang w:val="es-SV" w:eastAsia="it-IT"/>
        </w:rPr>
        <w:t>odrigues</w:t>
      </w:r>
      <w:r w:rsidRPr="009F673E">
        <w:rPr>
          <w:rFonts w:ascii="Arial" w:hAnsi="Arial" w:cs="Arial"/>
          <w:bCs/>
          <w:sz w:val="18"/>
          <w:szCs w:val="18"/>
          <w:lang w:val="es-SV" w:eastAsia="it-IT"/>
        </w:rPr>
        <w:t xml:space="preserve"> M</w:t>
      </w:r>
      <w:r w:rsidRPr="009F673E">
        <w:rPr>
          <w:rFonts w:ascii="Arial" w:hAnsi="Arial" w:cs="Arial"/>
          <w:sz w:val="18"/>
          <w:szCs w:val="18"/>
          <w:lang w:val="es-SV" w:eastAsia="it-IT"/>
        </w:rPr>
        <w:t>.</w:t>
      </w:r>
      <w:r w:rsidRPr="009F673E">
        <w:rPr>
          <w:rFonts w:ascii="Arial" w:hAnsi="Arial" w:cs="Arial"/>
          <w:bCs/>
          <w:sz w:val="18"/>
          <w:szCs w:val="18"/>
          <w:lang w:val="es-SV" w:eastAsia="it-IT"/>
        </w:rPr>
        <w:t xml:space="preserve"> (</w:t>
      </w:r>
      <w:r w:rsidRPr="009F673E">
        <w:rPr>
          <w:rFonts w:ascii="Arial" w:hAnsi="Arial" w:cs="Arial"/>
          <w:sz w:val="18"/>
          <w:szCs w:val="18"/>
          <w:lang w:val="es-SV" w:eastAsia="it-IT"/>
        </w:rPr>
        <w:t xml:space="preserve">2004). </w:t>
      </w:r>
      <w:r w:rsidRPr="00B63CD7">
        <w:rPr>
          <w:rFonts w:ascii="Arial" w:hAnsi="Arial" w:cs="Arial"/>
          <w:bCs/>
          <w:sz w:val="18"/>
          <w:szCs w:val="18"/>
          <w:lang w:val="en-IE" w:eastAsia="it-IT"/>
        </w:rPr>
        <w:t xml:space="preserve">Serological survey of </w:t>
      </w:r>
      <w:r w:rsidRPr="00B63CD7">
        <w:rPr>
          <w:rFonts w:ascii="Arial" w:hAnsi="Arial" w:cs="Arial"/>
          <w:bCs/>
          <w:i/>
          <w:sz w:val="18"/>
          <w:szCs w:val="18"/>
          <w:lang w:val="en-IE" w:eastAsia="it-IT"/>
        </w:rPr>
        <w:t>Leishmania</w:t>
      </w:r>
      <w:r w:rsidRPr="00B63CD7">
        <w:rPr>
          <w:rFonts w:ascii="Arial" w:hAnsi="Arial" w:cs="Arial"/>
          <w:bCs/>
          <w:sz w:val="18"/>
          <w:szCs w:val="18"/>
          <w:lang w:val="en-IE" w:eastAsia="it-IT"/>
        </w:rPr>
        <w:t xml:space="preserve"> infection in dogs from the municipality of Peso da </w:t>
      </w:r>
      <w:proofErr w:type="spellStart"/>
      <w:r w:rsidRPr="00B63CD7">
        <w:rPr>
          <w:rFonts w:ascii="Arial" w:hAnsi="Arial" w:cs="Arial"/>
          <w:bCs/>
          <w:sz w:val="18"/>
          <w:szCs w:val="18"/>
          <w:lang w:val="en-IE" w:eastAsia="it-IT"/>
        </w:rPr>
        <w:t>Regua</w:t>
      </w:r>
      <w:proofErr w:type="spellEnd"/>
      <w:r w:rsidRPr="00B63CD7">
        <w:rPr>
          <w:rFonts w:ascii="Arial" w:hAnsi="Arial" w:cs="Arial"/>
          <w:bCs/>
          <w:sz w:val="18"/>
          <w:szCs w:val="18"/>
          <w:lang w:val="en-IE" w:eastAsia="it-IT"/>
        </w:rPr>
        <w:t xml:space="preserve"> (Alto Douro, Portugal) using the direct agglutination test (DAT) and fast agglutination screening test (FAST).</w:t>
      </w:r>
      <w:r w:rsidRPr="00B63CD7">
        <w:rPr>
          <w:rFonts w:ascii="Arial" w:hAnsi="Arial" w:cs="Arial"/>
          <w:sz w:val="18"/>
          <w:szCs w:val="18"/>
          <w:lang w:val="en-IE" w:eastAsia="it-IT"/>
        </w:rPr>
        <w:t xml:space="preserve"> </w:t>
      </w:r>
      <w:r w:rsidRPr="008F2147">
        <w:rPr>
          <w:rFonts w:ascii="Arial" w:hAnsi="Arial" w:cs="Arial"/>
          <w:i/>
          <w:sz w:val="18"/>
          <w:szCs w:val="18"/>
          <w:lang w:val="en-IE" w:eastAsia="it-IT"/>
        </w:rPr>
        <w:t>Acta Trop.</w:t>
      </w:r>
      <w:r w:rsidRPr="008F2147">
        <w:rPr>
          <w:rFonts w:ascii="Arial" w:hAnsi="Arial" w:cs="Arial"/>
          <w:sz w:val="18"/>
          <w:szCs w:val="18"/>
          <w:lang w:val="en-IE" w:eastAsia="it-IT"/>
        </w:rPr>
        <w:t xml:space="preserve">, </w:t>
      </w:r>
      <w:r w:rsidRPr="008F2147">
        <w:rPr>
          <w:rFonts w:ascii="Arial" w:hAnsi="Arial" w:cs="Arial"/>
          <w:b/>
          <w:sz w:val="18"/>
          <w:szCs w:val="18"/>
          <w:lang w:val="en-IE" w:eastAsia="it-IT"/>
        </w:rPr>
        <w:t>91</w:t>
      </w:r>
      <w:r w:rsidRPr="008F2147">
        <w:rPr>
          <w:rFonts w:ascii="Arial" w:hAnsi="Arial" w:cs="Arial"/>
          <w:sz w:val="18"/>
          <w:szCs w:val="18"/>
          <w:lang w:val="en-IE" w:eastAsia="it-IT"/>
        </w:rPr>
        <w:t>, 95</w:t>
      </w:r>
      <w:r w:rsidRPr="008F2147">
        <w:rPr>
          <w:rFonts w:ascii="Arial" w:hAnsi="Arial" w:cs="Arial"/>
          <w:sz w:val="18"/>
          <w:szCs w:val="18"/>
          <w:lang w:val="en-IE"/>
        </w:rPr>
        <w:t>–</w:t>
      </w:r>
      <w:r w:rsidRPr="008F2147">
        <w:rPr>
          <w:rFonts w:ascii="Arial" w:hAnsi="Arial" w:cs="Arial"/>
          <w:sz w:val="18"/>
          <w:szCs w:val="18"/>
          <w:lang w:val="en-IE" w:eastAsia="it-IT"/>
        </w:rPr>
        <w:t>100.</w:t>
      </w:r>
    </w:p>
    <w:p w14:paraId="506B3A4D" w14:textId="77777777" w:rsidR="0072368C" w:rsidRPr="00B63CD7" w:rsidRDefault="0066024F" w:rsidP="003E3022">
      <w:pPr>
        <w:tabs>
          <w:tab w:val="clear" w:pos="-720"/>
        </w:tabs>
        <w:spacing w:after="240" w:line="240" w:lineRule="auto"/>
        <w:rPr>
          <w:rFonts w:ascii="Arial" w:hAnsi="Arial"/>
          <w:sz w:val="18"/>
          <w:lang w:val="en-IE"/>
        </w:rPr>
      </w:pPr>
      <w:hyperlink r:id="rId36" w:tooltip="Click to search for citations by this author." w:history="1">
        <w:r w:rsidR="0072368C" w:rsidRPr="008F2147">
          <w:rPr>
            <w:rFonts w:ascii="Arial" w:hAnsi="Arial" w:cs="Arial"/>
            <w:bCs/>
            <w:sz w:val="18"/>
            <w:szCs w:val="18"/>
            <w:lang w:val="en-IE" w:eastAsia="it-IT"/>
          </w:rPr>
          <w:t>C</w:t>
        </w:r>
        <w:r w:rsidR="0072368C" w:rsidRPr="008F2147">
          <w:rPr>
            <w:rFonts w:ascii="Arial" w:hAnsi="Arial" w:cs="Arial"/>
            <w:bCs/>
            <w:smallCaps/>
            <w:sz w:val="18"/>
            <w:szCs w:val="18"/>
            <w:lang w:val="en-IE" w:eastAsia="it-IT"/>
          </w:rPr>
          <w:t>arvalho</w:t>
        </w:r>
        <w:r w:rsidR="0072368C" w:rsidRPr="008F2147">
          <w:rPr>
            <w:rFonts w:ascii="Arial" w:hAnsi="Arial" w:cs="Arial"/>
            <w:bCs/>
            <w:sz w:val="18"/>
            <w:szCs w:val="18"/>
            <w:lang w:val="en-IE" w:eastAsia="it-IT"/>
          </w:rPr>
          <w:t xml:space="preserve"> S.F</w:t>
        </w:r>
      </w:hyperlink>
      <w:r w:rsidR="0072368C" w:rsidRPr="008F2147">
        <w:rPr>
          <w:rFonts w:ascii="Arial" w:hAnsi="Arial" w:cs="Arial"/>
          <w:sz w:val="18"/>
          <w:szCs w:val="18"/>
          <w:lang w:val="en-IE" w:eastAsia="it-IT"/>
        </w:rPr>
        <w:t xml:space="preserve">., </w:t>
      </w:r>
      <w:hyperlink r:id="rId37" w:tooltip="Click to search for citations by this author." w:history="1">
        <w:proofErr w:type="spellStart"/>
        <w:r w:rsidR="0072368C" w:rsidRPr="008F2147">
          <w:rPr>
            <w:rFonts w:ascii="Arial" w:hAnsi="Arial" w:cs="Arial"/>
            <w:bCs/>
            <w:sz w:val="18"/>
            <w:szCs w:val="18"/>
            <w:lang w:val="en-IE" w:eastAsia="it-IT"/>
          </w:rPr>
          <w:t>L</w:t>
        </w:r>
        <w:r w:rsidR="0072368C" w:rsidRPr="008F2147">
          <w:rPr>
            <w:rFonts w:ascii="Arial" w:hAnsi="Arial" w:cs="Arial"/>
            <w:bCs/>
            <w:smallCaps/>
            <w:sz w:val="18"/>
            <w:szCs w:val="18"/>
            <w:lang w:val="en-IE" w:eastAsia="it-IT"/>
          </w:rPr>
          <w:t>emos</w:t>
        </w:r>
        <w:proofErr w:type="spellEnd"/>
        <w:r w:rsidR="0072368C" w:rsidRPr="008F2147">
          <w:rPr>
            <w:rFonts w:ascii="Arial" w:hAnsi="Arial" w:cs="Arial"/>
            <w:bCs/>
            <w:sz w:val="18"/>
            <w:szCs w:val="18"/>
            <w:lang w:val="en-IE" w:eastAsia="it-IT"/>
          </w:rPr>
          <w:t xml:space="preserve"> E.M</w:t>
        </w:r>
      </w:hyperlink>
      <w:r w:rsidR="0072368C" w:rsidRPr="008F2147">
        <w:rPr>
          <w:rFonts w:ascii="Arial" w:hAnsi="Arial" w:cs="Arial"/>
          <w:sz w:val="18"/>
          <w:szCs w:val="18"/>
          <w:lang w:val="en-IE" w:eastAsia="it-IT"/>
        </w:rPr>
        <w:t xml:space="preserve">., </w:t>
      </w:r>
      <w:hyperlink r:id="rId38" w:tooltip="Click to search for citations by this author." w:history="1">
        <w:r w:rsidR="0072368C" w:rsidRPr="008F2147">
          <w:rPr>
            <w:rFonts w:ascii="Arial" w:hAnsi="Arial" w:cs="Arial"/>
            <w:bCs/>
            <w:sz w:val="18"/>
            <w:szCs w:val="18"/>
            <w:lang w:val="en-IE" w:eastAsia="it-IT"/>
          </w:rPr>
          <w:t>C</w:t>
        </w:r>
        <w:r w:rsidR="0072368C" w:rsidRPr="008F2147">
          <w:rPr>
            <w:rFonts w:ascii="Arial" w:hAnsi="Arial" w:cs="Arial"/>
            <w:bCs/>
            <w:smallCaps/>
            <w:sz w:val="18"/>
            <w:szCs w:val="18"/>
            <w:lang w:val="en-IE" w:eastAsia="it-IT"/>
          </w:rPr>
          <w:t>orey</w:t>
        </w:r>
        <w:r w:rsidR="0072368C" w:rsidRPr="008F2147">
          <w:rPr>
            <w:rFonts w:ascii="Arial" w:hAnsi="Arial" w:cs="Arial"/>
            <w:bCs/>
            <w:sz w:val="18"/>
            <w:szCs w:val="18"/>
            <w:lang w:val="en-IE" w:eastAsia="it-IT"/>
          </w:rPr>
          <w:t xml:space="preserve"> R</w:t>
        </w:r>
      </w:hyperlink>
      <w:r w:rsidR="0072368C" w:rsidRPr="008F2147">
        <w:rPr>
          <w:rFonts w:ascii="Arial" w:hAnsi="Arial" w:cs="Arial"/>
          <w:sz w:val="18"/>
          <w:szCs w:val="18"/>
          <w:lang w:val="en-IE" w:eastAsia="it-IT"/>
        </w:rPr>
        <w:t xml:space="preserve">. </w:t>
      </w:r>
      <w:r w:rsidR="0072368C" w:rsidRPr="00B63CD7">
        <w:rPr>
          <w:rFonts w:ascii="Arial" w:hAnsi="Arial" w:cs="Arial"/>
          <w:sz w:val="18"/>
          <w:szCs w:val="18"/>
          <w:lang w:val="en-IE" w:eastAsia="it-IT"/>
        </w:rPr>
        <w:t xml:space="preserve">&amp; </w:t>
      </w:r>
      <w:hyperlink r:id="rId39" w:tooltip="Click to search for citations by this author." w:history="1">
        <w:proofErr w:type="spellStart"/>
        <w:r w:rsidR="0072368C" w:rsidRPr="00B63CD7">
          <w:rPr>
            <w:rFonts w:ascii="Arial" w:hAnsi="Arial" w:cs="Arial"/>
            <w:bCs/>
            <w:sz w:val="18"/>
            <w:szCs w:val="18"/>
            <w:lang w:val="en-IE" w:eastAsia="it-IT"/>
          </w:rPr>
          <w:t>D</w:t>
        </w:r>
        <w:r w:rsidR="0072368C" w:rsidRPr="00B63CD7">
          <w:rPr>
            <w:rFonts w:ascii="Arial" w:hAnsi="Arial" w:cs="Arial"/>
            <w:bCs/>
            <w:smallCaps/>
            <w:sz w:val="18"/>
            <w:szCs w:val="18"/>
            <w:lang w:val="en-IE" w:eastAsia="it-IT"/>
          </w:rPr>
          <w:t>ietze</w:t>
        </w:r>
        <w:proofErr w:type="spellEnd"/>
        <w:r w:rsidR="0072368C" w:rsidRPr="00B63CD7">
          <w:rPr>
            <w:rFonts w:ascii="Arial" w:hAnsi="Arial" w:cs="Arial"/>
            <w:bCs/>
            <w:sz w:val="18"/>
            <w:szCs w:val="18"/>
            <w:lang w:val="en-IE" w:eastAsia="it-IT"/>
          </w:rPr>
          <w:t xml:space="preserve"> R</w:t>
        </w:r>
      </w:hyperlink>
      <w:r w:rsidR="0072368C" w:rsidRPr="00B63CD7">
        <w:rPr>
          <w:rFonts w:ascii="Arial" w:hAnsi="Arial" w:cs="Arial"/>
          <w:sz w:val="18"/>
          <w:szCs w:val="18"/>
          <w:lang w:val="en-IE" w:eastAsia="it-IT"/>
        </w:rPr>
        <w:t xml:space="preserve">. (2003). </w:t>
      </w:r>
      <w:r w:rsidR="0072368C" w:rsidRPr="00B63CD7">
        <w:rPr>
          <w:rFonts w:ascii="Arial" w:hAnsi="Arial" w:cs="Arial"/>
          <w:bCs/>
          <w:sz w:val="18"/>
          <w:szCs w:val="18"/>
          <w:lang w:val="en-IE" w:eastAsia="it-IT"/>
        </w:rPr>
        <w:t>Performance of recombinant K39 antigen in the diagnosis of Brazilian visceral leishmaniasis.</w:t>
      </w:r>
      <w:r w:rsidR="0072368C" w:rsidRPr="00B63CD7">
        <w:rPr>
          <w:rFonts w:ascii="Arial" w:hAnsi="Arial" w:cs="Arial"/>
          <w:sz w:val="18"/>
          <w:szCs w:val="18"/>
          <w:lang w:val="en-IE" w:eastAsia="it-IT"/>
        </w:rPr>
        <w:t xml:space="preserve"> </w:t>
      </w:r>
      <w:r w:rsidR="0072368C" w:rsidRPr="00B63CD7">
        <w:rPr>
          <w:rFonts w:ascii="Arial" w:hAnsi="Arial"/>
          <w:i/>
          <w:sz w:val="18"/>
          <w:lang w:val="en-IE"/>
        </w:rPr>
        <w:t xml:space="preserve">Am. J. Trop. Med. </w:t>
      </w:r>
      <w:proofErr w:type="spellStart"/>
      <w:r w:rsidR="0072368C" w:rsidRPr="00B63CD7">
        <w:rPr>
          <w:rFonts w:ascii="Arial" w:hAnsi="Arial"/>
          <w:i/>
          <w:sz w:val="18"/>
          <w:lang w:val="en-IE"/>
        </w:rPr>
        <w:t>Hyg</w:t>
      </w:r>
      <w:proofErr w:type="spellEnd"/>
      <w:r w:rsidR="0072368C" w:rsidRPr="00B63CD7">
        <w:rPr>
          <w:rFonts w:ascii="Arial" w:hAnsi="Arial"/>
          <w:sz w:val="18"/>
          <w:lang w:val="en-IE"/>
        </w:rPr>
        <w:t xml:space="preserve">., </w:t>
      </w:r>
      <w:r w:rsidR="0072368C" w:rsidRPr="00B63CD7">
        <w:rPr>
          <w:rFonts w:ascii="Arial" w:hAnsi="Arial"/>
          <w:b/>
          <w:sz w:val="18"/>
          <w:lang w:val="en-IE"/>
        </w:rPr>
        <w:t>68</w:t>
      </w:r>
      <w:r w:rsidR="0072368C" w:rsidRPr="00B63CD7">
        <w:rPr>
          <w:rFonts w:ascii="Arial" w:hAnsi="Arial"/>
          <w:sz w:val="18"/>
          <w:lang w:val="en-IE"/>
        </w:rPr>
        <w:t>, 321–324.</w:t>
      </w:r>
    </w:p>
    <w:p w14:paraId="4775D50F" w14:textId="77777777" w:rsidR="0072368C" w:rsidRPr="00B63CD7" w:rsidRDefault="0072368C" w:rsidP="003E3022">
      <w:pPr>
        <w:tabs>
          <w:tab w:val="clear" w:pos="-720"/>
        </w:tabs>
        <w:spacing w:after="240" w:line="240" w:lineRule="auto"/>
        <w:rPr>
          <w:rFonts w:ascii="Arial" w:hAnsi="Arial" w:cs="Arial"/>
          <w:color w:val="000000"/>
          <w:sz w:val="18"/>
          <w:szCs w:val="18"/>
          <w:lang w:val="en-IE"/>
        </w:rPr>
      </w:pPr>
      <w:proofErr w:type="spellStart"/>
      <w:r w:rsidRPr="00B63CD7">
        <w:rPr>
          <w:rFonts w:ascii="Arial" w:hAnsi="Arial" w:cs="Arial"/>
          <w:color w:val="000000"/>
          <w:sz w:val="18"/>
          <w:szCs w:val="18"/>
          <w:lang w:val="en-IE"/>
        </w:rPr>
        <w:t>C</w:t>
      </w:r>
      <w:r w:rsidRPr="00B63CD7">
        <w:rPr>
          <w:rFonts w:ascii="Arial" w:hAnsi="Arial" w:cs="Arial"/>
          <w:smallCaps/>
          <w:color w:val="000000"/>
          <w:sz w:val="18"/>
          <w:szCs w:val="18"/>
          <w:lang w:val="en-IE"/>
        </w:rPr>
        <w:t>oler</w:t>
      </w:r>
      <w:proofErr w:type="spellEnd"/>
      <w:r w:rsidRPr="00B63CD7">
        <w:rPr>
          <w:rFonts w:ascii="Arial" w:hAnsi="Arial" w:cs="Arial"/>
          <w:color w:val="000000"/>
          <w:sz w:val="18"/>
          <w:szCs w:val="18"/>
          <w:lang w:val="en-IE"/>
        </w:rPr>
        <w:t xml:space="preserve"> R.N. &amp; R</w:t>
      </w:r>
      <w:r w:rsidRPr="00B63CD7">
        <w:rPr>
          <w:rFonts w:ascii="Arial" w:hAnsi="Arial" w:cs="Arial"/>
          <w:smallCaps/>
          <w:color w:val="000000"/>
          <w:sz w:val="18"/>
          <w:szCs w:val="18"/>
          <w:lang w:val="en-IE"/>
        </w:rPr>
        <w:t>eed</w:t>
      </w:r>
      <w:r w:rsidRPr="00B63CD7">
        <w:rPr>
          <w:rFonts w:ascii="Arial" w:hAnsi="Arial" w:cs="Arial"/>
          <w:color w:val="000000"/>
          <w:sz w:val="18"/>
          <w:szCs w:val="18"/>
          <w:lang w:val="en-IE"/>
        </w:rPr>
        <w:t xml:space="preserve"> S.G. (2005). Second-generation vaccines against leishmaniasis. </w:t>
      </w:r>
      <w:r w:rsidRPr="00B63CD7">
        <w:rPr>
          <w:rFonts w:ascii="Arial" w:hAnsi="Arial" w:cs="Arial"/>
          <w:i/>
          <w:color w:val="000000"/>
          <w:sz w:val="18"/>
          <w:szCs w:val="18"/>
          <w:lang w:val="en-IE"/>
        </w:rPr>
        <w:t xml:space="preserve">Trends </w:t>
      </w:r>
      <w:proofErr w:type="spellStart"/>
      <w:r w:rsidRPr="00B63CD7">
        <w:rPr>
          <w:rFonts w:ascii="Arial" w:hAnsi="Arial" w:cs="Arial"/>
          <w:i/>
          <w:color w:val="000000"/>
          <w:sz w:val="18"/>
          <w:szCs w:val="18"/>
          <w:lang w:val="en-IE"/>
        </w:rPr>
        <w:t>Parasitol</w:t>
      </w:r>
      <w:proofErr w:type="spellEnd"/>
      <w:r w:rsidRPr="00B63CD7">
        <w:rPr>
          <w:rFonts w:ascii="Arial" w:hAnsi="Arial" w:cs="Arial"/>
          <w:i/>
          <w:color w:val="000000"/>
          <w:sz w:val="18"/>
          <w:szCs w:val="18"/>
          <w:lang w:val="en-IE"/>
        </w:rPr>
        <w:t>.</w:t>
      </w:r>
      <w:r w:rsidRPr="00B63CD7">
        <w:rPr>
          <w:rFonts w:ascii="Arial" w:hAnsi="Arial" w:cs="Arial"/>
          <w:color w:val="000000"/>
          <w:sz w:val="18"/>
          <w:szCs w:val="18"/>
          <w:lang w:val="en-IE"/>
        </w:rPr>
        <w:t xml:space="preserve">, </w:t>
      </w:r>
      <w:r w:rsidRPr="00B63CD7">
        <w:rPr>
          <w:rFonts w:ascii="Arial" w:hAnsi="Arial" w:cs="Arial"/>
          <w:b/>
          <w:color w:val="000000"/>
          <w:sz w:val="18"/>
          <w:szCs w:val="18"/>
          <w:lang w:val="en-IE"/>
        </w:rPr>
        <w:t>21</w:t>
      </w:r>
      <w:r w:rsidRPr="00B63CD7">
        <w:rPr>
          <w:rFonts w:ascii="Arial" w:hAnsi="Arial" w:cs="Arial"/>
          <w:color w:val="000000"/>
          <w:sz w:val="18"/>
          <w:szCs w:val="18"/>
          <w:lang w:val="en-IE"/>
        </w:rPr>
        <w:t>, 244</w:t>
      </w:r>
      <w:r w:rsidRPr="00B63CD7">
        <w:rPr>
          <w:rFonts w:ascii="Arial" w:hAnsi="Arial" w:cs="Arial"/>
          <w:sz w:val="18"/>
          <w:szCs w:val="18"/>
          <w:lang w:val="en-IE" w:eastAsia="it-IT"/>
        </w:rPr>
        <w:t>–</w:t>
      </w:r>
      <w:r w:rsidRPr="00B63CD7">
        <w:rPr>
          <w:rFonts w:ascii="Arial" w:hAnsi="Arial" w:cs="Arial"/>
          <w:color w:val="000000"/>
          <w:sz w:val="18"/>
          <w:szCs w:val="18"/>
          <w:lang w:val="en-IE"/>
        </w:rPr>
        <w:t>249.</w:t>
      </w:r>
    </w:p>
    <w:p w14:paraId="0E7B7A11" w14:textId="77777777" w:rsidR="0072368C" w:rsidRPr="009F673E" w:rsidRDefault="0072368C" w:rsidP="003E3022">
      <w:pPr>
        <w:tabs>
          <w:tab w:val="clear" w:pos="-720"/>
        </w:tabs>
        <w:spacing w:after="240" w:line="240" w:lineRule="auto"/>
        <w:rPr>
          <w:rFonts w:ascii="Arial" w:hAnsi="Arial"/>
          <w:sz w:val="18"/>
          <w:lang w:val="es-SV"/>
        </w:rPr>
      </w:pPr>
      <w:proofErr w:type="spellStart"/>
      <w:r w:rsidRPr="00B63CD7">
        <w:rPr>
          <w:rFonts w:ascii="Arial" w:hAnsi="Arial" w:cs="Arial"/>
          <w:smallCaps/>
          <w:sz w:val="18"/>
          <w:szCs w:val="18"/>
          <w:lang w:val="en-IE"/>
        </w:rPr>
        <w:t>Coler</w:t>
      </w:r>
      <w:proofErr w:type="spellEnd"/>
      <w:r w:rsidRPr="00B63CD7">
        <w:rPr>
          <w:rFonts w:ascii="Arial" w:hAnsi="Arial" w:cs="Arial"/>
          <w:smallCaps/>
          <w:sz w:val="18"/>
          <w:szCs w:val="18"/>
          <w:lang w:val="en-IE"/>
        </w:rPr>
        <w:t xml:space="preserve"> R.N., </w:t>
      </w:r>
      <w:proofErr w:type="spellStart"/>
      <w:r w:rsidRPr="00B63CD7">
        <w:rPr>
          <w:rFonts w:ascii="Arial" w:hAnsi="Arial" w:cs="Arial"/>
          <w:smallCaps/>
          <w:sz w:val="18"/>
          <w:szCs w:val="18"/>
          <w:lang w:val="en-IE"/>
        </w:rPr>
        <w:t>Goto</w:t>
      </w:r>
      <w:proofErr w:type="spellEnd"/>
      <w:r w:rsidRPr="00B63CD7">
        <w:rPr>
          <w:rFonts w:ascii="Arial" w:hAnsi="Arial" w:cs="Arial"/>
          <w:smallCaps/>
          <w:sz w:val="18"/>
          <w:szCs w:val="18"/>
          <w:lang w:val="en-IE"/>
        </w:rPr>
        <w:t xml:space="preserve"> Y., </w:t>
      </w:r>
      <w:proofErr w:type="spellStart"/>
      <w:r w:rsidRPr="00B63CD7">
        <w:rPr>
          <w:rFonts w:ascii="Arial" w:hAnsi="Arial" w:cs="Arial"/>
          <w:smallCaps/>
          <w:sz w:val="18"/>
          <w:szCs w:val="18"/>
          <w:lang w:val="en-IE"/>
        </w:rPr>
        <w:t>Bogatzki</w:t>
      </w:r>
      <w:proofErr w:type="spellEnd"/>
      <w:r w:rsidRPr="00B63CD7">
        <w:rPr>
          <w:rFonts w:ascii="Arial" w:hAnsi="Arial" w:cs="Arial"/>
          <w:smallCaps/>
          <w:sz w:val="18"/>
          <w:szCs w:val="18"/>
          <w:lang w:val="en-IE"/>
        </w:rPr>
        <w:t xml:space="preserve"> L., Raman V. &amp; Reed S.G</w:t>
      </w:r>
      <w:r w:rsidRPr="00B63CD7">
        <w:rPr>
          <w:rFonts w:ascii="Arial" w:hAnsi="Arial" w:cs="Arial"/>
          <w:sz w:val="18"/>
          <w:szCs w:val="18"/>
          <w:lang w:val="en-IE"/>
        </w:rPr>
        <w:t xml:space="preserve">. (2007). Leish-111f, a recombinant polyprotein vaccine that protects against visceral Leishmaniasis by elicitation of CD4+ T cells. </w:t>
      </w:r>
      <w:proofErr w:type="spellStart"/>
      <w:r w:rsidRPr="009F673E">
        <w:rPr>
          <w:rFonts w:ascii="Arial" w:hAnsi="Arial" w:cs="Arial"/>
          <w:i/>
          <w:sz w:val="18"/>
          <w:szCs w:val="18"/>
          <w:lang w:val="es-SV"/>
        </w:rPr>
        <w:t>Infect</w:t>
      </w:r>
      <w:proofErr w:type="spellEnd"/>
      <w:r w:rsidRPr="009F673E">
        <w:rPr>
          <w:rFonts w:ascii="Arial" w:hAnsi="Arial" w:cs="Arial"/>
          <w:i/>
          <w:sz w:val="18"/>
          <w:szCs w:val="18"/>
          <w:lang w:val="es-SV"/>
        </w:rPr>
        <w:t xml:space="preserve">. </w:t>
      </w:r>
      <w:proofErr w:type="spellStart"/>
      <w:r w:rsidRPr="009F673E">
        <w:rPr>
          <w:rFonts w:ascii="Arial" w:hAnsi="Arial" w:cs="Arial"/>
          <w:i/>
          <w:sz w:val="18"/>
          <w:szCs w:val="18"/>
          <w:lang w:val="es-SV"/>
        </w:rPr>
        <w:t>Immun</w:t>
      </w:r>
      <w:proofErr w:type="spellEnd"/>
      <w:r w:rsidRPr="009F673E">
        <w:rPr>
          <w:rFonts w:ascii="Arial" w:hAnsi="Arial" w:cs="Arial"/>
          <w:i/>
          <w:sz w:val="18"/>
          <w:szCs w:val="18"/>
          <w:lang w:val="es-SV"/>
        </w:rPr>
        <w:t>.</w:t>
      </w:r>
      <w:r w:rsidRPr="009F673E">
        <w:rPr>
          <w:rFonts w:ascii="Arial" w:hAnsi="Arial" w:cs="Arial"/>
          <w:sz w:val="18"/>
          <w:szCs w:val="18"/>
          <w:lang w:val="es-SV"/>
        </w:rPr>
        <w:t xml:space="preserve">, </w:t>
      </w:r>
      <w:r w:rsidRPr="009F673E">
        <w:rPr>
          <w:rFonts w:ascii="Arial" w:hAnsi="Arial" w:cs="Arial"/>
          <w:b/>
          <w:sz w:val="18"/>
          <w:szCs w:val="18"/>
          <w:lang w:val="es-SV"/>
        </w:rPr>
        <w:t>75</w:t>
      </w:r>
      <w:r w:rsidRPr="009F673E">
        <w:rPr>
          <w:rFonts w:ascii="Arial" w:hAnsi="Arial" w:cs="Arial"/>
          <w:sz w:val="18"/>
          <w:szCs w:val="18"/>
          <w:lang w:val="es-SV"/>
        </w:rPr>
        <w:t>, 4648–4654.</w:t>
      </w:r>
    </w:p>
    <w:p w14:paraId="1269D005" w14:textId="12E34AEF" w:rsidR="005605DB" w:rsidRPr="00B63CD7" w:rsidRDefault="005605DB" w:rsidP="005605DB">
      <w:pPr>
        <w:tabs>
          <w:tab w:val="clear" w:pos="-720"/>
        </w:tabs>
        <w:spacing w:after="240" w:line="240" w:lineRule="auto"/>
        <w:rPr>
          <w:rFonts w:ascii="Arial" w:hAnsi="Arial" w:cs="Arial"/>
          <w:sz w:val="18"/>
          <w:szCs w:val="18"/>
          <w:u w:val="double"/>
          <w:lang w:val="en-IE"/>
        </w:rPr>
      </w:pPr>
      <w:r w:rsidRPr="009F673E">
        <w:rPr>
          <w:rFonts w:ascii="Arial" w:hAnsi="Arial" w:cs="Arial"/>
          <w:smallCaps/>
          <w:sz w:val="18"/>
          <w:szCs w:val="18"/>
          <w:u w:val="double"/>
          <w:lang w:val="es-SV"/>
        </w:rPr>
        <w:t xml:space="preserve">Cortes S., </w:t>
      </w:r>
      <w:proofErr w:type="spellStart"/>
      <w:r w:rsidRPr="009F673E">
        <w:rPr>
          <w:rFonts w:ascii="Arial" w:hAnsi="Arial" w:cs="Arial"/>
          <w:smallCaps/>
          <w:sz w:val="18"/>
          <w:szCs w:val="18"/>
          <w:u w:val="double"/>
          <w:lang w:val="es-SV"/>
        </w:rPr>
        <w:t>Rolao</w:t>
      </w:r>
      <w:proofErr w:type="spellEnd"/>
      <w:r w:rsidRPr="009F673E">
        <w:rPr>
          <w:rFonts w:ascii="Arial" w:hAnsi="Arial" w:cs="Arial"/>
          <w:smallCaps/>
          <w:sz w:val="18"/>
          <w:szCs w:val="18"/>
          <w:u w:val="double"/>
          <w:lang w:val="es-SV"/>
        </w:rPr>
        <w:t xml:space="preserve"> N., Ramada J.</w:t>
      </w:r>
      <w:r w:rsidR="00F077C7" w:rsidRPr="009F673E">
        <w:rPr>
          <w:rFonts w:ascii="Arial" w:hAnsi="Arial" w:cs="Arial"/>
          <w:smallCaps/>
          <w:sz w:val="18"/>
          <w:szCs w:val="18"/>
          <w:u w:val="double"/>
          <w:lang w:val="es-SV"/>
        </w:rPr>
        <w:t xml:space="preserve"> &amp;</w:t>
      </w:r>
      <w:r w:rsidRPr="009F673E">
        <w:rPr>
          <w:rFonts w:ascii="Arial" w:hAnsi="Arial" w:cs="Arial"/>
          <w:smallCaps/>
          <w:sz w:val="18"/>
          <w:szCs w:val="18"/>
          <w:u w:val="double"/>
          <w:lang w:val="es-SV"/>
        </w:rPr>
        <w:t xml:space="preserve"> Campino L.</w:t>
      </w:r>
      <w:r w:rsidRPr="009F673E">
        <w:rPr>
          <w:rFonts w:ascii="Arial" w:hAnsi="Arial" w:cs="Arial"/>
          <w:sz w:val="18"/>
          <w:szCs w:val="18"/>
          <w:u w:val="double"/>
          <w:lang w:val="es-SV"/>
        </w:rPr>
        <w:t xml:space="preserve"> (2004). </w:t>
      </w:r>
      <w:r w:rsidRPr="00B63CD7">
        <w:rPr>
          <w:rFonts w:ascii="Arial" w:hAnsi="Arial" w:cs="Arial"/>
          <w:sz w:val="18"/>
          <w:szCs w:val="18"/>
          <w:u w:val="double"/>
          <w:lang w:val="en-IE"/>
        </w:rPr>
        <w:t xml:space="preserve">PCR as a rapid and sensitive tool in the diagnosis of human and canine leishmaniasis using </w:t>
      </w:r>
      <w:r w:rsidRPr="00B63CD7">
        <w:rPr>
          <w:rFonts w:ascii="Arial" w:hAnsi="Arial" w:cs="Arial"/>
          <w:i/>
          <w:sz w:val="18"/>
          <w:szCs w:val="18"/>
          <w:u w:val="double"/>
          <w:lang w:val="en-IE"/>
        </w:rPr>
        <w:t xml:space="preserve">Leishmania </w:t>
      </w:r>
      <w:proofErr w:type="spellStart"/>
      <w:r w:rsidRPr="00B63CD7">
        <w:rPr>
          <w:rFonts w:ascii="Arial" w:hAnsi="Arial" w:cs="Arial"/>
          <w:i/>
          <w:sz w:val="18"/>
          <w:szCs w:val="18"/>
          <w:u w:val="double"/>
          <w:lang w:val="en-IE"/>
        </w:rPr>
        <w:t>donovani</w:t>
      </w:r>
      <w:proofErr w:type="spellEnd"/>
      <w:r w:rsidRPr="00B63CD7">
        <w:rPr>
          <w:rFonts w:ascii="Arial" w:hAnsi="Arial" w:cs="Arial"/>
          <w:sz w:val="18"/>
          <w:szCs w:val="18"/>
          <w:u w:val="double"/>
          <w:lang w:val="en-IE"/>
        </w:rPr>
        <w:t xml:space="preserve"> </w:t>
      </w:r>
      <w:proofErr w:type="spellStart"/>
      <w:r w:rsidRPr="00B63CD7">
        <w:rPr>
          <w:rFonts w:ascii="Arial" w:hAnsi="Arial" w:cs="Arial"/>
          <w:sz w:val="18"/>
          <w:szCs w:val="18"/>
          <w:u w:val="double"/>
          <w:lang w:val="en-IE"/>
        </w:rPr>
        <w:t>s.l.</w:t>
      </w:r>
      <w:proofErr w:type="spellEnd"/>
      <w:r w:rsidRPr="00B63CD7">
        <w:rPr>
          <w:rFonts w:ascii="Arial" w:hAnsi="Arial" w:cs="Arial"/>
          <w:sz w:val="18"/>
          <w:szCs w:val="18"/>
          <w:u w:val="double"/>
          <w:lang w:val="en-IE"/>
        </w:rPr>
        <w:t xml:space="preserve">-specific </w:t>
      </w:r>
      <w:proofErr w:type="spellStart"/>
      <w:r w:rsidRPr="00B63CD7">
        <w:rPr>
          <w:rFonts w:ascii="Arial" w:hAnsi="Arial" w:cs="Arial"/>
          <w:sz w:val="18"/>
          <w:szCs w:val="18"/>
          <w:u w:val="double"/>
          <w:lang w:val="en-IE"/>
        </w:rPr>
        <w:t>kinetoplastid</w:t>
      </w:r>
      <w:proofErr w:type="spellEnd"/>
      <w:r w:rsidRPr="00B63CD7">
        <w:rPr>
          <w:rFonts w:ascii="Arial" w:hAnsi="Arial" w:cs="Arial"/>
          <w:sz w:val="18"/>
          <w:szCs w:val="18"/>
          <w:u w:val="double"/>
          <w:lang w:val="en-IE"/>
        </w:rPr>
        <w:t xml:space="preserve"> primers. </w:t>
      </w:r>
      <w:r w:rsidRPr="00B63CD7">
        <w:rPr>
          <w:rFonts w:ascii="Arial" w:hAnsi="Arial" w:cs="Arial"/>
          <w:i/>
          <w:sz w:val="18"/>
          <w:szCs w:val="18"/>
          <w:u w:val="double"/>
          <w:lang w:val="en-IE"/>
        </w:rPr>
        <w:t xml:space="preserve">Trans. R. Soc. Trop. Med. </w:t>
      </w:r>
      <w:proofErr w:type="spellStart"/>
      <w:r w:rsidRPr="00B63CD7">
        <w:rPr>
          <w:rFonts w:ascii="Arial" w:hAnsi="Arial" w:cs="Arial"/>
          <w:i/>
          <w:sz w:val="18"/>
          <w:szCs w:val="18"/>
          <w:u w:val="double"/>
          <w:lang w:val="en-IE"/>
        </w:rPr>
        <w:t>Hyg</w:t>
      </w:r>
      <w:proofErr w:type="spellEnd"/>
      <w:r w:rsidRPr="00B63CD7">
        <w:rPr>
          <w:rFonts w:ascii="Arial" w:hAnsi="Arial" w:cs="Arial"/>
          <w:i/>
          <w:sz w:val="18"/>
          <w:szCs w:val="18"/>
          <w:u w:val="double"/>
          <w:lang w:val="en-IE"/>
        </w:rPr>
        <w:t>.</w:t>
      </w:r>
      <w:r w:rsidR="00F077C7" w:rsidRPr="00B63CD7">
        <w:rPr>
          <w:rFonts w:ascii="Arial" w:hAnsi="Arial" w:cs="Arial"/>
          <w:i/>
          <w:sz w:val="18"/>
          <w:szCs w:val="18"/>
          <w:u w:val="double"/>
          <w:lang w:val="en-IE"/>
        </w:rPr>
        <w:t>,</w:t>
      </w:r>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98</w:t>
      </w:r>
      <w:r w:rsidRPr="00B63CD7">
        <w:rPr>
          <w:rFonts w:ascii="Arial" w:hAnsi="Arial" w:cs="Arial"/>
          <w:sz w:val="18"/>
          <w:szCs w:val="18"/>
          <w:u w:val="double"/>
          <w:lang w:val="en-IE"/>
        </w:rPr>
        <w:t>, 12</w:t>
      </w:r>
      <w:r w:rsidR="00F077C7" w:rsidRPr="00B63CD7">
        <w:rPr>
          <w:rFonts w:ascii="Arial" w:hAnsi="Arial" w:cs="Arial"/>
          <w:sz w:val="18"/>
          <w:szCs w:val="18"/>
          <w:u w:val="double"/>
          <w:lang w:val="en-IE"/>
        </w:rPr>
        <w:t>–</w:t>
      </w:r>
      <w:r w:rsidRPr="00B63CD7">
        <w:rPr>
          <w:rFonts w:ascii="Arial" w:hAnsi="Arial" w:cs="Arial"/>
          <w:sz w:val="18"/>
          <w:szCs w:val="18"/>
          <w:u w:val="double"/>
          <w:lang w:val="en-IE"/>
        </w:rPr>
        <w:t>17.</w:t>
      </w:r>
    </w:p>
    <w:p w14:paraId="005DFC2E" w14:textId="25097233" w:rsidR="005605DB" w:rsidRPr="00B63CD7" w:rsidRDefault="005605DB" w:rsidP="005605DB">
      <w:pPr>
        <w:tabs>
          <w:tab w:val="clear" w:pos="-720"/>
        </w:tabs>
        <w:spacing w:after="240" w:line="240" w:lineRule="auto"/>
        <w:rPr>
          <w:rFonts w:ascii="Arial" w:hAnsi="Arial" w:cs="Arial"/>
          <w:color w:val="000000"/>
          <w:sz w:val="18"/>
          <w:szCs w:val="18"/>
          <w:u w:val="double"/>
          <w:lang w:val="en-IE"/>
        </w:rPr>
      </w:pPr>
      <w:proofErr w:type="spellStart"/>
      <w:r w:rsidRPr="00B63CD7">
        <w:rPr>
          <w:rFonts w:ascii="Arial" w:hAnsi="Arial" w:cs="Arial"/>
          <w:smallCaps/>
          <w:sz w:val="18"/>
          <w:szCs w:val="18"/>
          <w:u w:val="double"/>
          <w:lang w:val="en-IE"/>
        </w:rPr>
        <w:t>Cotrina</w:t>
      </w:r>
      <w:proofErr w:type="spellEnd"/>
      <w:r w:rsidRPr="00B63CD7">
        <w:rPr>
          <w:rFonts w:ascii="Arial" w:hAnsi="Arial" w:cs="Arial"/>
          <w:smallCaps/>
          <w:sz w:val="18"/>
          <w:szCs w:val="18"/>
          <w:u w:val="double"/>
          <w:lang w:val="en-IE"/>
        </w:rPr>
        <w:t xml:space="preserve"> J.F., Iniesta V., Monroy I., Baz V., </w:t>
      </w:r>
      <w:proofErr w:type="spellStart"/>
      <w:r w:rsidRPr="00B63CD7">
        <w:rPr>
          <w:rFonts w:ascii="Arial" w:hAnsi="Arial" w:cs="Arial"/>
          <w:smallCaps/>
          <w:sz w:val="18"/>
          <w:szCs w:val="18"/>
          <w:u w:val="double"/>
          <w:lang w:val="en-IE"/>
        </w:rPr>
        <w:t>Hugnet</w:t>
      </w:r>
      <w:proofErr w:type="spellEnd"/>
      <w:r w:rsidRPr="00B63CD7">
        <w:rPr>
          <w:rFonts w:ascii="Arial" w:hAnsi="Arial" w:cs="Arial"/>
          <w:smallCaps/>
          <w:sz w:val="18"/>
          <w:szCs w:val="18"/>
          <w:u w:val="double"/>
          <w:lang w:val="en-IE"/>
        </w:rPr>
        <w:t xml:space="preserve"> C., </w:t>
      </w:r>
      <w:proofErr w:type="spellStart"/>
      <w:r w:rsidRPr="00B63CD7">
        <w:rPr>
          <w:rFonts w:ascii="Arial" w:hAnsi="Arial" w:cs="Arial"/>
          <w:smallCaps/>
          <w:sz w:val="18"/>
          <w:szCs w:val="18"/>
          <w:u w:val="double"/>
          <w:lang w:val="en-IE"/>
        </w:rPr>
        <w:t>Marañon</w:t>
      </w:r>
      <w:proofErr w:type="spellEnd"/>
      <w:r w:rsidRPr="00B63CD7">
        <w:rPr>
          <w:rFonts w:ascii="Arial" w:hAnsi="Arial" w:cs="Arial"/>
          <w:smallCaps/>
          <w:sz w:val="18"/>
          <w:szCs w:val="18"/>
          <w:u w:val="double"/>
          <w:lang w:val="en-IE"/>
        </w:rPr>
        <w:t xml:space="preserve"> F., </w:t>
      </w:r>
      <w:proofErr w:type="spellStart"/>
      <w:r w:rsidRPr="00B63CD7">
        <w:rPr>
          <w:rFonts w:ascii="Arial" w:hAnsi="Arial" w:cs="Arial"/>
          <w:smallCaps/>
          <w:sz w:val="18"/>
          <w:szCs w:val="18"/>
          <w:u w:val="double"/>
          <w:lang w:val="en-IE"/>
        </w:rPr>
        <w:t>Fabra</w:t>
      </w:r>
      <w:proofErr w:type="spellEnd"/>
      <w:r w:rsidRPr="00B63CD7">
        <w:rPr>
          <w:rFonts w:ascii="Arial" w:hAnsi="Arial" w:cs="Arial"/>
          <w:smallCaps/>
          <w:sz w:val="18"/>
          <w:szCs w:val="18"/>
          <w:u w:val="double"/>
          <w:lang w:val="en-IE"/>
        </w:rPr>
        <w:t xml:space="preserve"> M., Gómez-Nieto L.C.</w:t>
      </w:r>
      <w:r w:rsidR="00F077C7" w:rsidRPr="00B63CD7">
        <w:rPr>
          <w:rFonts w:ascii="Arial" w:hAnsi="Arial" w:cs="Arial"/>
          <w:smallCaps/>
          <w:sz w:val="18"/>
          <w:szCs w:val="18"/>
          <w:u w:val="double"/>
          <w:lang w:val="en-IE"/>
        </w:rPr>
        <w:t xml:space="preserve"> &amp; </w:t>
      </w:r>
      <w:r w:rsidRPr="00B63CD7">
        <w:rPr>
          <w:rFonts w:ascii="Arial" w:hAnsi="Arial" w:cs="Arial"/>
          <w:smallCaps/>
          <w:sz w:val="18"/>
          <w:szCs w:val="18"/>
          <w:u w:val="double"/>
          <w:lang w:val="en-IE"/>
        </w:rPr>
        <w:t>Alonso C.</w:t>
      </w:r>
      <w:r w:rsidR="00F077C7" w:rsidRPr="00B63CD7">
        <w:rPr>
          <w:rFonts w:ascii="Arial" w:hAnsi="Arial" w:cs="Arial"/>
          <w:smallCaps/>
          <w:sz w:val="18"/>
          <w:szCs w:val="18"/>
          <w:u w:val="double"/>
          <w:lang w:val="en-IE"/>
        </w:rPr>
        <w:t xml:space="preserve"> </w:t>
      </w:r>
      <w:r w:rsidRPr="00B63CD7">
        <w:rPr>
          <w:rFonts w:ascii="Arial" w:hAnsi="Arial" w:cs="Arial"/>
          <w:smallCaps/>
          <w:sz w:val="18"/>
          <w:szCs w:val="18"/>
          <w:u w:val="double"/>
          <w:lang w:val="en-IE"/>
        </w:rPr>
        <w:t>(</w:t>
      </w:r>
      <w:r w:rsidRPr="00B63CD7">
        <w:rPr>
          <w:rFonts w:ascii="Arial" w:hAnsi="Arial" w:cs="Arial"/>
          <w:color w:val="000000"/>
          <w:sz w:val="18"/>
          <w:szCs w:val="18"/>
          <w:u w:val="double"/>
          <w:lang w:val="en-IE"/>
        </w:rPr>
        <w:t xml:space="preserve">2018) A large-scale field randomized trial demonstrates safety and efficacy of the vaccine </w:t>
      </w:r>
      <w:proofErr w:type="spellStart"/>
      <w:r w:rsidRPr="00B63CD7">
        <w:rPr>
          <w:rFonts w:ascii="Arial" w:hAnsi="Arial" w:cs="Arial"/>
          <w:color w:val="000000"/>
          <w:sz w:val="18"/>
          <w:szCs w:val="18"/>
          <w:u w:val="double"/>
          <w:lang w:val="en-IE"/>
        </w:rPr>
        <w:t>LetiFend</w:t>
      </w:r>
      <w:proofErr w:type="spellEnd"/>
      <w:r w:rsidRPr="00B63CD7">
        <w:rPr>
          <w:rFonts w:ascii="Arial" w:hAnsi="Arial" w:cs="Arial"/>
          <w:color w:val="000000"/>
          <w:sz w:val="18"/>
          <w:szCs w:val="18"/>
          <w:u w:val="double"/>
          <w:lang w:val="en-IE"/>
        </w:rPr>
        <w:t xml:space="preserve">® against canine leishmaniosis. </w:t>
      </w:r>
      <w:r w:rsidRPr="00B63CD7">
        <w:rPr>
          <w:rFonts w:ascii="Arial" w:hAnsi="Arial" w:cs="Arial"/>
          <w:i/>
          <w:color w:val="000000"/>
          <w:sz w:val="18"/>
          <w:szCs w:val="18"/>
          <w:u w:val="double"/>
          <w:lang w:val="en-IE"/>
        </w:rPr>
        <w:t>Vaccine</w:t>
      </w:r>
      <w:r w:rsidR="00F077C7" w:rsidRPr="00B63CD7">
        <w:rPr>
          <w:rFonts w:ascii="Arial" w:hAnsi="Arial" w:cs="Arial"/>
          <w:color w:val="000000"/>
          <w:sz w:val="18"/>
          <w:szCs w:val="18"/>
          <w:u w:val="double"/>
          <w:lang w:val="en-IE"/>
        </w:rPr>
        <w:t>,</w:t>
      </w:r>
      <w:r w:rsidRPr="00B63CD7">
        <w:rPr>
          <w:rFonts w:ascii="Arial" w:hAnsi="Arial" w:cs="Arial"/>
          <w:color w:val="000000"/>
          <w:sz w:val="18"/>
          <w:szCs w:val="18"/>
          <w:u w:val="double"/>
          <w:lang w:val="en-IE"/>
        </w:rPr>
        <w:t xml:space="preserve"> </w:t>
      </w:r>
      <w:r w:rsidRPr="00B63CD7">
        <w:rPr>
          <w:rFonts w:ascii="Arial" w:hAnsi="Arial" w:cs="Arial"/>
          <w:b/>
          <w:color w:val="000000"/>
          <w:sz w:val="18"/>
          <w:szCs w:val="18"/>
          <w:u w:val="double"/>
          <w:lang w:val="en-IE"/>
        </w:rPr>
        <w:t>36</w:t>
      </w:r>
      <w:r w:rsidRPr="00B63CD7">
        <w:rPr>
          <w:rFonts w:ascii="Arial" w:hAnsi="Arial" w:cs="Arial"/>
          <w:color w:val="000000"/>
          <w:sz w:val="18"/>
          <w:szCs w:val="18"/>
          <w:u w:val="double"/>
          <w:lang w:val="en-IE"/>
        </w:rPr>
        <w:t>, 1972</w:t>
      </w:r>
      <w:r w:rsidR="00F077C7" w:rsidRPr="00B63CD7">
        <w:rPr>
          <w:rFonts w:ascii="Arial" w:hAnsi="Arial" w:cs="Arial"/>
          <w:color w:val="000000"/>
          <w:sz w:val="18"/>
          <w:szCs w:val="18"/>
          <w:u w:val="double"/>
          <w:lang w:val="en-IE"/>
        </w:rPr>
        <w:t>–</w:t>
      </w:r>
      <w:r w:rsidRPr="00B63CD7">
        <w:rPr>
          <w:rFonts w:ascii="Arial" w:hAnsi="Arial" w:cs="Arial"/>
          <w:color w:val="000000"/>
          <w:sz w:val="18"/>
          <w:szCs w:val="18"/>
          <w:u w:val="double"/>
          <w:lang w:val="en-IE"/>
        </w:rPr>
        <w:t>1982.</w:t>
      </w:r>
    </w:p>
    <w:p w14:paraId="79353DF0" w14:textId="77777777" w:rsidR="005605DB" w:rsidRPr="00B63CD7" w:rsidRDefault="005605DB" w:rsidP="005605DB">
      <w:pPr>
        <w:pStyle w:val="Ref"/>
        <w:rPr>
          <w:smallCaps/>
          <w:strike/>
          <w:lang w:val="en-IE"/>
        </w:rPr>
      </w:pPr>
      <w:r w:rsidRPr="00B63CD7">
        <w:rPr>
          <w:smallCaps/>
          <w:strike/>
          <w:lang w:val="en-IE"/>
        </w:rPr>
        <w:t xml:space="preserve">Cruz I., </w:t>
      </w:r>
      <w:proofErr w:type="spellStart"/>
      <w:r w:rsidRPr="00B63CD7">
        <w:rPr>
          <w:smallCaps/>
          <w:strike/>
          <w:lang w:val="en-IE"/>
        </w:rPr>
        <w:t>Cañavate</w:t>
      </w:r>
      <w:proofErr w:type="spellEnd"/>
      <w:r w:rsidRPr="00B63CD7">
        <w:rPr>
          <w:smallCaps/>
          <w:strike/>
          <w:lang w:val="en-IE"/>
        </w:rPr>
        <w:t xml:space="preserve"> C., Rubio J. M., Morales M.A., </w:t>
      </w:r>
      <w:proofErr w:type="spellStart"/>
      <w:r w:rsidRPr="00B63CD7">
        <w:rPr>
          <w:smallCaps/>
          <w:strike/>
          <w:lang w:val="en-IE"/>
        </w:rPr>
        <w:t>Chicharro</w:t>
      </w:r>
      <w:proofErr w:type="spellEnd"/>
      <w:r w:rsidRPr="00B63CD7">
        <w:rPr>
          <w:smallCaps/>
          <w:strike/>
          <w:lang w:val="en-IE"/>
        </w:rPr>
        <w:t xml:space="preserve"> C., Laguna F., M. Jiménez-</w:t>
      </w:r>
      <w:proofErr w:type="spellStart"/>
      <w:r w:rsidRPr="00B63CD7">
        <w:rPr>
          <w:smallCaps/>
          <w:strike/>
          <w:lang w:val="en-IE"/>
        </w:rPr>
        <w:t>Mejías</w:t>
      </w:r>
      <w:proofErr w:type="spellEnd"/>
      <w:r w:rsidRPr="00B63CD7">
        <w:rPr>
          <w:smallCaps/>
          <w:strike/>
          <w:lang w:val="en-IE"/>
        </w:rPr>
        <w:t xml:space="preserve">, </w:t>
      </w:r>
      <w:proofErr w:type="spellStart"/>
      <w:r w:rsidRPr="00B63CD7">
        <w:rPr>
          <w:smallCaps/>
          <w:strike/>
          <w:lang w:val="en-IE"/>
        </w:rPr>
        <w:t>Sirera</w:t>
      </w:r>
      <w:proofErr w:type="spellEnd"/>
      <w:r w:rsidRPr="00B63CD7">
        <w:rPr>
          <w:smallCaps/>
          <w:strike/>
          <w:lang w:val="en-IE"/>
        </w:rPr>
        <w:t xml:space="preserve"> G., </w:t>
      </w:r>
      <w:proofErr w:type="spellStart"/>
      <w:r w:rsidRPr="00B63CD7">
        <w:rPr>
          <w:smallCaps/>
          <w:strike/>
          <w:lang w:val="en-IE"/>
        </w:rPr>
        <w:t>Videla</w:t>
      </w:r>
      <w:proofErr w:type="spellEnd"/>
      <w:r w:rsidRPr="00B63CD7">
        <w:rPr>
          <w:smallCaps/>
          <w:strike/>
          <w:lang w:val="en-IE"/>
        </w:rPr>
        <w:t xml:space="preserve"> S., Alvar J. &amp; the Spanish HIV-Leishmania Study Group. (2002). </w:t>
      </w:r>
      <w:r w:rsidRPr="00B63CD7">
        <w:rPr>
          <w:strike/>
          <w:lang w:val="en-IE"/>
        </w:rPr>
        <w:t>A nested polymerase chain reaction (Ln-</w:t>
      </w:r>
      <w:smartTag w:uri="urn:schemas-microsoft-com:office:smarttags" w:element="stockticker">
        <w:r w:rsidRPr="00B63CD7">
          <w:rPr>
            <w:strike/>
            <w:lang w:val="en-IE"/>
          </w:rPr>
          <w:t>PCR</w:t>
        </w:r>
      </w:smartTag>
      <w:r w:rsidRPr="00B63CD7">
        <w:rPr>
          <w:strike/>
          <w:lang w:val="en-IE"/>
        </w:rPr>
        <w:t xml:space="preserve">) for diagnosing and monitoring </w:t>
      </w:r>
      <w:r w:rsidRPr="00B63CD7">
        <w:rPr>
          <w:i/>
          <w:strike/>
          <w:lang w:val="en-IE"/>
        </w:rPr>
        <w:t>Leishmania infantum</w:t>
      </w:r>
      <w:r w:rsidRPr="00B63CD7">
        <w:rPr>
          <w:strike/>
          <w:lang w:val="en-IE"/>
        </w:rPr>
        <w:t xml:space="preserve"> infection in patients co-infected with human immunodeficiency virus. </w:t>
      </w:r>
      <w:r w:rsidRPr="00B63CD7">
        <w:rPr>
          <w:i/>
          <w:strike/>
          <w:lang w:val="en-IE"/>
        </w:rPr>
        <w:t xml:space="preserve">Trans. R. Soc. Trop. Med. </w:t>
      </w:r>
      <w:proofErr w:type="spellStart"/>
      <w:r w:rsidRPr="00B63CD7">
        <w:rPr>
          <w:i/>
          <w:strike/>
          <w:lang w:val="en-IE"/>
        </w:rPr>
        <w:t>Hyg</w:t>
      </w:r>
      <w:proofErr w:type="spellEnd"/>
      <w:r w:rsidRPr="00B63CD7">
        <w:rPr>
          <w:i/>
          <w:strike/>
          <w:lang w:val="en-IE"/>
        </w:rPr>
        <w:t>.,</w:t>
      </w:r>
      <w:r w:rsidRPr="00B63CD7">
        <w:rPr>
          <w:smallCaps/>
          <w:strike/>
          <w:lang w:val="en-IE"/>
        </w:rPr>
        <w:t xml:space="preserve"> </w:t>
      </w:r>
      <w:r w:rsidRPr="00B63CD7">
        <w:rPr>
          <w:b/>
          <w:smallCaps/>
          <w:strike/>
          <w:lang w:val="en-IE"/>
        </w:rPr>
        <w:t>96</w:t>
      </w:r>
      <w:r w:rsidRPr="00B63CD7">
        <w:rPr>
          <w:smallCaps/>
          <w:strike/>
          <w:lang w:val="en-IE"/>
        </w:rPr>
        <w:t xml:space="preserve"> (</w:t>
      </w:r>
      <w:proofErr w:type="spellStart"/>
      <w:r w:rsidRPr="00B63CD7">
        <w:rPr>
          <w:strike/>
          <w:lang w:val="en-IE"/>
        </w:rPr>
        <w:t>Suppl</w:t>
      </w:r>
      <w:proofErr w:type="spellEnd"/>
      <w:r w:rsidRPr="00B63CD7">
        <w:rPr>
          <w:strike/>
          <w:lang w:val="en-IE"/>
        </w:rPr>
        <w:t xml:space="preserve"> 1), </w:t>
      </w:r>
      <w:r w:rsidRPr="00B63CD7">
        <w:rPr>
          <w:smallCaps/>
          <w:strike/>
          <w:lang w:val="en-IE"/>
        </w:rPr>
        <w:t>S185–S189.</w:t>
      </w:r>
    </w:p>
    <w:p w14:paraId="4272F54E" w14:textId="77777777" w:rsidR="0072368C" w:rsidRPr="00B63CD7" w:rsidRDefault="0072368C" w:rsidP="003E3022">
      <w:pPr>
        <w:tabs>
          <w:tab w:val="clear" w:pos="-720"/>
        </w:tabs>
        <w:spacing w:after="240" w:line="240" w:lineRule="auto"/>
        <w:rPr>
          <w:rFonts w:ascii="Arial" w:hAnsi="Arial" w:cs="Arial"/>
          <w:color w:val="000000"/>
          <w:sz w:val="18"/>
          <w:szCs w:val="18"/>
          <w:lang w:val="en-IE" w:eastAsia="it-IT"/>
        </w:rPr>
      </w:pPr>
      <w:proofErr w:type="spellStart"/>
      <w:r w:rsidRPr="00B63CD7">
        <w:rPr>
          <w:rFonts w:ascii="Arial" w:hAnsi="Arial"/>
          <w:smallCaps/>
          <w:color w:val="000000"/>
          <w:sz w:val="18"/>
          <w:lang w:val="en-IE"/>
        </w:rPr>
        <w:lastRenderedPageBreak/>
        <w:t>Daprà</w:t>
      </w:r>
      <w:proofErr w:type="spellEnd"/>
      <w:r w:rsidRPr="00B63CD7">
        <w:rPr>
          <w:rFonts w:ascii="Arial" w:hAnsi="Arial"/>
          <w:smallCaps/>
          <w:color w:val="000000"/>
          <w:sz w:val="18"/>
          <w:lang w:val="en-IE"/>
        </w:rPr>
        <w:t xml:space="preserve"> F., </w:t>
      </w:r>
      <w:proofErr w:type="spellStart"/>
      <w:r w:rsidRPr="00B63CD7">
        <w:rPr>
          <w:rFonts w:ascii="Arial" w:hAnsi="Arial"/>
          <w:smallCaps/>
          <w:color w:val="000000"/>
          <w:sz w:val="18"/>
          <w:lang w:val="en-IE"/>
        </w:rPr>
        <w:t>Scalone</w:t>
      </w:r>
      <w:proofErr w:type="spellEnd"/>
      <w:r w:rsidRPr="00B63CD7">
        <w:rPr>
          <w:rFonts w:ascii="Arial" w:hAnsi="Arial"/>
          <w:smallCaps/>
          <w:color w:val="000000"/>
          <w:sz w:val="18"/>
          <w:lang w:val="en-IE"/>
        </w:rPr>
        <w:t xml:space="preserve"> A., </w:t>
      </w:r>
      <w:proofErr w:type="spellStart"/>
      <w:r w:rsidRPr="00B63CD7">
        <w:rPr>
          <w:rFonts w:ascii="Arial" w:hAnsi="Arial"/>
          <w:smallCaps/>
          <w:color w:val="000000"/>
          <w:sz w:val="18"/>
          <w:lang w:val="en-IE"/>
        </w:rPr>
        <w:t>Mignone</w:t>
      </w:r>
      <w:proofErr w:type="spellEnd"/>
      <w:r w:rsidRPr="00B63CD7">
        <w:rPr>
          <w:rFonts w:ascii="Arial" w:hAnsi="Arial"/>
          <w:smallCaps/>
          <w:color w:val="000000"/>
          <w:sz w:val="18"/>
          <w:lang w:val="en-IE"/>
        </w:rPr>
        <w:t xml:space="preserve"> W., </w:t>
      </w:r>
      <w:proofErr w:type="spellStart"/>
      <w:r w:rsidRPr="00B63CD7">
        <w:rPr>
          <w:rFonts w:ascii="Arial" w:hAnsi="Arial"/>
          <w:smallCaps/>
          <w:color w:val="000000"/>
          <w:sz w:val="18"/>
          <w:lang w:val="en-IE"/>
        </w:rPr>
        <w:t>Ferroglio</w:t>
      </w:r>
      <w:proofErr w:type="spellEnd"/>
      <w:r w:rsidRPr="00B63CD7">
        <w:rPr>
          <w:rFonts w:ascii="Arial" w:hAnsi="Arial"/>
          <w:smallCaps/>
          <w:color w:val="000000"/>
          <w:sz w:val="18"/>
          <w:lang w:val="en-IE"/>
        </w:rPr>
        <w:t xml:space="preserve"> E., </w:t>
      </w:r>
      <w:proofErr w:type="spellStart"/>
      <w:r w:rsidRPr="00B63CD7">
        <w:rPr>
          <w:rFonts w:ascii="Arial" w:hAnsi="Arial"/>
          <w:smallCaps/>
          <w:color w:val="000000"/>
          <w:sz w:val="18"/>
          <w:lang w:val="en-IE"/>
        </w:rPr>
        <w:t>Mannelli</w:t>
      </w:r>
      <w:proofErr w:type="spellEnd"/>
      <w:r w:rsidRPr="00B63CD7">
        <w:rPr>
          <w:rFonts w:ascii="Arial" w:hAnsi="Arial"/>
          <w:smallCaps/>
          <w:color w:val="000000"/>
          <w:sz w:val="18"/>
          <w:lang w:val="en-IE"/>
        </w:rPr>
        <w:t xml:space="preserve"> A., </w:t>
      </w:r>
      <w:proofErr w:type="spellStart"/>
      <w:r w:rsidRPr="00B63CD7">
        <w:rPr>
          <w:rFonts w:ascii="Arial" w:hAnsi="Arial"/>
          <w:smallCaps/>
          <w:color w:val="000000"/>
          <w:sz w:val="18"/>
          <w:lang w:val="en-IE"/>
        </w:rPr>
        <w:t>Biglino</w:t>
      </w:r>
      <w:proofErr w:type="spellEnd"/>
      <w:r w:rsidRPr="00B63CD7">
        <w:rPr>
          <w:rFonts w:ascii="Arial" w:hAnsi="Arial"/>
          <w:smallCaps/>
          <w:color w:val="000000"/>
          <w:sz w:val="18"/>
          <w:lang w:val="en-IE"/>
        </w:rPr>
        <w:t xml:space="preserve"> A., </w:t>
      </w:r>
      <w:proofErr w:type="spellStart"/>
      <w:r w:rsidRPr="00B63CD7">
        <w:rPr>
          <w:rFonts w:ascii="Arial" w:hAnsi="Arial"/>
          <w:smallCaps/>
          <w:color w:val="000000"/>
          <w:sz w:val="18"/>
          <w:lang w:val="en-IE"/>
        </w:rPr>
        <w:t>Zanatta</w:t>
      </w:r>
      <w:proofErr w:type="spellEnd"/>
      <w:r w:rsidRPr="00B63CD7">
        <w:rPr>
          <w:rFonts w:ascii="Arial" w:hAnsi="Arial"/>
          <w:smallCaps/>
          <w:color w:val="000000"/>
          <w:sz w:val="18"/>
          <w:lang w:val="en-IE"/>
        </w:rPr>
        <w:t xml:space="preserve"> R., Gradoni L. &amp; Rosati S.</w:t>
      </w:r>
      <w:r w:rsidRPr="00B63CD7">
        <w:rPr>
          <w:rFonts w:ascii="Arial" w:hAnsi="Arial"/>
          <w:color w:val="000000"/>
          <w:sz w:val="18"/>
          <w:lang w:val="en-IE"/>
        </w:rPr>
        <w:t xml:space="preserve"> (2008). </w:t>
      </w:r>
      <w:r w:rsidRPr="00B63CD7">
        <w:rPr>
          <w:rFonts w:ascii="Arial" w:hAnsi="Arial" w:cs="Arial"/>
          <w:color w:val="000000"/>
          <w:sz w:val="18"/>
          <w:szCs w:val="18"/>
          <w:lang w:val="en-IE" w:eastAsia="it-IT"/>
        </w:rPr>
        <w:t xml:space="preserve">Validation of a recombinant based antibody ELISA for diagnosis of human and canine leishmaniasis. </w:t>
      </w:r>
      <w:r w:rsidRPr="00B63CD7">
        <w:rPr>
          <w:rFonts w:ascii="Arial" w:hAnsi="Arial" w:cs="Arial"/>
          <w:i/>
          <w:color w:val="000000"/>
          <w:sz w:val="18"/>
          <w:szCs w:val="18"/>
          <w:lang w:val="en-IE" w:eastAsia="it-IT"/>
        </w:rPr>
        <w:t xml:space="preserve">J. Immunoassay </w:t>
      </w:r>
      <w:proofErr w:type="spellStart"/>
      <w:r w:rsidRPr="00B63CD7">
        <w:rPr>
          <w:rFonts w:ascii="Arial" w:hAnsi="Arial" w:cs="Arial"/>
          <w:i/>
          <w:color w:val="000000"/>
          <w:sz w:val="18"/>
          <w:szCs w:val="18"/>
          <w:lang w:val="en-IE" w:eastAsia="it-IT"/>
        </w:rPr>
        <w:t>Immunochem</w:t>
      </w:r>
      <w:proofErr w:type="spellEnd"/>
      <w:r w:rsidRPr="00B63CD7">
        <w:rPr>
          <w:rFonts w:ascii="Arial" w:hAnsi="Arial" w:cs="Arial"/>
          <w:color w:val="000000"/>
          <w:sz w:val="18"/>
          <w:szCs w:val="18"/>
          <w:lang w:val="en-IE" w:eastAsia="it-IT"/>
        </w:rPr>
        <w:t xml:space="preserve">., </w:t>
      </w:r>
      <w:r w:rsidRPr="00B63CD7">
        <w:rPr>
          <w:rFonts w:ascii="Arial" w:hAnsi="Arial" w:cs="Arial"/>
          <w:b/>
          <w:color w:val="000000"/>
          <w:sz w:val="18"/>
          <w:szCs w:val="18"/>
          <w:lang w:val="en-IE" w:eastAsia="it-IT"/>
        </w:rPr>
        <w:t>29</w:t>
      </w:r>
      <w:r w:rsidRPr="00B63CD7">
        <w:rPr>
          <w:rFonts w:ascii="Arial" w:hAnsi="Arial" w:cs="Arial"/>
          <w:color w:val="000000"/>
          <w:sz w:val="18"/>
          <w:szCs w:val="18"/>
          <w:lang w:val="en-IE" w:eastAsia="it-IT"/>
        </w:rPr>
        <w:t>, 244–256.</w:t>
      </w:r>
    </w:p>
    <w:p w14:paraId="0293BACC" w14:textId="77777777" w:rsidR="0072368C" w:rsidRPr="00B63CD7" w:rsidRDefault="0072368C" w:rsidP="00175327">
      <w:pPr>
        <w:pStyle w:val="Ref"/>
        <w:rPr>
          <w:bCs/>
          <w:smallCaps/>
          <w:lang w:val="en-IE"/>
        </w:rPr>
      </w:pPr>
      <w:r w:rsidRPr="00B63CD7">
        <w:rPr>
          <w:bCs/>
          <w:smallCaps/>
          <w:lang w:val="en-IE"/>
        </w:rPr>
        <w:t xml:space="preserve">Das A. &amp; Ali N. (2012). </w:t>
      </w:r>
      <w:r w:rsidRPr="00B63CD7">
        <w:rPr>
          <w:bCs/>
          <w:lang w:val="en-IE"/>
        </w:rPr>
        <w:t xml:space="preserve">Vaccine development against </w:t>
      </w:r>
      <w:r w:rsidRPr="00B63CD7">
        <w:rPr>
          <w:bCs/>
          <w:i/>
          <w:lang w:val="en-IE"/>
        </w:rPr>
        <w:t xml:space="preserve">Leishmania </w:t>
      </w:r>
      <w:proofErr w:type="spellStart"/>
      <w:r w:rsidRPr="00B63CD7">
        <w:rPr>
          <w:bCs/>
          <w:i/>
          <w:lang w:val="en-IE"/>
        </w:rPr>
        <w:t>donovani</w:t>
      </w:r>
      <w:proofErr w:type="spellEnd"/>
      <w:r w:rsidRPr="00B63CD7">
        <w:rPr>
          <w:bCs/>
          <w:lang w:val="en-IE"/>
        </w:rPr>
        <w:t xml:space="preserve">. </w:t>
      </w:r>
      <w:r w:rsidRPr="00B63CD7">
        <w:rPr>
          <w:bCs/>
          <w:i/>
          <w:lang w:val="en-IE"/>
        </w:rPr>
        <w:t>Front. Immunol.</w:t>
      </w:r>
      <w:r w:rsidRPr="00B63CD7">
        <w:rPr>
          <w:bCs/>
          <w:lang w:val="en-IE"/>
        </w:rPr>
        <w:t>,</w:t>
      </w:r>
      <w:r w:rsidRPr="00B63CD7">
        <w:rPr>
          <w:bCs/>
          <w:smallCaps/>
          <w:lang w:val="en-IE"/>
        </w:rPr>
        <w:t xml:space="preserve"> </w:t>
      </w:r>
      <w:r w:rsidRPr="00B63CD7">
        <w:rPr>
          <w:b/>
          <w:bCs/>
          <w:smallCaps/>
          <w:lang w:val="en-IE"/>
        </w:rPr>
        <w:t>3</w:t>
      </w:r>
      <w:r w:rsidRPr="00B63CD7">
        <w:rPr>
          <w:bCs/>
          <w:smallCaps/>
          <w:lang w:val="en-IE"/>
        </w:rPr>
        <w:t xml:space="preserve">, 99. </w:t>
      </w:r>
    </w:p>
    <w:p w14:paraId="3B7ED92E" w14:textId="77777777" w:rsidR="0072368C" w:rsidRPr="008F2147" w:rsidRDefault="0072368C" w:rsidP="003E3022">
      <w:pPr>
        <w:pStyle w:val="Ref"/>
        <w:rPr>
          <w:strike/>
          <w:lang w:val="es-ES"/>
        </w:rPr>
      </w:pPr>
      <w:r w:rsidRPr="00B63CD7">
        <w:rPr>
          <w:smallCaps/>
          <w:strike/>
          <w:lang w:val="en-IE"/>
        </w:rPr>
        <w:t xml:space="preserve">De </w:t>
      </w:r>
      <w:proofErr w:type="spellStart"/>
      <w:r w:rsidRPr="00B63CD7">
        <w:rPr>
          <w:smallCaps/>
          <w:strike/>
          <w:lang w:val="en-IE"/>
        </w:rPr>
        <w:t>Brujin</w:t>
      </w:r>
      <w:proofErr w:type="spellEnd"/>
      <w:r w:rsidRPr="00B63CD7">
        <w:rPr>
          <w:smallCaps/>
          <w:strike/>
          <w:lang w:val="en-IE"/>
        </w:rPr>
        <w:t xml:space="preserve"> M.H.L., </w:t>
      </w:r>
      <w:proofErr w:type="spellStart"/>
      <w:r w:rsidRPr="00B63CD7">
        <w:rPr>
          <w:smallCaps/>
          <w:strike/>
          <w:lang w:val="en-IE"/>
        </w:rPr>
        <w:t>Labrada</w:t>
      </w:r>
      <w:proofErr w:type="spellEnd"/>
      <w:r w:rsidRPr="00B63CD7">
        <w:rPr>
          <w:smallCaps/>
          <w:strike/>
          <w:lang w:val="en-IE"/>
        </w:rPr>
        <w:t xml:space="preserve"> L.A., Smyth A.J., </w:t>
      </w:r>
      <w:proofErr w:type="spellStart"/>
      <w:r w:rsidRPr="00B63CD7">
        <w:rPr>
          <w:smallCaps/>
          <w:strike/>
          <w:lang w:val="en-IE"/>
        </w:rPr>
        <w:t>Santric</w:t>
      </w:r>
      <w:proofErr w:type="spellEnd"/>
      <w:r w:rsidRPr="00B63CD7">
        <w:rPr>
          <w:smallCaps/>
          <w:strike/>
          <w:lang w:val="en-IE"/>
        </w:rPr>
        <w:t xml:space="preserve"> C. &amp; Barker D.C</w:t>
      </w:r>
      <w:r w:rsidRPr="00B63CD7">
        <w:rPr>
          <w:strike/>
          <w:lang w:val="en-IE"/>
        </w:rPr>
        <w:t xml:space="preserve">. (1993). A comparative study of diagnosis by the polymerase chain reaction and by current clinical methods using biopsies from Colombian patients with suspected leishmaniasis. </w:t>
      </w:r>
      <w:proofErr w:type="spellStart"/>
      <w:r w:rsidRPr="008F2147">
        <w:rPr>
          <w:i/>
          <w:strike/>
          <w:lang w:val="es-ES"/>
        </w:rPr>
        <w:t>Trop</w:t>
      </w:r>
      <w:proofErr w:type="spellEnd"/>
      <w:r w:rsidRPr="008F2147">
        <w:rPr>
          <w:i/>
          <w:strike/>
          <w:lang w:val="es-ES"/>
        </w:rPr>
        <w:t xml:space="preserve">. </w:t>
      </w:r>
      <w:proofErr w:type="spellStart"/>
      <w:r w:rsidRPr="008F2147">
        <w:rPr>
          <w:i/>
          <w:strike/>
          <w:lang w:val="es-ES"/>
        </w:rPr>
        <w:t>Med</w:t>
      </w:r>
      <w:proofErr w:type="spellEnd"/>
      <w:r w:rsidRPr="008F2147">
        <w:rPr>
          <w:i/>
          <w:strike/>
          <w:lang w:val="es-ES"/>
        </w:rPr>
        <w:t xml:space="preserve">. </w:t>
      </w:r>
      <w:proofErr w:type="spellStart"/>
      <w:r w:rsidRPr="008F2147">
        <w:rPr>
          <w:i/>
          <w:strike/>
          <w:lang w:val="es-ES"/>
        </w:rPr>
        <w:t>Parasitol</w:t>
      </w:r>
      <w:proofErr w:type="spellEnd"/>
      <w:r w:rsidRPr="008F2147">
        <w:rPr>
          <w:strike/>
          <w:lang w:val="es-ES"/>
        </w:rPr>
        <w:t xml:space="preserve">., </w:t>
      </w:r>
      <w:r w:rsidRPr="008F2147">
        <w:rPr>
          <w:b/>
          <w:strike/>
          <w:lang w:val="es-ES"/>
        </w:rPr>
        <w:t>44</w:t>
      </w:r>
      <w:r w:rsidRPr="008F2147">
        <w:rPr>
          <w:strike/>
          <w:lang w:val="es-ES"/>
        </w:rPr>
        <w:t>, 201–207.</w:t>
      </w:r>
    </w:p>
    <w:p w14:paraId="0C5E9BC1" w14:textId="77777777" w:rsidR="0072368C" w:rsidRPr="00B63CD7" w:rsidRDefault="0072368C" w:rsidP="003E3022">
      <w:pPr>
        <w:pStyle w:val="Ref"/>
        <w:rPr>
          <w:strike/>
          <w:lang w:val="en-IE"/>
        </w:rPr>
      </w:pPr>
      <w:r w:rsidRPr="008F2147">
        <w:rPr>
          <w:smallCaps/>
          <w:strike/>
          <w:lang w:val="es-ES"/>
        </w:rPr>
        <w:t xml:space="preserve">Di </w:t>
      </w:r>
      <w:proofErr w:type="spellStart"/>
      <w:r w:rsidRPr="008F2147">
        <w:rPr>
          <w:smallCaps/>
          <w:strike/>
          <w:lang w:val="es-ES"/>
        </w:rPr>
        <w:t>Muccio</w:t>
      </w:r>
      <w:proofErr w:type="spellEnd"/>
      <w:r w:rsidRPr="008F2147">
        <w:rPr>
          <w:smallCaps/>
          <w:strike/>
          <w:lang w:val="es-ES"/>
        </w:rPr>
        <w:t xml:space="preserve"> T., </w:t>
      </w:r>
      <w:proofErr w:type="spellStart"/>
      <w:r w:rsidRPr="008F2147">
        <w:rPr>
          <w:smallCaps/>
          <w:strike/>
          <w:lang w:val="es-ES"/>
        </w:rPr>
        <w:t>Veronesi</w:t>
      </w:r>
      <w:proofErr w:type="spellEnd"/>
      <w:r w:rsidRPr="008F2147">
        <w:rPr>
          <w:smallCaps/>
          <w:strike/>
          <w:lang w:val="es-ES"/>
        </w:rPr>
        <w:t xml:space="preserve"> F., </w:t>
      </w:r>
      <w:proofErr w:type="spellStart"/>
      <w:r w:rsidRPr="008F2147">
        <w:rPr>
          <w:smallCaps/>
          <w:strike/>
          <w:lang w:val="es-ES"/>
        </w:rPr>
        <w:t>Antognoni</w:t>
      </w:r>
      <w:proofErr w:type="spellEnd"/>
      <w:r w:rsidRPr="008F2147">
        <w:rPr>
          <w:smallCaps/>
          <w:strike/>
          <w:lang w:val="es-ES"/>
        </w:rPr>
        <w:t xml:space="preserve"> M.T., </w:t>
      </w:r>
      <w:proofErr w:type="spellStart"/>
      <w:r w:rsidRPr="008F2147">
        <w:rPr>
          <w:smallCaps/>
          <w:strike/>
          <w:lang w:val="es-ES"/>
        </w:rPr>
        <w:t>Onofri</w:t>
      </w:r>
      <w:proofErr w:type="spellEnd"/>
      <w:r w:rsidRPr="008F2147">
        <w:rPr>
          <w:smallCaps/>
          <w:strike/>
          <w:lang w:val="es-ES"/>
        </w:rPr>
        <w:t xml:space="preserve"> A., </w:t>
      </w:r>
      <w:proofErr w:type="spellStart"/>
      <w:r w:rsidRPr="008F2147">
        <w:rPr>
          <w:smallCaps/>
          <w:strike/>
          <w:lang w:val="es-ES"/>
        </w:rPr>
        <w:t>Piergili</w:t>
      </w:r>
      <w:proofErr w:type="spellEnd"/>
      <w:r w:rsidRPr="008F2147">
        <w:rPr>
          <w:smallCaps/>
          <w:strike/>
          <w:lang w:val="es-ES"/>
        </w:rPr>
        <w:t xml:space="preserve"> </w:t>
      </w:r>
      <w:proofErr w:type="spellStart"/>
      <w:r w:rsidRPr="008F2147">
        <w:rPr>
          <w:smallCaps/>
          <w:strike/>
          <w:lang w:val="es-ES"/>
        </w:rPr>
        <w:t>Fioretti</w:t>
      </w:r>
      <w:proofErr w:type="spellEnd"/>
      <w:r w:rsidRPr="008F2147">
        <w:rPr>
          <w:smallCaps/>
          <w:strike/>
          <w:lang w:val="es-ES"/>
        </w:rPr>
        <w:t xml:space="preserve"> D. &amp; Gramiccia M.</w:t>
      </w:r>
      <w:r w:rsidRPr="008F2147">
        <w:rPr>
          <w:strike/>
          <w:lang w:val="es-ES"/>
        </w:rPr>
        <w:t xml:space="preserve"> (2012). </w:t>
      </w:r>
      <w:r w:rsidRPr="00B63CD7">
        <w:rPr>
          <w:strike/>
          <w:lang w:val="en-IE"/>
        </w:rPr>
        <w:t>Diagnostic value of conjunctival swab nested-</w:t>
      </w:r>
      <w:smartTag w:uri="urn:schemas-microsoft-com:office:smarttags" w:element="stockticker">
        <w:r w:rsidRPr="00B63CD7">
          <w:rPr>
            <w:strike/>
            <w:lang w:val="en-IE"/>
          </w:rPr>
          <w:t>PCR</w:t>
        </w:r>
      </w:smartTag>
      <w:r w:rsidRPr="00B63CD7">
        <w:rPr>
          <w:strike/>
          <w:lang w:val="en-IE"/>
        </w:rPr>
        <w:t xml:space="preserve"> in different categories of dogs naturally exposed to </w:t>
      </w:r>
      <w:r w:rsidRPr="00B63CD7">
        <w:rPr>
          <w:i/>
          <w:strike/>
          <w:lang w:val="en-IE"/>
        </w:rPr>
        <w:t>Leishmania infantum</w:t>
      </w:r>
      <w:r w:rsidRPr="00B63CD7">
        <w:rPr>
          <w:strike/>
          <w:lang w:val="en-IE"/>
        </w:rPr>
        <w:t xml:space="preserve"> infection. </w:t>
      </w:r>
      <w:r w:rsidRPr="00B63CD7">
        <w:rPr>
          <w:i/>
          <w:strike/>
          <w:lang w:val="en-IE"/>
        </w:rPr>
        <w:t xml:space="preserve">J. Clin. </w:t>
      </w:r>
      <w:proofErr w:type="spellStart"/>
      <w:r w:rsidRPr="00B63CD7">
        <w:rPr>
          <w:i/>
          <w:strike/>
          <w:lang w:val="en-IE"/>
        </w:rPr>
        <w:t>Microbiol</w:t>
      </w:r>
      <w:proofErr w:type="spellEnd"/>
      <w:r w:rsidRPr="00B63CD7">
        <w:rPr>
          <w:strike/>
          <w:lang w:val="en-IE"/>
        </w:rPr>
        <w:t xml:space="preserve">., </w:t>
      </w:r>
      <w:r w:rsidRPr="00B63CD7">
        <w:rPr>
          <w:b/>
          <w:strike/>
          <w:lang w:val="en-IE"/>
        </w:rPr>
        <w:t>50</w:t>
      </w:r>
      <w:r w:rsidRPr="00B63CD7">
        <w:rPr>
          <w:strike/>
          <w:lang w:val="en-IE"/>
        </w:rPr>
        <w:t>, 2651–2659.</w:t>
      </w:r>
    </w:p>
    <w:p w14:paraId="244BCF74" w14:textId="132E6404" w:rsidR="00646C3D" w:rsidRPr="00FF1E42" w:rsidRDefault="0072368C" w:rsidP="00646C3D">
      <w:pPr>
        <w:pStyle w:val="Ref"/>
        <w:rPr>
          <w:strike/>
          <w:lang w:val="en-IE"/>
        </w:rPr>
      </w:pPr>
      <w:proofErr w:type="spellStart"/>
      <w:r w:rsidRPr="00FF1E42">
        <w:rPr>
          <w:smallCaps/>
          <w:strike/>
          <w:highlight w:val="yellow"/>
          <w:lang w:val="en-IE"/>
        </w:rPr>
        <w:t>Dougall</w:t>
      </w:r>
      <w:proofErr w:type="spellEnd"/>
      <w:r w:rsidRPr="00FF1E42">
        <w:rPr>
          <w:smallCaps/>
          <w:strike/>
          <w:highlight w:val="yellow"/>
          <w:lang w:val="en-IE"/>
        </w:rPr>
        <w:t xml:space="preserve"> A.M., Alexander B., Holt D.C., Harris T., Sultan A.H., Bates P.A., Rose K. &amp; Walton S.F. </w:t>
      </w:r>
      <w:r w:rsidRPr="00FF1E42">
        <w:rPr>
          <w:strike/>
          <w:highlight w:val="yellow"/>
          <w:lang w:val="en-IE"/>
        </w:rPr>
        <w:t>(2011). Evidence incriminating midges (</w:t>
      </w:r>
      <w:proofErr w:type="spellStart"/>
      <w:r w:rsidRPr="00FF1E42">
        <w:rPr>
          <w:strike/>
          <w:highlight w:val="yellow"/>
          <w:lang w:val="en-IE"/>
        </w:rPr>
        <w:t>Diptera</w:t>
      </w:r>
      <w:proofErr w:type="spellEnd"/>
      <w:r w:rsidRPr="00FF1E42">
        <w:rPr>
          <w:strike/>
          <w:highlight w:val="yellow"/>
          <w:lang w:val="en-IE"/>
        </w:rPr>
        <w:t xml:space="preserve">: Ceratopogonidae) as potential vectors of </w:t>
      </w:r>
      <w:r w:rsidRPr="00FF1E42">
        <w:rPr>
          <w:i/>
          <w:strike/>
          <w:highlight w:val="yellow"/>
          <w:lang w:val="en-IE"/>
        </w:rPr>
        <w:t>Leishmania</w:t>
      </w:r>
      <w:r w:rsidRPr="00FF1E42">
        <w:rPr>
          <w:strike/>
          <w:highlight w:val="yellow"/>
          <w:lang w:val="en-IE"/>
        </w:rPr>
        <w:t xml:space="preserve"> in Australia. </w:t>
      </w:r>
      <w:r w:rsidRPr="00FF1E42">
        <w:rPr>
          <w:i/>
          <w:strike/>
          <w:highlight w:val="yellow"/>
          <w:lang w:val="en-IE"/>
        </w:rPr>
        <w:t xml:space="preserve">Int. J. </w:t>
      </w:r>
      <w:proofErr w:type="spellStart"/>
      <w:r w:rsidRPr="00FF1E42">
        <w:rPr>
          <w:i/>
          <w:strike/>
          <w:highlight w:val="yellow"/>
          <w:lang w:val="en-IE"/>
        </w:rPr>
        <w:t>Parasitol</w:t>
      </w:r>
      <w:proofErr w:type="spellEnd"/>
      <w:r w:rsidRPr="00FF1E42">
        <w:rPr>
          <w:strike/>
          <w:highlight w:val="yellow"/>
          <w:lang w:val="en-IE"/>
        </w:rPr>
        <w:t xml:space="preserve">., </w:t>
      </w:r>
      <w:r w:rsidRPr="00FF1E42">
        <w:rPr>
          <w:b/>
          <w:strike/>
          <w:highlight w:val="yellow"/>
          <w:lang w:val="en-IE"/>
        </w:rPr>
        <w:t>41</w:t>
      </w:r>
      <w:r w:rsidRPr="00FF1E42">
        <w:rPr>
          <w:strike/>
          <w:highlight w:val="yellow"/>
          <w:lang w:val="en-IE"/>
        </w:rPr>
        <w:t>, 571–579.</w:t>
      </w:r>
    </w:p>
    <w:p w14:paraId="75BFB6BB" w14:textId="1BBCF103" w:rsidR="00292CCB" w:rsidRPr="00FF1E42" w:rsidRDefault="00FF1E42" w:rsidP="00FF1E42">
      <w:pPr>
        <w:pStyle w:val="Ref"/>
        <w:rPr>
          <w:u w:val="double"/>
        </w:rPr>
      </w:pPr>
      <w:proofErr w:type="spellStart"/>
      <w:r w:rsidRPr="00FF1E42">
        <w:rPr>
          <w:smallCaps/>
          <w:highlight w:val="yellow"/>
          <w:u w:val="double"/>
        </w:rPr>
        <w:t>Dougall</w:t>
      </w:r>
      <w:proofErr w:type="spellEnd"/>
      <w:r w:rsidRPr="00FF1E42">
        <w:rPr>
          <w:smallCaps/>
          <w:highlight w:val="yellow"/>
          <w:u w:val="double"/>
        </w:rPr>
        <w:t xml:space="preserve"> A., Shilton C., Low Choy J., Alexander B. &amp; Walton S. </w:t>
      </w:r>
      <w:r w:rsidR="003611B6" w:rsidRPr="00FF1E42">
        <w:rPr>
          <w:highlight w:val="yellow"/>
          <w:u w:val="double"/>
        </w:rPr>
        <w:t>(2009</w:t>
      </w:r>
      <w:r w:rsidR="00286628" w:rsidRPr="00FF1E42">
        <w:rPr>
          <w:highlight w:val="yellow"/>
          <w:u w:val="double"/>
        </w:rPr>
        <w:t>)</w:t>
      </w:r>
      <w:r w:rsidR="00292CCB" w:rsidRPr="00FF1E42">
        <w:rPr>
          <w:highlight w:val="yellow"/>
          <w:u w:val="double"/>
        </w:rPr>
        <w:t xml:space="preserve">. New reports of Australian cutaneous leishmaniasis in Northern Australian </w:t>
      </w:r>
      <w:proofErr w:type="spellStart"/>
      <w:r w:rsidR="00292CCB" w:rsidRPr="00FF1E42">
        <w:rPr>
          <w:highlight w:val="yellow"/>
          <w:u w:val="double"/>
        </w:rPr>
        <w:t>macropods</w:t>
      </w:r>
      <w:proofErr w:type="spellEnd"/>
      <w:r w:rsidR="00292CCB" w:rsidRPr="00FF1E42">
        <w:rPr>
          <w:highlight w:val="yellow"/>
          <w:u w:val="double"/>
        </w:rPr>
        <w:t xml:space="preserve">. </w:t>
      </w:r>
      <w:proofErr w:type="spellStart"/>
      <w:r w:rsidR="00292CCB" w:rsidRPr="00FF1E42">
        <w:rPr>
          <w:i/>
          <w:iCs/>
          <w:highlight w:val="yellow"/>
          <w:u w:val="double"/>
        </w:rPr>
        <w:t>Epidemiol</w:t>
      </w:r>
      <w:proofErr w:type="spellEnd"/>
      <w:r w:rsidRPr="00FF1E42">
        <w:rPr>
          <w:i/>
          <w:iCs/>
          <w:highlight w:val="yellow"/>
          <w:u w:val="double"/>
        </w:rPr>
        <w:t>.</w:t>
      </w:r>
      <w:r w:rsidR="00292CCB" w:rsidRPr="00FF1E42">
        <w:rPr>
          <w:i/>
          <w:iCs/>
          <w:highlight w:val="yellow"/>
          <w:u w:val="double"/>
        </w:rPr>
        <w:t xml:space="preserve"> Infect</w:t>
      </w:r>
      <w:r w:rsidR="00292CCB" w:rsidRPr="00FF1E42">
        <w:rPr>
          <w:highlight w:val="yellow"/>
          <w:u w:val="double"/>
        </w:rPr>
        <w:t>.</w:t>
      </w:r>
      <w:r w:rsidRPr="00FF1E42">
        <w:rPr>
          <w:highlight w:val="yellow"/>
          <w:u w:val="double"/>
        </w:rPr>
        <w:t>,</w:t>
      </w:r>
      <w:r w:rsidR="00292CCB" w:rsidRPr="00FF1E42">
        <w:rPr>
          <w:highlight w:val="yellow"/>
          <w:u w:val="double"/>
        </w:rPr>
        <w:t xml:space="preserve"> </w:t>
      </w:r>
      <w:r w:rsidR="00292CCB" w:rsidRPr="00FF1E42">
        <w:rPr>
          <w:b/>
          <w:bCs/>
          <w:highlight w:val="yellow"/>
          <w:u w:val="double"/>
        </w:rPr>
        <w:t>137</w:t>
      </w:r>
      <w:r w:rsidR="00286628" w:rsidRPr="00FF1E42">
        <w:rPr>
          <w:highlight w:val="yellow"/>
          <w:u w:val="double"/>
        </w:rPr>
        <w:t xml:space="preserve">, </w:t>
      </w:r>
      <w:r w:rsidR="00292CCB" w:rsidRPr="00FF1E42">
        <w:rPr>
          <w:highlight w:val="yellow"/>
          <w:u w:val="double"/>
        </w:rPr>
        <w:t>1516</w:t>
      </w:r>
      <w:r w:rsidRPr="00FF1E42">
        <w:rPr>
          <w:highlight w:val="yellow"/>
          <w:u w:val="double"/>
        </w:rPr>
        <w:t>–15</w:t>
      </w:r>
      <w:r w:rsidR="00292CCB" w:rsidRPr="00FF1E42">
        <w:rPr>
          <w:highlight w:val="yellow"/>
          <w:u w:val="double"/>
        </w:rPr>
        <w:t>20.</w:t>
      </w:r>
    </w:p>
    <w:p w14:paraId="79DF4C5B" w14:textId="48B5AD67" w:rsidR="00646C3D" w:rsidRPr="00B63CD7" w:rsidRDefault="00646C3D" w:rsidP="00646C3D">
      <w:pPr>
        <w:pStyle w:val="Ref"/>
        <w:rPr>
          <w:smallCaps/>
          <w:u w:val="double"/>
          <w:lang w:val="en-IE"/>
        </w:rPr>
      </w:pPr>
      <w:proofErr w:type="spellStart"/>
      <w:r w:rsidRPr="00B63CD7">
        <w:rPr>
          <w:smallCaps/>
          <w:u w:val="double"/>
          <w:lang w:val="en-IE"/>
        </w:rPr>
        <w:t>Esch</w:t>
      </w:r>
      <w:proofErr w:type="spellEnd"/>
      <w:r w:rsidRPr="00B63CD7">
        <w:rPr>
          <w:smallCaps/>
          <w:u w:val="double"/>
          <w:lang w:val="en-IE"/>
        </w:rPr>
        <w:t xml:space="preserve"> K.J.</w:t>
      </w:r>
      <w:r w:rsidR="00F077C7" w:rsidRPr="00B63CD7">
        <w:rPr>
          <w:smallCaps/>
          <w:u w:val="double"/>
          <w:lang w:val="en-IE"/>
        </w:rPr>
        <w:t xml:space="preserve"> &amp;</w:t>
      </w:r>
      <w:r w:rsidRPr="00B63CD7">
        <w:rPr>
          <w:smallCaps/>
          <w:u w:val="double"/>
          <w:lang w:val="en-IE"/>
        </w:rPr>
        <w:t xml:space="preserve"> Petersen C.A. (2013). </w:t>
      </w:r>
      <w:r w:rsidRPr="00B63CD7">
        <w:rPr>
          <w:u w:val="double"/>
          <w:lang w:val="en-IE"/>
        </w:rPr>
        <w:t>Transmission and epidemiology of zoonotic protozoal diseases of companion animals</w:t>
      </w:r>
      <w:r w:rsidRPr="00B63CD7">
        <w:rPr>
          <w:i/>
          <w:u w:val="double"/>
          <w:lang w:val="en-IE"/>
        </w:rPr>
        <w:t>. Clin</w:t>
      </w:r>
      <w:r w:rsidR="00F077C7" w:rsidRPr="00B63CD7">
        <w:rPr>
          <w:i/>
          <w:u w:val="double"/>
          <w:lang w:val="en-IE"/>
        </w:rPr>
        <w:t>.</w:t>
      </w:r>
      <w:r w:rsidRPr="00B63CD7">
        <w:rPr>
          <w:i/>
          <w:u w:val="double"/>
          <w:lang w:val="en-IE"/>
        </w:rPr>
        <w:t xml:space="preserve"> </w:t>
      </w:r>
      <w:proofErr w:type="spellStart"/>
      <w:r w:rsidRPr="00B63CD7">
        <w:rPr>
          <w:i/>
          <w:u w:val="double"/>
          <w:lang w:val="en-IE"/>
        </w:rPr>
        <w:t>Microbiol</w:t>
      </w:r>
      <w:proofErr w:type="spellEnd"/>
      <w:r w:rsidR="00F077C7" w:rsidRPr="00B63CD7">
        <w:rPr>
          <w:i/>
          <w:u w:val="double"/>
          <w:lang w:val="en-IE"/>
        </w:rPr>
        <w:t>.</w:t>
      </w:r>
      <w:r w:rsidRPr="00B63CD7">
        <w:rPr>
          <w:i/>
          <w:u w:val="double"/>
          <w:lang w:val="en-IE"/>
        </w:rPr>
        <w:t xml:space="preserve"> Rev</w:t>
      </w:r>
      <w:r w:rsidRPr="00B63CD7">
        <w:rPr>
          <w:u w:val="double"/>
          <w:lang w:val="en-IE"/>
        </w:rPr>
        <w:t xml:space="preserve">., </w:t>
      </w:r>
      <w:r w:rsidRPr="00B63CD7">
        <w:rPr>
          <w:b/>
          <w:u w:val="double"/>
          <w:lang w:val="en-IE"/>
        </w:rPr>
        <w:t>26</w:t>
      </w:r>
      <w:r w:rsidRPr="00B63CD7">
        <w:rPr>
          <w:u w:val="double"/>
          <w:lang w:val="en-IE"/>
        </w:rPr>
        <w:t>, 58–85.</w:t>
      </w:r>
    </w:p>
    <w:p w14:paraId="1EE13DC1" w14:textId="77777777" w:rsidR="0072368C" w:rsidRPr="00B63CD7" w:rsidRDefault="0072368C" w:rsidP="003E3022">
      <w:pPr>
        <w:pStyle w:val="Ref"/>
        <w:rPr>
          <w:lang w:val="en-IE"/>
        </w:rPr>
      </w:pPr>
      <w:r w:rsidRPr="00B63CD7">
        <w:rPr>
          <w:smallCaps/>
          <w:lang w:val="en-IE"/>
        </w:rPr>
        <w:t>Evans D.A.</w:t>
      </w:r>
      <w:r w:rsidRPr="00B63CD7">
        <w:rPr>
          <w:lang w:val="en-IE"/>
        </w:rPr>
        <w:t xml:space="preserve"> (1987). Leishmania.</w:t>
      </w:r>
      <w:r w:rsidRPr="00B63CD7">
        <w:rPr>
          <w:i/>
          <w:lang w:val="en-IE"/>
        </w:rPr>
        <w:t xml:space="preserve"> In: In-Vitro</w:t>
      </w:r>
      <w:r w:rsidRPr="00B63CD7">
        <w:rPr>
          <w:lang w:val="en-IE"/>
        </w:rPr>
        <w:t xml:space="preserve"> Methods for Parasite Cultivation, Taylor A.E. &amp; Baker J.R., eds. Academic Press, London, UK, 52–75.</w:t>
      </w:r>
    </w:p>
    <w:p w14:paraId="4B0DF58C" w14:textId="15ACDE13" w:rsidR="005605DB" w:rsidRPr="0066024F" w:rsidRDefault="005605DB" w:rsidP="005605DB">
      <w:pPr>
        <w:pStyle w:val="Ref"/>
        <w:rPr>
          <w:u w:val="double"/>
          <w:lang w:val="en-IE"/>
        </w:rPr>
      </w:pPr>
      <w:proofErr w:type="spellStart"/>
      <w:r w:rsidRPr="001E747D">
        <w:rPr>
          <w:smallCaps/>
          <w:u w:val="double"/>
          <w:lang w:val="en-IE"/>
        </w:rPr>
        <w:t>Fisa</w:t>
      </w:r>
      <w:proofErr w:type="spellEnd"/>
      <w:r w:rsidRPr="001E747D">
        <w:rPr>
          <w:smallCaps/>
          <w:u w:val="double"/>
          <w:lang w:val="en-IE"/>
        </w:rPr>
        <w:t xml:space="preserve"> R., </w:t>
      </w:r>
      <w:proofErr w:type="spellStart"/>
      <w:r w:rsidRPr="001E747D">
        <w:rPr>
          <w:smallCaps/>
          <w:u w:val="double"/>
          <w:lang w:val="en-IE"/>
        </w:rPr>
        <w:t>Riera</w:t>
      </w:r>
      <w:proofErr w:type="spellEnd"/>
      <w:r w:rsidRPr="001E747D">
        <w:rPr>
          <w:smallCaps/>
          <w:u w:val="double"/>
          <w:lang w:val="en-IE"/>
        </w:rPr>
        <w:t xml:space="preserve"> C., </w:t>
      </w:r>
      <w:proofErr w:type="spellStart"/>
      <w:r w:rsidRPr="001E747D">
        <w:rPr>
          <w:smallCaps/>
          <w:u w:val="double"/>
          <w:lang w:val="en-IE"/>
        </w:rPr>
        <w:t>Gállego</w:t>
      </w:r>
      <w:proofErr w:type="spellEnd"/>
      <w:r w:rsidRPr="001E747D">
        <w:rPr>
          <w:smallCaps/>
          <w:u w:val="double"/>
          <w:lang w:val="en-IE"/>
        </w:rPr>
        <w:t xml:space="preserve"> M., </w:t>
      </w:r>
      <w:proofErr w:type="spellStart"/>
      <w:r w:rsidRPr="001E747D">
        <w:rPr>
          <w:smallCaps/>
          <w:u w:val="double"/>
          <w:lang w:val="en-IE"/>
        </w:rPr>
        <w:t>Manubens</w:t>
      </w:r>
      <w:proofErr w:type="spellEnd"/>
      <w:r w:rsidRPr="001E747D">
        <w:rPr>
          <w:smallCaps/>
          <w:u w:val="double"/>
          <w:lang w:val="en-IE"/>
        </w:rPr>
        <w:t xml:space="preserve"> J.</w:t>
      </w:r>
      <w:r w:rsidR="00F077C7" w:rsidRPr="001E747D">
        <w:rPr>
          <w:smallCaps/>
          <w:u w:val="double"/>
          <w:lang w:val="en-IE"/>
        </w:rPr>
        <w:t xml:space="preserve"> &amp;</w:t>
      </w:r>
      <w:r w:rsidRPr="001E747D">
        <w:rPr>
          <w:smallCaps/>
          <w:u w:val="double"/>
          <w:lang w:val="en-IE"/>
        </w:rPr>
        <w:t xml:space="preserve"> </w:t>
      </w:r>
      <w:proofErr w:type="spellStart"/>
      <w:r w:rsidRPr="001E747D">
        <w:rPr>
          <w:smallCaps/>
          <w:u w:val="double"/>
          <w:lang w:val="en-IE"/>
        </w:rPr>
        <w:t>Portús</w:t>
      </w:r>
      <w:proofErr w:type="spellEnd"/>
      <w:r w:rsidRPr="001E747D">
        <w:rPr>
          <w:smallCaps/>
          <w:u w:val="double"/>
          <w:lang w:val="en-IE"/>
        </w:rPr>
        <w:t xml:space="preserve"> M. (</w:t>
      </w:r>
      <w:r w:rsidRPr="001E747D">
        <w:rPr>
          <w:u w:val="double"/>
          <w:lang w:val="en-IE"/>
        </w:rPr>
        <w:t xml:space="preserve">2001). </w:t>
      </w:r>
      <w:r w:rsidRPr="00B63CD7">
        <w:rPr>
          <w:u w:val="double"/>
          <w:lang w:val="en-IE"/>
        </w:rPr>
        <w:t xml:space="preserve">Nested PCR for diagnosis of canine leishmaniosis in peripheral blood, lymph node and bone marrow aspirates. </w:t>
      </w:r>
      <w:r w:rsidRPr="0066024F">
        <w:rPr>
          <w:i/>
          <w:u w:val="double"/>
          <w:lang w:val="en-IE"/>
        </w:rPr>
        <w:t>Vet</w:t>
      </w:r>
      <w:r w:rsidR="00F077C7" w:rsidRPr="0066024F">
        <w:rPr>
          <w:i/>
          <w:u w:val="double"/>
          <w:lang w:val="en-IE"/>
        </w:rPr>
        <w:t>.</w:t>
      </w:r>
      <w:r w:rsidRPr="0066024F">
        <w:rPr>
          <w:i/>
          <w:u w:val="double"/>
          <w:lang w:val="en-IE"/>
        </w:rPr>
        <w:t xml:space="preserve"> </w:t>
      </w:r>
      <w:proofErr w:type="spellStart"/>
      <w:r w:rsidRPr="0066024F">
        <w:rPr>
          <w:i/>
          <w:u w:val="double"/>
          <w:lang w:val="en-IE"/>
        </w:rPr>
        <w:t>Parasitol</w:t>
      </w:r>
      <w:proofErr w:type="spellEnd"/>
      <w:r w:rsidRPr="0066024F">
        <w:rPr>
          <w:i/>
          <w:u w:val="double"/>
          <w:lang w:val="en-IE"/>
        </w:rPr>
        <w:t xml:space="preserve">., </w:t>
      </w:r>
      <w:r w:rsidRPr="0066024F">
        <w:rPr>
          <w:b/>
          <w:u w:val="double"/>
          <w:lang w:val="en-IE"/>
        </w:rPr>
        <w:t>99</w:t>
      </w:r>
      <w:r w:rsidRPr="0066024F">
        <w:rPr>
          <w:u w:val="double"/>
          <w:lang w:val="en-IE"/>
        </w:rPr>
        <w:t>, 105</w:t>
      </w:r>
      <w:r w:rsidR="00F077C7" w:rsidRPr="0066024F">
        <w:rPr>
          <w:u w:val="double"/>
          <w:lang w:val="en-IE"/>
        </w:rPr>
        <w:t>–</w:t>
      </w:r>
      <w:r w:rsidRPr="0066024F">
        <w:rPr>
          <w:u w:val="double"/>
          <w:lang w:val="en-IE"/>
        </w:rPr>
        <w:t>111.</w:t>
      </w:r>
    </w:p>
    <w:p w14:paraId="49D44269" w14:textId="53CE54CF" w:rsidR="005605DB" w:rsidRPr="00B63CD7" w:rsidRDefault="005605DB" w:rsidP="005605DB">
      <w:pPr>
        <w:pStyle w:val="Ref"/>
        <w:rPr>
          <w:rStyle w:val="ti2"/>
          <w:strike/>
          <w:sz w:val="18"/>
          <w:lang w:val="en-IE"/>
        </w:rPr>
      </w:pPr>
      <w:proofErr w:type="spellStart"/>
      <w:r w:rsidRPr="0066024F">
        <w:rPr>
          <w:smallCaps/>
          <w:strike/>
          <w:lang w:val="en-IE"/>
        </w:rPr>
        <w:t>Francino</w:t>
      </w:r>
      <w:proofErr w:type="spellEnd"/>
      <w:r w:rsidRPr="0066024F">
        <w:rPr>
          <w:smallCaps/>
          <w:strike/>
          <w:lang w:val="en-IE"/>
        </w:rPr>
        <w:t xml:space="preserve"> O., </w:t>
      </w:r>
      <w:proofErr w:type="spellStart"/>
      <w:r w:rsidRPr="0066024F">
        <w:rPr>
          <w:smallCaps/>
          <w:strike/>
          <w:lang w:val="en-IE"/>
        </w:rPr>
        <w:t>Altet</w:t>
      </w:r>
      <w:proofErr w:type="spellEnd"/>
      <w:r w:rsidRPr="0066024F">
        <w:rPr>
          <w:smallCaps/>
          <w:strike/>
          <w:lang w:val="en-IE"/>
        </w:rPr>
        <w:t xml:space="preserve"> L., Sanchez-Robert E., Rodriguez A., Solano-Gallego L., </w:t>
      </w:r>
      <w:proofErr w:type="spellStart"/>
      <w:r w:rsidRPr="0066024F">
        <w:rPr>
          <w:smallCaps/>
          <w:strike/>
          <w:lang w:val="en-IE"/>
        </w:rPr>
        <w:t>Alberola</w:t>
      </w:r>
      <w:proofErr w:type="spellEnd"/>
      <w:r w:rsidRPr="0066024F">
        <w:rPr>
          <w:smallCaps/>
          <w:strike/>
          <w:lang w:val="en-IE"/>
        </w:rPr>
        <w:t xml:space="preserve"> J., Ferrer L., Sanchez A. &amp; </w:t>
      </w:r>
      <w:hyperlink r:id="rId40" w:tooltip="Click to search for citations by this author." w:history="1">
        <w:proofErr w:type="spellStart"/>
        <w:r w:rsidRPr="0066024F">
          <w:rPr>
            <w:smallCaps/>
            <w:strike/>
            <w:lang w:val="en-IE"/>
          </w:rPr>
          <w:t>Roura</w:t>
        </w:r>
        <w:proofErr w:type="spellEnd"/>
        <w:r w:rsidRPr="0066024F">
          <w:rPr>
            <w:smallCaps/>
            <w:strike/>
            <w:lang w:val="en-IE"/>
          </w:rPr>
          <w:t xml:space="preserve"> X</w:t>
        </w:r>
      </w:hyperlink>
      <w:r w:rsidRPr="0066024F">
        <w:rPr>
          <w:smallCaps/>
          <w:strike/>
          <w:lang w:val="en-IE"/>
        </w:rPr>
        <w:t>.</w:t>
      </w:r>
      <w:r w:rsidRPr="0066024F">
        <w:rPr>
          <w:strike/>
          <w:lang w:val="en-IE"/>
        </w:rPr>
        <w:t xml:space="preserve"> </w:t>
      </w:r>
      <w:r w:rsidRPr="00B63CD7">
        <w:rPr>
          <w:strike/>
          <w:lang w:val="en-IE"/>
        </w:rPr>
        <w:t xml:space="preserve">(2006). Advantages of real-time </w:t>
      </w:r>
      <w:smartTag w:uri="urn:schemas-microsoft-com:office:smarttags" w:element="stockticker">
        <w:r w:rsidRPr="00B63CD7">
          <w:rPr>
            <w:strike/>
            <w:lang w:val="en-IE"/>
          </w:rPr>
          <w:t>PCR</w:t>
        </w:r>
      </w:smartTag>
      <w:r w:rsidRPr="00B63CD7">
        <w:rPr>
          <w:strike/>
          <w:lang w:val="en-IE"/>
        </w:rPr>
        <w:t xml:space="preserve"> assay for diagnosis and monitoring of canine leishmaniosis. </w:t>
      </w:r>
      <w:r w:rsidRPr="00B63CD7">
        <w:rPr>
          <w:i/>
          <w:iCs/>
          <w:strike/>
          <w:lang w:val="en-IE"/>
        </w:rPr>
        <w:t xml:space="preserve">Vet. </w:t>
      </w:r>
      <w:proofErr w:type="spellStart"/>
      <w:r w:rsidRPr="00B63CD7">
        <w:rPr>
          <w:i/>
          <w:iCs/>
          <w:strike/>
          <w:lang w:val="en-IE"/>
        </w:rPr>
        <w:t>Parasitol</w:t>
      </w:r>
      <w:proofErr w:type="spellEnd"/>
      <w:r w:rsidRPr="00B63CD7">
        <w:rPr>
          <w:i/>
          <w:iCs/>
          <w:strike/>
          <w:lang w:val="en-IE"/>
        </w:rPr>
        <w:t xml:space="preserve">., </w:t>
      </w:r>
      <w:r w:rsidRPr="00B63CD7">
        <w:rPr>
          <w:rStyle w:val="ti2"/>
          <w:b/>
          <w:bCs/>
          <w:strike/>
          <w:sz w:val="18"/>
          <w:lang w:val="en-IE"/>
        </w:rPr>
        <w:t>137</w:t>
      </w:r>
      <w:r w:rsidRPr="00B63CD7">
        <w:rPr>
          <w:rStyle w:val="ti2"/>
          <w:strike/>
          <w:sz w:val="18"/>
          <w:lang w:val="en-IE"/>
        </w:rPr>
        <w:t>, 214–221.</w:t>
      </w:r>
    </w:p>
    <w:p w14:paraId="36D46B74" w14:textId="58F3299C" w:rsidR="0072368C" w:rsidRPr="00B63CD7" w:rsidRDefault="0072368C" w:rsidP="003E3022">
      <w:pPr>
        <w:pStyle w:val="Ref"/>
        <w:rPr>
          <w:lang w:val="en-IE"/>
        </w:rPr>
      </w:pPr>
      <w:proofErr w:type="spellStart"/>
      <w:r w:rsidRPr="00B63CD7">
        <w:rPr>
          <w:smallCaps/>
          <w:lang w:val="en-IE"/>
        </w:rPr>
        <w:t>Goto</w:t>
      </w:r>
      <w:proofErr w:type="spellEnd"/>
      <w:r w:rsidRPr="00B63CD7">
        <w:rPr>
          <w:smallCaps/>
          <w:lang w:val="en-IE"/>
        </w:rPr>
        <w:t xml:space="preserve"> Y., Bhatia A., Raman V.S., Liang H., </w:t>
      </w:r>
      <w:proofErr w:type="spellStart"/>
      <w:r w:rsidRPr="00B63CD7">
        <w:rPr>
          <w:smallCaps/>
          <w:lang w:val="en-IE"/>
        </w:rPr>
        <w:t>Mohamath</w:t>
      </w:r>
      <w:proofErr w:type="spellEnd"/>
      <w:r w:rsidRPr="00B63CD7">
        <w:rPr>
          <w:smallCaps/>
          <w:lang w:val="en-IE"/>
        </w:rPr>
        <w:t xml:space="preserve"> R., </w:t>
      </w:r>
      <w:proofErr w:type="spellStart"/>
      <w:r w:rsidRPr="00B63CD7">
        <w:rPr>
          <w:smallCaps/>
          <w:lang w:val="en-IE"/>
        </w:rPr>
        <w:t>Picone</w:t>
      </w:r>
      <w:proofErr w:type="spellEnd"/>
      <w:r w:rsidRPr="00B63CD7">
        <w:rPr>
          <w:smallCaps/>
          <w:lang w:val="en-IE"/>
        </w:rPr>
        <w:t xml:space="preserve"> A.F., Vidal S.E., </w:t>
      </w:r>
      <w:proofErr w:type="spellStart"/>
      <w:r w:rsidRPr="00B63CD7">
        <w:rPr>
          <w:smallCaps/>
          <w:lang w:val="en-IE"/>
        </w:rPr>
        <w:t>Vedvick</w:t>
      </w:r>
      <w:proofErr w:type="spellEnd"/>
      <w:r w:rsidRPr="00B63CD7">
        <w:rPr>
          <w:smallCaps/>
          <w:lang w:val="en-IE"/>
        </w:rPr>
        <w:t xml:space="preserve"> T.S., Howard R.F. &amp; Reed S.G. </w:t>
      </w:r>
      <w:r w:rsidRPr="00B63CD7">
        <w:rPr>
          <w:lang w:val="en-IE"/>
        </w:rPr>
        <w:t xml:space="preserve">(2011). KSAC, the first defined polyprotein vaccine candidate for visceral leishmaniasis. </w:t>
      </w:r>
      <w:r w:rsidRPr="00B63CD7">
        <w:rPr>
          <w:i/>
          <w:lang w:val="en-IE"/>
        </w:rPr>
        <w:t>Clin. Vaccine. Immunol.</w:t>
      </w:r>
      <w:r w:rsidRPr="00B63CD7">
        <w:rPr>
          <w:lang w:val="en-IE"/>
        </w:rPr>
        <w:t xml:space="preserve">, </w:t>
      </w:r>
      <w:r w:rsidRPr="00B63CD7">
        <w:rPr>
          <w:b/>
          <w:lang w:val="en-IE"/>
        </w:rPr>
        <w:t>18</w:t>
      </w:r>
      <w:r w:rsidRPr="00B63CD7">
        <w:rPr>
          <w:lang w:val="en-IE"/>
        </w:rPr>
        <w:t>, 1118–1124.</w:t>
      </w:r>
    </w:p>
    <w:p w14:paraId="403EF4D3" w14:textId="4DC6B580" w:rsidR="005605DB" w:rsidRPr="009F673E" w:rsidRDefault="005605DB" w:rsidP="005605DB">
      <w:pPr>
        <w:pStyle w:val="Ref"/>
        <w:rPr>
          <w:i/>
          <w:u w:val="double"/>
          <w:lang w:val="es-SV"/>
        </w:rPr>
      </w:pPr>
      <w:r w:rsidRPr="00B63CD7">
        <w:rPr>
          <w:smallCaps/>
          <w:u w:val="double"/>
          <w:lang w:val="en-IE"/>
        </w:rPr>
        <w:t>Gradoni L.</w:t>
      </w:r>
      <w:r w:rsidRPr="00B63CD7">
        <w:rPr>
          <w:u w:val="double"/>
          <w:lang w:val="en-IE"/>
        </w:rPr>
        <w:t xml:space="preserve"> (2002). The diagnosis of canine leishmaniasis. </w:t>
      </w:r>
      <w:r w:rsidRPr="00B63CD7">
        <w:rPr>
          <w:i/>
          <w:u w:val="double"/>
          <w:lang w:val="en-IE"/>
        </w:rPr>
        <w:t>In:</w:t>
      </w:r>
      <w:r w:rsidRPr="00B63CD7">
        <w:rPr>
          <w:u w:val="double"/>
          <w:lang w:val="en-IE"/>
        </w:rPr>
        <w:t xml:space="preserve"> Canine </w:t>
      </w:r>
      <w:r w:rsidR="00F077C7" w:rsidRPr="00B63CD7">
        <w:rPr>
          <w:u w:val="double"/>
          <w:lang w:val="en-IE"/>
        </w:rPr>
        <w:t>Leishmaniasis</w:t>
      </w:r>
      <w:r w:rsidRPr="00B63CD7">
        <w:rPr>
          <w:u w:val="double"/>
          <w:lang w:val="en-IE"/>
        </w:rPr>
        <w:t xml:space="preserve">: </w:t>
      </w:r>
      <w:r w:rsidR="00F077C7" w:rsidRPr="00B63CD7">
        <w:rPr>
          <w:u w:val="double"/>
          <w:lang w:val="en-IE"/>
        </w:rPr>
        <w:t>Moving Tow</w:t>
      </w:r>
      <w:r w:rsidRPr="00B63CD7">
        <w:rPr>
          <w:u w:val="double"/>
          <w:lang w:val="en-IE"/>
        </w:rPr>
        <w:t xml:space="preserve">ards a </w:t>
      </w:r>
      <w:r w:rsidR="00F077C7" w:rsidRPr="00B63CD7">
        <w:rPr>
          <w:u w:val="double"/>
          <w:lang w:val="en-IE"/>
        </w:rPr>
        <w:t xml:space="preserve">Solution, </w:t>
      </w:r>
      <w:r w:rsidRPr="00B63CD7">
        <w:rPr>
          <w:u w:val="double"/>
          <w:lang w:val="en-IE"/>
        </w:rPr>
        <w:t xml:space="preserve">Killick-Kendrick </w:t>
      </w:r>
      <w:r w:rsidR="00F077C7" w:rsidRPr="00B63CD7">
        <w:rPr>
          <w:u w:val="double"/>
          <w:lang w:val="en-IE"/>
        </w:rPr>
        <w:t xml:space="preserve">R., ed. </w:t>
      </w:r>
      <w:proofErr w:type="spellStart"/>
      <w:r w:rsidRPr="009F673E">
        <w:rPr>
          <w:u w:val="double"/>
          <w:lang w:val="es-SV"/>
        </w:rPr>
        <w:t>Intervet</w:t>
      </w:r>
      <w:proofErr w:type="spellEnd"/>
      <w:r w:rsidRPr="009F673E">
        <w:rPr>
          <w:u w:val="double"/>
          <w:lang w:val="es-SV"/>
        </w:rPr>
        <w:t xml:space="preserve"> International, </w:t>
      </w:r>
      <w:proofErr w:type="spellStart"/>
      <w:r w:rsidRPr="009F673E">
        <w:rPr>
          <w:u w:val="double"/>
          <w:lang w:val="es-SV"/>
        </w:rPr>
        <w:t>Boxmeer</w:t>
      </w:r>
      <w:proofErr w:type="spellEnd"/>
      <w:r w:rsidRPr="009F673E">
        <w:rPr>
          <w:u w:val="double"/>
          <w:lang w:val="es-SV"/>
        </w:rPr>
        <w:t xml:space="preserve">, </w:t>
      </w:r>
      <w:proofErr w:type="spellStart"/>
      <w:r w:rsidRPr="009F673E">
        <w:rPr>
          <w:u w:val="double"/>
          <w:lang w:val="es-SV"/>
        </w:rPr>
        <w:t>N</w:t>
      </w:r>
      <w:r w:rsidR="00F077C7" w:rsidRPr="009F673E">
        <w:rPr>
          <w:u w:val="double"/>
          <w:lang w:val="es-SV"/>
        </w:rPr>
        <w:t>etherlands</w:t>
      </w:r>
      <w:proofErr w:type="spellEnd"/>
      <w:r w:rsidRPr="009F673E">
        <w:rPr>
          <w:u w:val="double"/>
          <w:lang w:val="es-SV"/>
        </w:rPr>
        <w:t>.</w:t>
      </w:r>
    </w:p>
    <w:p w14:paraId="754F3381" w14:textId="65E8E7CC" w:rsidR="005605DB" w:rsidRPr="00B63CD7" w:rsidRDefault="005605DB" w:rsidP="005605DB">
      <w:pPr>
        <w:pStyle w:val="Ref"/>
        <w:rPr>
          <w:lang w:val="en-IE"/>
        </w:rPr>
      </w:pPr>
      <w:r w:rsidRPr="009F673E">
        <w:rPr>
          <w:bCs/>
          <w:lang w:val="es-SV" w:eastAsia="it-IT"/>
        </w:rPr>
        <w:t>G</w:t>
      </w:r>
      <w:r w:rsidRPr="009F673E">
        <w:rPr>
          <w:bCs/>
          <w:smallCaps/>
          <w:lang w:val="es-SV" w:eastAsia="it-IT"/>
        </w:rPr>
        <w:t>radoni</w:t>
      </w:r>
      <w:r w:rsidRPr="009F673E">
        <w:rPr>
          <w:bCs/>
          <w:lang w:val="es-SV" w:eastAsia="it-IT"/>
        </w:rPr>
        <w:t xml:space="preserve"> L</w:t>
      </w:r>
      <w:r w:rsidRPr="009F673E">
        <w:rPr>
          <w:lang w:val="es-SV" w:eastAsia="it-IT"/>
        </w:rPr>
        <w:t xml:space="preserve">., </w:t>
      </w:r>
      <w:proofErr w:type="spellStart"/>
      <w:r w:rsidRPr="009F673E">
        <w:rPr>
          <w:bCs/>
          <w:lang w:val="es-SV" w:eastAsia="it-IT"/>
        </w:rPr>
        <w:t>F</w:t>
      </w:r>
      <w:r w:rsidRPr="009F673E">
        <w:rPr>
          <w:bCs/>
          <w:smallCaps/>
          <w:lang w:val="es-SV" w:eastAsia="it-IT"/>
        </w:rPr>
        <w:t>oglia</w:t>
      </w:r>
      <w:proofErr w:type="spellEnd"/>
      <w:r w:rsidRPr="009F673E">
        <w:rPr>
          <w:bCs/>
          <w:lang w:val="es-SV" w:eastAsia="it-IT"/>
        </w:rPr>
        <w:t xml:space="preserve"> </w:t>
      </w:r>
      <w:proofErr w:type="spellStart"/>
      <w:r w:rsidRPr="009F673E">
        <w:rPr>
          <w:bCs/>
          <w:lang w:val="es-SV" w:eastAsia="it-IT"/>
        </w:rPr>
        <w:t>M</w:t>
      </w:r>
      <w:r w:rsidRPr="009F673E">
        <w:rPr>
          <w:bCs/>
          <w:smallCaps/>
          <w:lang w:val="es-SV" w:eastAsia="it-IT"/>
        </w:rPr>
        <w:t>anzillo</w:t>
      </w:r>
      <w:proofErr w:type="spellEnd"/>
      <w:r w:rsidRPr="009F673E">
        <w:rPr>
          <w:bCs/>
          <w:lang w:val="es-SV" w:eastAsia="it-IT"/>
        </w:rPr>
        <w:t xml:space="preserve"> V</w:t>
      </w:r>
      <w:r w:rsidRPr="009F673E">
        <w:rPr>
          <w:lang w:val="es-SV" w:eastAsia="it-IT"/>
        </w:rPr>
        <w:t xml:space="preserve">., </w:t>
      </w:r>
      <w:r w:rsidRPr="009F673E">
        <w:rPr>
          <w:bCs/>
          <w:lang w:val="es-SV" w:eastAsia="it-IT"/>
        </w:rPr>
        <w:t>P</w:t>
      </w:r>
      <w:r w:rsidRPr="009F673E">
        <w:rPr>
          <w:bCs/>
          <w:smallCaps/>
          <w:lang w:val="es-SV" w:eastAsia="it-IT"/>
        </w:rPr>
        <w:t>agano</w:t>
      </w:r>
      <w:r w:rsidRPr="009F673E">
        <w:rPr>
          <w:bCs/>
          <w:lang w:val="es-SV" w:eastAsia="it-IT"/>
        </w:rPr>
        <w:t xml:space="preserve"> A</w:t>
      </w:r>
      <w:r w:rsidRPr="009F673E">
        <w:rPr>
          <w:lang w:val="es-SV" w:eastAsia="it-IT"/>
        </w:rPr>
        <w:t xml:space="preserve">., </w:t>
      </w:r>
      <w:proofErr w:type="spellStart"/>
      <w:r w:rsidRPr="009F673E">
        <w:rPr>
          <w:bCs/>
          <w:lang w:val="es-SV" w:eastAsia="it-IT"/>
        </w:rPr>
        <w:t>P</w:t>
      </w:r>
      <w:r w:rsidRPr="009F673E">
        <w:rPr>
          <w:bCs/>
          <w:smallCaps/>
          <w:lang w:val="es-SV" w:eastAsia="it-IT"/>
        </w:rPr>
        <w:t>iantedosi</w:t>
      </w:r>
      <w:proofErr w:type="spellEnd"/>
      <w:r w:rsidRPr="009F673E">
        <w:rPr>
          <w:bCs/>
          <w:lang w:val="es-SV" w:eastAsia="it-IT"/>
        </w:rPr>
        <w:t xml:space="preserve"> D</w:t>
      </w:r>
      <w:r w:rsidRPr="009F673E">
        <w:rPr>
          <w:lang w:val="es-SV" w:eastAsia="it-IT"/>
        </w:rPr>
        <w:t xml:space="preserve">., </w:t>
      </w:r>
      <w:r w:rsidRPr="009F673E">
        <w:rPr>
          <w:bCs/>
          <w:lang w:val="es-SV" w:eastAsia="it-IT"/>
        </w:rPr>
        <w:t>D</w:t>
      </w:r>
      <w:r w:rsidRPr="009F673E">
        <w:rPr>
          <w:bCs/>
          <w:smallCaps/>
          <w:lang w:val="es-SV" w:eastAsia="it-IT"/>
        </w:rPr>
        <w:t>e</w:t>
      </w:r>
      <w:r w:rsidRPr="009F673E">
        <w:rPr>
          <w:bCs/>
          <w:lang w:val="es-SV" w:eastAsia="it-IT"/>
        </w:rPr>
        <w:t xml:space="preserve"> L</w:t>
      </w:r>
      <w:r w:rsidRPr="009F673E">
        <w:rPr>
          <w:bCs/>
          <w:smallCaps/>
          <w:lang w:val="es-SV" w:eastAsia="it-IT"/>
        </w:rPr>
        <w:t>una</w:t>
      </w:r>
      <w:r w:rsidRPr="009F673E">
        <w:rPr>
          <w:bCs/>
          <w:lang w:val="es-SV" w:eastAsia="it-IT"/>
        </w:rPr>
        <w:t xml:space="preserve"> R</w:t>
      </w:r>
      <w:r w:rsidRPr="009F673E">
        <w:rPr>
          <w:lang w:val="es-SV" w:eastAsia="it-IT"/>
        </w:rPr>
        <w:t xml:space="preserve">., </w:t>
      </w:r>
      <w:r w:rsidRPr="009F673E">
        <w:rPr>
          <w:bCs/>
          <w:lang w:val="es-SV" w:eastAsia="it-IT"/>
        </w:rPr>
        <w:t>G</w:t>
      </w:r>
      <w:r w:rsidRPr="009F673E">
        <w:rPr>
          <w:bCs/>
          <w:smallCaps/>
          <w:lang w:val="es-SV" w:eastAsia="it-IT"/>
        </w:rPr>
        <w:t>ramiccia</w:t>
      </w:r>
      <w:r w:rsidRPr="009F673E">
        <w:rPr>
          <w:bCs/>
          <w:lang w:val="es-SV" w:eastAsia="it-IT"/>
        </w:rPr>
        <w:t xml:space="preserve"> M</w:t>
      </w:r>
      <w:r w:rsidRPr="009F673E">
        <w:rPr>
          <w:lang w:val="es-SV" w:eastAsia="it-IT"/>
        </w:rPr>
        <w:t xml:space="preserve">., </w:t>
      </w:r>
      <w:proofErr w:type="spellStart"/>
      <w:r w:rsidRPr="009F673E">
        <w:rPr>
          <w:bCs/>
          <w:lang w:val="es-SV" w:eastAsia="it-IT"/>
        </w:rPr>
        <w:t>S</w:t>
      </w:r>
      <w:r w:rsidRPr="009F673E">
        <w:rPr>
          <w:bCs/>
          <w:smallCaps/>
          <w:lang w:val="es-SV" w:eastAsia="it-IT"/>
        </w:rPr>
        <w:t>calone</w:t>
      </w:r>
      <w:proofErr w:type="spellEnd"/>
      <w:r w:rsidRPr="009F673E">
        <w:rPr>
          <w:bCs/>
          <w:lang w:val="es-SV" w:eastAsia="it-IT"/>
        </w:rPr>
        <w:t xml:space="preserve"> A</w:t>
      </w:r>
      <w:r w:rsidRPr="009F673E">
        <w:rPr>
          <w:lang w:val="es-SV" w:eastAsia="it-IT"/>
        </w:rPr>
        <w:t xml:space="preserve">., </w:t>
      </w:r>
      <w:r w:rsidRPr="009F673E">
        <w:rPr>
          <w:bCs/>
          <w:lang w:val="es-SV" w:eastAsia="it-IT"/>
        </w:rPr>
        <w:t>D</w:t>
      </w:r>
      <w:r w:rsidRPr="009F673E">
        <w:rPr>
          <w:bCs/>
          <w:smallCaps/>
          <w:lang w:val="es-SV" w:eastAsia="it-IT"/>
        </w:rPr>
        <w:t>i</w:t>
      </w:r>
      <w:r w:rsidRPr="009F673E">
        <w:rPr>
          <w:bCs/>
          <w:lang w:val="es-SV" w:eastAsia="it-IT"/>
        </w:rPr>
        <w:t xml:space="preserve"> </w:t>
      </w:r>
      <w:proofErr w:type="spellStart"/>
      <w:r w:rsidRPr="009F673E">
        <w:rPr>
          <w:bCs/>
          <w:lang w:val="es-SV" w:eastAsia="it-IT"/>
        </w:rPr>
        <w:t>M</w:t>
      </w:r>
      <w:r w:rsidRPr="009F673E">
        <w:rPr>
          <w:bCs/>
          <w:smallCaps/>
          <w:lang w:val="es-SV" w:eastAsia="it-IT"/>
        </w:rPr>
        <w:t>uccio</w:t>
      </w:r>
      <w:proofErr w:type="spellEnd"/>
      <w:r w:rsidRPr="009F673E">
        <w:rPr>
          <w:bCs/>
          <w:lang w:val="es-SV" w:eastAsia="it-IT"/>
        </w:rPr>
        <w:t xml:space="preserve"> T</w:t>
      </w:r>
      <w:r w:rsidRPr="009F673E">
        <w:rPr>
          <w:lang w:val="es-SV" w:eastAsia="it-IT"/>
        </w:rPr>
        <w:t xml:space="preserve">. </w:t>
      </w:r>
      <w:r w:rsidRPr="00FF1E42">
        <w:rPr>
          <w:lang w:val="es-ES"/>
        </w:rPr>
        <w:t xml:space="preserve">&amp; </w:t>
      </w:r>
      <w:hyperlink r:id="rId41" w:tooltip="Click to search for citations by this author." w:history="1">
        <w:r w:rsidRPr="00FF1E42">
          <w:rPr>
            <w:lang w:val="es-ES"/>
          </w:rPr>
          <w:t>O</w:t>
        </w:r>
        <w:r w:rsidRPr="00FF1E42">
          <w:rPr>
            <w:smallCaps/>
            <w:lang w:val="es-ES"/>
          </w:rPr>
          <w:t>liva</w:t>
        </w:r>
        <w:r w:rsidRPr="00FF1E42">
          <w:rPr>
            <w:lang w:val="es-ES"/>
          </w:rPr>
          <w:t xml:space="preserve"> G</w:t>
        </w:r>
      </w:hyperlink>
      <w:r w:rsidRPr="00FF1E42">
        <w:rPr>
          <w:lang w:val="es-ES"/>
        </w:rPr>
        <w:t xml:space="preserve">. </w:t>
      </w:r>
      <w:r w:rsidRPr="00B63CD7">
        <w:rPr>
          <w:bCs/>
          <w:lang w:val="en-IE" w:eastAsia="it-IT"/>
        </w:rPr>
        <w:t>(</w:t>
      </w:r>
      <w:r w:rsidRPr="00B63CD7">
        <w:rPr>
          <w:lang w:val="en-IE" w:eastAsia="it-IT"/>
        </w:rPr>
        <w:t xml:space="preserve">2005). </w:t>
      </w:r>
      <w:r w:rsidRPr="00B63CD7">
        <w:rPr>
          <w:bCs/>
          <w:lang w:val="en-IE" w:eastAsia="it-IT"/>
        </w:rPr>
        <w:t xml:space="preserve">Failure of a multi-subunit recombinant leishmanial vaccine (MML) to protect dogs from </w:t>
      </w:r>
      <w:r w:rsidRPr="00B63CD7">
        <w:rPr>
          <w:bCs/>
          <w:i/>
          <w:lang w:val="en-IE" w:eastAsia="it-IT"/>
        </w:rPr>
        <w:t>Leishmania infantum</w:t>
      </w:r>
      <w:r w:rsidRPr="00B63CD7">
        <w:rPr>
          <w:bCs/>
          <w:lang w:val="en-IE" w:eastAsia="it-IT"/>
        </w:rPr>
        <w:t xml:space="preserve"> infection and to prevent disease progression in infected animals.</w:t>
      </w:r>
      <w:r w:rsidRPr="00B63CD7">
        <w:rPr>
          <w:lang w:val="en-IE" w:eastAsia="it-IT"/>
        </w:rPr>
        <w:t xml:space="preserve"> </w:t>
      </w:r>
      <w:r w:rsidRPr="00B63CD7">
        <w:rPr>
          <w:i/>
          <w:lang w:val="en-IE" w:eastAsia="it-IT"/>
        </w:rPr>
        <w:t>Vaccine</w:t>
      </w:r>
      <w:r w:rsidRPr="00B63CD7">
        <w:rPr>
          <w:lang w:val="en-IE" w:eastAsia="it-IT"/>
        </w:rPr>
        <w:t xml:space="preserve">, </w:t>
      </w:r>
      <w:r w:rsidRPr="00B63CD7">
        <w:rPr>
          <w:b/>
          <w:lang w:val="en-IE"/>
        </w:rPr>
        <w:t>23</w:t>
      </w:r>
      <w:r w:rsidRPr="00B63CD7">
        <w:rPr>
          <w:lang w:val="en-IE"/>
        </w:rPr>
        <w:t>, 5245–5251</w:t>
      </w:r>
      <w:r w:rsidRPr="00B63CD7">
        <w:rPr>
          <w:lang w:val="en-IE" w:eastAsia="it-IT"/>
        </w:rPr>
        <w:t>.</w:t>
      </w:r>
    </w:p>
    <w:p w14:paraId="7A77CD14" w14:textId="77777777" w:rsidR="005605DB" w:rsidRPr="00B63CD7" w:rsidRDefault="005605DB" w:rsidP="005605DB">
      <w:pPr>
        <w:pStyle w:val="Ref"/>
        <w:rPr>
          <w:strike/>
          <w:lang w:val="en-IE"/>
        </w:rPr>
      </w:pPr>
      <w:r w:rsidRPr="00B63CD7">
        <w:rPr>
          <w:smallCaps/>
          <w:strike/>
          <w:lang w:val="en-IE"/>
        </w:rPr>
        <w:t xml:space="preserve">Gradoni L., </w:t>
      </w:r>
      <w:proofErr w:type="spellStart"/>
      <w:r w:rsidRPr="00B63CD7">
        <w:rPr>
          <w:smallCaps/>
          <w:strike/>
          <w:lang w:val="en-IE"/>
        </w:rPr>
        <w:t>Scalone</w:t>
      </w:r>
      <w:proofErr w:type="spellEnd"/>
      <w:r w:rsidRPr="00B63CD7">
        <w:rPr>
          <w:smallCaps/>
          <w:strike/>
          <w:lang w:val="en-IE"/>
        </w:rPr>
        <w:t xml:space="preserve"> A. &amp; Gramiccia M. (1993). </w:t>
      </w:r>
      <w:r w:rsidRPr="00B63CD7">
        <w:rPr>
          <w:strike/>
          <w:lang w:val="en-IE"/>
        </w:rPr>
        <w:t>HIV-</w:t>
      </w:r>
      <w:r w:rsidRPr="00B63CD7">
        <w:rPr>
          <w:i/>
          <w:strike/>
          <w:lang w:val="en-IE"/>
        </w:rPr>
        <w:t xml:space="preserve">Leishmania </w:t>
      </w:r>
      <w:r w:rsidRPr="00B63CD7">
        <w:rPr>
          <w:strike/>
          <w:lang w:val="en-IE"/>
        </w:rPr>
        <w:t xml:space="preserve">co-infections in Italy: serological data as an indication of the sequence of acquisition of the two infections. </w:t>
      </w:r>
      <w:r w:rsidRPr="00B63CD7">
        <w:rPr>
          <w:i/>
          <w:strike/>
          <w:lang w:val="en-IE"/>
        </w:rPr>
        <w:t xml:space="preserve">Trans. R. Soc. Trop. Med. </w:t>
      </w:r>
      <w:proofErr w:type="spellStart"/>
      <w:r w:rsidRPr="00B63CD7">
        <w:rPr>
          <w:i/>
          <w:strike/>
          <w:lang w:val="en-IE"/>
        </w:rPr>
        <w:t>Hyg</w:t>
      </w:r>
      <w:proofErr w:type="spellEnd"/>
      <w:r w:rsidRPr="00B63CD7">
        <w:rPr>
          <w:strike/>
          <w:lang w:val="en-IE"/>
        </w:rPr>
        <w:t xml:space="preserve">., </w:t>
      </w:r>
      <w:r w:rsidRPr="00B63CD7">
        <w:rPr>
          <w:b/>
          <w:strike/>
          <w:lang w:val="en-IE"/>
        </w:rPr>
        <w:t>87</w:t>
      </w:r>
      <w:r w:rsidRPr="00B63CD7">
        <w:rPr>
          <w:bCs/>
          <w:strike/>
          <w:lang w:val="en-IE"/>
        </w:rPr>
        <w:t xml:space="preserve">, </w:t>
      </w:r>
      <w:r w:rsidRPr="00B63CD7">
        <w:rPr>
          <w:strike/>
          <w:lang w:val="en-IE"/>
        </w:rPr>
        <w:t>94–96.</w:t>
      </w:r>
    </w:p>
    <w:p w14:paraId="0BAFAEBF" w14:textId="6F27B8AB" w:rsidR="0072368C" w:rsidRPr="00B63CD7" w:rsidRDefault="0072368C" w:rsidP="003E3022">
      <w:pPr>
        <w:pStyle w:val="Ref"/>
        <w:rPr>
          <w:lang w:val="en-IE"/>
        </w:rPr>
      </w:pPr>
      <w:r w:rsidRPr="00B63CD7">
        <w:rPr>
          <w:smallCaps/>
          <w:lang w:val="en-IE"/>
        </w:rPr>
        <w:t>Gramiccia M. (</w:t>
      </w:r>
      <w:r w:rsidRPr="00B63CD7">
        <w:rPr>
          <w:lang w:val="en-IE"/>
        </w:rPr>
        <w:t>2011). Recent advances in leishmaniosis in pet animals: Epidemiology, diagnostics and anti-</w:t>
      </w:r>
      <w:proofErr w:type="spellStart"/>
      <w:r w:rsidRPr="00B63CD7">
        <w:rPr>
          <w:lang w:val="en-IE"/>
        </w:rPr>
        <w:t>vectorial</w:t>
      </w:r>
      <w:proofErr w:type="spellEnd"/>
      <w:r w:rsidRPr="00B63CD7">
        <w:rPr>
          <w:lang w:val="en-IE"/>
        </w:rPr>
        <w:t xml:space="preserve"> prophylaxis. </w:t>
      </w:r>
      <w:r w:rsidRPr="00B63CD7">
        <w:rPr>
          <w:i/>
          <w:lang w:val="en-IE"/>
        </w:rPr>
        <w:t xml:space="preserve">Vet. </w:t>
      </w:r>
      <w:proofErr w:type="spellStart"/>
      <w:r w:rsidRPr="00B63CD7">
        <w:rPr>
          <w:i/>
          <w:lang w:val="en-IE"/>
        </w:rPr>
        <w:t>Parasitol</w:t>
      </w:r>
      <w:proofErr w:type="spellEnd"/>
      <w:r w:rsidRPr="00B63CD7">
        <w:rPr>
          <w:i/>
          <w:lang w:val="en-IE"/>
        </w:rPr>
        <w:t>.,</w:t>
      </w:r>
      <w:r w:rsidRPr="00B63CD7">
        <w:rPr>
          <w:lang w:val="en-IE"/>
        </w:rPr>
        <w:t xml:space="preserve"> </w:t>
      </w:r>
      <w:r w:rsidRPr="00B63CD7">
        <w:rPr>
          <w:b/>
          <w:lang w:val="en-IE"/>
        </w:rPr>
        <w:t>181</w:t>
      </w:r>
      <w:r w:rsidRPr="00B63CD7">
        <w:rPr>
          <w:lang w:val="en-IE"/>
        </w:rPr>
        <w:t>, 23–30.</w:t>
      </w:r>
    </w:p>
    <w:p w14:paraId="39A811CD" w14:textId="77777777" w:rsidR="0072368C" w:rsidRPr="00B63CD7" w:rsidRDefault="0072368C" w:rsidP="008E73C2">
      <w:pPr>
        <w:pStyle w:val="Ref"/>
        <w:rPr>
          <w:lang w:val="en-IE"/>
        </w:rPr>
      </w:pPr>
      <w:proofErr w:type="spellStart"/>
      <w:r w:rsidRPr="00B63CD7">
        <w:rPr>
          <w:smallCaps/>
          <w:lang w:val="en-IE"/>
        </w:rPr>
        <w:t>Hamarsheh</w:t>
      </w:r>
      <w:proofErr w:type="spellEnd"/>
      <w:r w:rsidRPr="00B63CD7">
        <w:rPr>
          <w:smallCaps/>
          <w:lang w:val="en-IE"/>
        </w:rPr>
        <w:t xml:space="preserve"> O., </w:t>
      </w:r>
      <w:proofErr w:type="spellStart"/>
      <w:r w:rsidRPr="00B63CD7">
        <w:rPr>
          <w:smallCaps/>
          <w:lang w:val="en-IE"/>
        </w:rPr>
        <w:t>Nasereddin</w:t>
      </w:r>
      <w:proofErr w:type="spellEnd"/>
      <w:r w:rsidRPr="00B63CD7">
        <w:rPr>
          <w:smallCaps/>
          <w:lang w:val="en-IE"/>
        </w:rPr>
        <w:t xml:space="preserve"> A., </w:t>
      </w:r>
      <w:proofErr w:type="spellStart"/>
      <w:r w:rsidRPr="00B63CD7">
        <w:rPr>
          <w:smallCaps/>
          <w:lang w:val="en-IE"/>
        </w:rPr>
        <w:t>Damaj</w:t>
      </w:r>
      <w:proofErr w:type="spellEnd"/>
      <w:r w:rsidRPr="00B63CD7">
        <w:rPr>
          <w:smallCaps/>
          <w:lang w:val="en-IE"/>
        </w:rPr>
        <w:t xml:space="preserve"> S., </w:t>
      </w:r>
      <w:proofErr w:type="spellStart"/>
      <w:r w:rsidRPr="00B63CD7">
        <w:rPr>
          <w:smallCaps/>
          <w:lang w:val="en-IE"/>
        </w:rPr>
        <w:t>Sawalha</w:t>
      </w:r>
      <w:proofErr w:type="spellEnd"/>
      <w:r w:rsidRPr="00B63CD7">
        <w:rPr>
          <w:smallCaps/>
          <w:lang w:val="en-IE"/>
        </w:rPr>
        <w:t xml:space="preserve"> S., Al-</w:t>
      </w:r>
      <w:proofErr w:type="spellStart"/>
      <w:r w:rsidRPr="00B63CD7">
        <w:rPr>
          <w:smallCaps/>
          <w:lang w:val="en-IE"/>
        </w:rPr>
        <w:t>Jawabreh</w:t>
      </w:r>
      <w:proofErr w:type="spellEnd"/>
      <w:r w:rsidRPr="00B63CD7">
        <w:rPr>
          <w:smallCaps/>
          <w:lang w:val="en-IE"/>
        </w:rPr>
        <w:t xml:space="preserve"> H., Azmi K., </w:t>
      </w:r>
      <w:proofErr w:type="spellStart"/>
      <w:r w:rsidRPr="00B63CD7">
        <w:rPr>
          <w:smallCaps/>
          <w:lang w:val="en-IE"/>
        </w:rPr>
        <w:t>Amro</w:t>
      </w:r>
      <w:proofErr w:type="spellEnd"/>
      <w:r w:rsidRPr="00B63CD7">
        <w:rPr>
          <w:smallCaps/>
          <w:lang w:val="en-IE"/>
        </w:rPr>
        <w:t xml:space="preserve"> A., </w:t>
      </w:r>
      <w:proofErr w:type="spellStart"/>
      <w:r w:rsidRPr="00B63CD7">
        <w:rPr>
          <w:smallCaps/>
          <w:lang w:val="en-IE"/>
        </w:rPr>
        <w:t>Arekat</w:t>
      </w:r>
      <w:proofErr w:type="spellEnd"/>
      <w:r w:rsidRPr="00B63CD7">
        <w:rPr>
          <w:smallCaps/>
          <w:lang w:val="en-IE"/>
        </w:rPr>
        <w:t xml:space="preserve"> S., </w:t>
      </w:r>
      <w:proofErr w:type="spellStart"/>
      <w:r w:rsidRPr="00B63CD7">
        <w:rPr>
          <w:smallCaps/>
          <w:lang w:val="en-IE"/>
        </w:rPr>
        <w:t>Abdeen</w:t>
      </w:r>
      <w:proofErr w:type="spellEnd"/>
      <w:r w:rsidRPr="00B63CD7">
        <w:rPr>
          <w:smallCaps/>
          <w:lang w:val="en-IE"/>
        </w:rPr>
        <w:t xml:space="preserve"> Z. &amp; Al-</w:t>
      </w:r>
      <w:proofErr w:type="spellStart"/>
      <w:r w:rsidRPr="00B63CD7">
        <w:rPr>
          <w:smallCaps/>
          <w:lang w:val="en-IE"/>
        </w:rPr>
        <w:t>Jawabreh</w:t>
      </w:r>
      <w:proofErr w:type="spellEnd"/>
      <w:r w:rsidRPr="00B63CD7">
        <w:rPr>
          <w:smallCaps/>
          <w:lang w:val="en-IE"/>
        </w:rPr>
        <w:t xml:space="preserve"> A. (2012). </w:t>
      </w:r>
      <w:r w:rsidRPr="00B63CD7">
        <w:rPr>
          <w:lang w:val="en-IE"/>
        </w:rPr>
        <w:t xml:space="preserve">Serological and molecular survey of </w:t>
      </w:r>
      <w:r w:rsidRPr="00B63CD7">
        <w:rPr>
          <w:i/>
          <w:lang w:val="en-IE"/>
        </w:rPr>
        <w:t>Leishmania</w:t>
      </w:r>
      <w:r w:rsidRPr="00B63CD7">
        <w:rPr>
          <w:lang w:val="en-IE"/>
        </w:rPr>
        <w:t xml:space="preserve"> parasites in apparently healthy dogs in the West Bank, Palestine. </w:t>
      </w:r>
      <w:proofErr w:type="spellStart"/>
      <w:r w:rsidRPr="00B63CD7">
        <w:rPr>
          <w:i/>
          <w:lang w:val="en-IE"/>
        </w:rPr>
        <w:t>Parasit</w:t>
      </w:r>
      <w:proofErr w:type="spellEnd"/>
      <w:r w:rsidRPr="00B63CD7">
        <w:rPr>
          <w:i/>
          <w:lang w:val="en-IE"/>
        </w:rPr>
        <w:t>. Vectors</w:t>
      </w:r>
      <w:r w:rsidRPr="00B63CD7">
        <w:rPr>
          <w:lang w:val="en-IE"/>
        </w:rPr>
        <w:t xml:space="preserve">, </w:t>
      </w:r>
      <w:r w:rsidRPr="00B63CD7">
        <w:rPr>
          <w:b/>
          <w:lang w:val="en-IE"/>
        </w:rPr>
        <w:t>5</w:t>
      </w:r>
      <w:r w:rsidRPr="00B63CD7">
        <w:rPr>
          <w:lang w:val="en-IE"/>
        </w:rPr>
        <w:t xml:space="preserve">, 183. </w:t>
      </w:r>
    </w:p>
    <w:p w14:paraId="7FBFAB74" w14:textId="77777777" w:rsidR="0072368C" w:rsidRPr="00B63CD7" w:rsidRDefault="0072368C" w:rsidP="005C7906">
      <w:pPr>
        <w:pStyle w:val="Ref"/>
        <w:rPr>
          <w:lang w:val="en-IE"/>
        </w:rPr>
      </w:pPr>
      <w:r w:rsidRPr="00B63CD7">
        <w:rPr>
          <w:smallCaps/>
          <w:lang w:val="en-IE"/>
        </w:rPr>
        <w:t xml:space="preserve">Harith A.E., Kolk A.H.J., </w:t>
      </w:r>
      <w:proofErr w:type="spellStart"/>
      <w:r w:rsidRPr="00B63CD7">
        <w:rPr>
          <w:smallCaps/>
          <w:lang w:val="en-IE"/>
        </w:rPr>
        <w:t>Leeuwenburgh</w:t>
      </w:r>
      <w:proofErr w:type="spellEnd"/>
      <w:r w:rsidRPr="00B63CD7">
        <w:rPr>
          <w:smallCaps/>
          <w:lang w:val="en-IE"/>
        </w:rPr>
        <w:t xml:space="preserve"> J., Muigai R., </w:t>
      </w:r>
      <w:proofErr w:type="spellStart"/>
      <w:r w:rsidRPr="00B63CD7">
        <w:rPr>
          <w:smallCaps/>
          <w:lang w:val="en-IE"/>
        </w:rPr>
        <w:t>Huigen</w:t>
      </w:r>
      <w:proofErr w:type="spellEnd"/>
      <w:r w:rsidRPr="00B63CD7">
        <w:rPr>
          <w:smallCaps/>
          <w:lang w:val="en-IE"/>
        </w:rPr>
        <w:t xml:space="preserve"> E., Jelsma T. &amp; </w:t>
      </w:r>
      <w:proofErr w:type="spellStart"/>
      <w:r w:rsidRPr="00B63CD7">
        <w:rPr>
          <w:smallCaps/>
          <w:lang w:val="en-IE"/>
        </w:rPr>
        <w:t>Kager</w:t>
      </w:r>
      <w:proofErr w:type="spellEnd"/>
      <w:r w:rsidRPr="00B63CD7">
        <w:rPr>
          <w:smallCaps/>
          <w:lang w:val="en-IE"/>
        </w:rPr>
        <w:t xml:space="preserve"> P.A. (1988). </w:t>
      </w:r>
      <w:r w:rsidRPr="00B63CD7">
        <w:rPr>
          <w:lang w:val="en-IE"/>
        </w:rPr>
        <w:t xml:space="preserve">Improvement of a direct agglutination test for field studies of visceral leishmaniasis. </w:t>
      </w:r>
      <w:r w:rsidRPr="00B63CD7">
        <w:rPr>
          <w:i/>
          <w:lang w:val="en-IE"/>
        </w:rPr>
        <w:t xml:space="preserve">J. Clin. </w:t>
      </w:r>
      <w:proofErr w:type="spellStart"/>
      <w:r w:rsidRPr="00B63CD7">
        <w:rPr>
          <w:i/>
          <w:lang w:val="en-IE"/>
        </w:rPr>
        <w:t>Microbiol</w:t>
      </w:r>
      <w:proofErr w:type="spellEnd"/>
      <w:r w:rsidRPr="00B63CD7">
        <w:rPr>
          <w:lang w:val="en-IE"/>
        </w:rPr>
        <w:t xml:space="preserve">., </w:t>
      </w:r>
      <w:r w:rsidRPr="00B63CD7">
        <w:rPr>
          <w:b/>
          <w:lang w:val="en-IE"/>
        </w:rPr>
        <w:t>26</w:t>
      </w:r>
      <w:r w:rsidRPr="00B63CD7">
        <w:rPr>
          <w:lang w:val="en-IE"/>
        </w:rPr>
        <w:t>, 1321–1325.</w:t>
      </w:r>
    </w:p>
    <w:p w14:paraId="77217401" w14:textId="77777777" w:rsidR="0072368C" w:rsidRPr="00B63CD7" w:rsidRDefault="0072368C" w:rsidP="005C7906">
      <w:pPr>
        <w:pStyle w:val="Ref"/>
        <w:rPr>
          <w:lang w:val="en-IE"/>
        </w:rPr>
      </w:pPr>
      <w:r w:rsidRPr="00B63CD7">
        <w:rPr>
          <w:smallCaps/>
          <w:lang w:val="en-IE"/>
        </w:rPr>
        <w:t xml:space="preserve">Harith A.E., </w:t>
      </w:r>
      <w:proofErr w:type="spellStart"/>
      <w:r w:rsidRPr="00B63CD7">
        <w:rPr>
          <w:smallCaps/>
          <w:lang w:val="en-IE"/>
        </w:rPr>
        <w:t>Slappendel</w:t>
      </w:r>
      <w:proofErr w:type="spellEnd"/>
      <w:r w:rsidRPr="00B63CD7">
        <w:rPr>
          <w:smallCaps/>
          <w:lang w:val="en-IE"/>
        </w:rPr>
        <w:t xml:space="preserve"> R.J., Reiter I., Van </w:t>
      </w:r>
      <w:proofErr w:type="spellStart"/>
      <w:r w:rsidRPr="00B63CD7">
        <w:rPr>
          <w:smallCaps/>
          <w:lang w:val="en-IE"/>
        </w:rPr>
        <w:t>Knapen</w:t>
      </w:r>
      <w:proofErr w:type="spellEnd"/>
      <w:r w:rsidRPr="00B63CD7">
        <w:rPr>
          <w:smallCaps/>
          <w:lang w:val="en-IE"/>
        </w:rPr>
        <w:t xml:space="preserve"> F., Korte P.D., </w:t>
      </w:r>
      <w:proofErr w:type="spellStart"/>
      <w:r w:rsidRPr="00B63CD7">
        <w:rPr>
          <w:smallCaps/>
          <w:lang w:val="en-IE"/>
        </w:rPr>
        <w:t>Huigen</w:t>
      </w:r>
      <w:proofErr w:type="spellEnd"/>
      <w:r w:rsidRPr="00B63CD7">
        <w:rPr>
          <w:smallCaps/>
          <w:lang w:val="en-IE"/>
        </w:rPr>
        <w:t xml:space="preserve"> E. &amp; Kolk A.H.J. (1989). </w:t>
      </w:r>
      <w:r w:rsidRPr="00B63CD7">
        <w:rPr>
          <w:lang w:val="en-IE"/>
        </w:rPr>
        <w:t>Application of a direct agglutination test for detection of specific anti-</w:t>
      </w:r>
      <w:proofErr w:type="spellStart"/>
      <w:r w:rsidRPr="00B63CD7">
        <w:rPr>
          <w:i/>
          <w:lang w:val="en-IE"/>
        </w:rPr>
        <w:t>Leshmania</w:t>
      </w:r>
      <w:proofErr w:type="spellEnd"/>
      <w:r w:rsidRPr="00B63CD7">
        <w:rPr>
          <w:lang w:val="en-IE"/>
        </w:rPr>
        <w:t xml:space="preserve"> antibodies in the canine reservoir. </w:t>
      </w:r>
      <w:r w:rsidRPr="00B63CD7">
        <w:rPr>
          <w:i/>
          <w:lang w:val="en-IE"/>
        </w:rPr>
        <w:t xml:space="preserve">J. Clin. </w:t>
      </w:r>
      <w:proofErr w:type="spellStart"/>
      <w:r w:rsidRPr="00B63CD7">
        <w:rPr>
          <w:i/>
          <w:lang w:val="en-IE"/>
        </w:rPr>
        <w:t>Microbiol</w:t>
      </w:r>
      <w:proofErr w:type="spellEnd"/>
      <w:r w:rsidRPr="00B63CD7">
        <w:rPr>
          <w:i/>
          <w:lang w:val="en-IE"/>
        </w:rPr>
        <w:t>.</w:t>
      </w:r>
      <w:r w:rsidRPr="00B63CD7">
        <w:rPr>
          <w:lang w:val="en-IE"/>
        </w:rPr>
        <w:t xml:space="preserve">, </w:t>
      </w:r>
      <w:r w:rsidRPr="00B63CD7">
        <w:rPr>
          <w:b/>
          <w:lang w:val="en-IE"/>
        </w:rPr>
        <w:t>27</w:t>
      </w:r>
      <w:r w:rsidRPr="00B63CD7">
        <w:rPr>
          <w:lang w:val="en-IE"/>
        </w:rPr>
        <w:t>, 2252–2257.</w:t>
      </w:r>
    </w:p>
    <w:p w14:paraId="75E23D5A" w14:textId="02F293B1" w:rsidR="0050513D" w:rsidRPr="0066024F" w:rsidRDefault="0072368C" w:rsidP="008E73C2">
      <w:pPr>
        <w:pStyle w:val="Ref"/>
        <w:rPr>
          <w:lang w:val="es-ES"/>
        </w:rPr>
      </w:pPr>
      <w:r w:rsidRPr="00B63CD7">
        <w:rPr>
          <w:smallCaps/>
          <w:lang w:val="en-IE"/>
        </w:rPr>
        <w:t xml:space="preserve">Houghton R.L., Petrescu M., Benson D.R., </w:t>
      </w:r>
      <w:proofErr w:type="spellStart"/>
      <w:r w:rsidRPr="00B63CD7">
        <w:rPr>
          <w:smallCaps/>
          <w:lang w:val="en-IE"/>
        </w:rPr>
        <w:t>Skeiky</w:t>
      </w:r>
      <w:proofErr w:type="spellEnd"/>
      <w:r w:rsidRPr="00B63CD7">
        <w:rPr>
          <w:smallCaps/>
          <w:lang w:val="en-IE"/>
        </w:rPr>
        <w:t xml:space="preserve"> Y.A.W., </w:t>
      </w:r>
      <w:proofErr w:type="spellStart"/>
      <w:r w:rsidRPr="00B63CD7">
        <w:rPr>
          <w:smallCaps/>
          <w:lang w:val="en-IE"/>
        </w:rPr>
        <w:t>Scalone</w:t>
      </w:r>
      <w:proofErr w:type="spellEnd"/>
      <w:r w:rsidRPr="00B63CD7">
        <w:rPr>
          <w:smallCaps/>
          <w:lang w:val="en-IE"/>
        </w:rPr>
        <w:t xml:space="preserve"> A., </w:t>
      </w:r>
      <w:proofErr w:type="spellStart"/>
      <w:r w:rsidRPr="00B63CD7">
        <w:rPr>
          <w:smallCaps/>
          <w:lang w:val="en-IE"/>
        </w:rPr>
        <w:t>Badaro</w:t>
      </w:r>
      <w:proofErr w:type="spellEnd"/>
      <w:r w:rsidRPr="00B63CD7">
        <w:rPr>
          <w:smallCaps/>
          <w:lang w:val="en-IE"/>
        </w:rPr>
        <w:t xml:space="preserve"> R., Reed S.G. &amp; Gradoni L.</w:t>
      </w:r>
      <w:r w:rsidRPr="00B63CD7">
        <w:rPr>
          <w:lang w:val="en-IE"/>
        </w:rPr>
        <w:t xml:space="preserve"> (1998). A cloned antigen (recombinant K39) of </w:t>
      </w:r>
      <w:r w:rsidRPr="00B63CD7">
        <w:rPr>
          <w:i/>
          <w:lang w:val="en-IE"/>
        </w:rPr>
        <w:t xml:space="preserve">Leishmania </w:t>
      </w:r>
      <w:proofErr w:type="spellStart"/>
      <w:r w:rsidRPr="00B63CD7">
        <w:rPr>
          <w:i/>
          <w:lang w:val="en-IE"/>
        </w:rPr>
        <w:t>chagasi</w:t>
      </w:r>
      <w:proofErr w:type="spellEnd"/>
      <w:r w:rsidRPr="00B63CD7">
        <w:rPr>
          <w:lang w:val="en-IE"/>
        </w:rPr>
        <w:t xml:space="preserve"> diagnostic for visceral leishmaniasis in human </w:t>
      </w:r>
      <w:r w:rsidRPr="00B63CD7">
        <w:rPr>
          <w:lang w:val="en-IE"/>
        </w:rPr>
        <w:lastRenderedPageBreak/>
        <w:t xml:space="preserve">immunodeficiency virus type 1 patients and a prognostic indicator for monitoring patients undergoing drug therapy. </w:t>
      </w:r>
      <w:r w:rsidRPr="0066024F">
        <w:rPr>
          <w:i/>
          <w:lang w:val="es-ES"/>
        </w:rPr>
        <w:t xml:space="preserve">J. </w:t>
      </w:r>
      <w:proofErr w:type="spellStart"/>
      <w:r w:rsidRPr="0066024F">
        <w:rPr>
          <w:i/>
          <w:lang w:val="es-ES"/>
        </w:rPr>
        <w:t>Infect</w:t>
      </w:r>
      <w:proofErr w:type="spellEnd"/>
      <w:r w:rsidRPr="0066024F">
        <w:rPr>
          <w:i/>
          <w:lang w:val="es-ES"/>
        </w:rPr>
        <w:t xml:space="preserve">. </w:t>
      </w:r>
      <w:proofErr w:type="spellStart"/>
      <w:r w:rsidRPr="0066024F">
        <w:rPr>
          <w:i/>
          <w:lang w:val="es-ES"/>
        </w:rPr>
        <w:t>Dis</w:t>
      </w:r>
      <w:proofErr w:type="spellEnd"/>
      <w:r w:rsidRPr="0066024F">
        <w:rPr>
          <w:lang w:val="es-ES"/>
        </w:rPr>
        <w:t xml:space="preserve">., </w:t>
      </w:r>
      <w:r w:rsidRPr="0066024F">
        <w:rPr>
          <w:b/>
          <w:lang w:val="es-ES"/>
        </w:rPr>
        <w:t>177</w:t>
      </w:r>
      <w:r w:rsidRPr="0066024F">
        <w:rPr>
          <w:lang w:val="es-ES"/>
        </w:rPr>
        <w:t>, 1339–1344.</w:t>
      </w:r>
    </w:p>
    <w:p w14:paraId="62C143FC" w14:textId="518F5DB0" w:rsidR="00811325" w:rsidRPr="00811325" w:rsidRDefault="00811325" w:rsidP="00811325">
      <w:pPr>
        <w:pStyle w:val="Ref"/>
        <w:rPr>
          <w:u w:val="double"/>
        </w:rPr>
      </w:pPr>
      <w:proofErr w:type="spellStart"/>
      <w:r w:rsidRPr="00811325">
        <w:rPr>
          <w:smallCaps/>
          <w:highlight w:val="yellow"/>
          <w:u w:val="double"/>
          <w:lang w:val="es-ES"/>
        </w:rPr>
        <w:t>Jimenez</w:t>
      </w:r>
      <w:proofErr w:type="spellEnd"/>
      <w:r w:rsidRPr="00811325">
        <w:rPr>
          <w:smallCaps/>
          <w:highlight w:val="yellow"/>
          <w:u w:val="double"/>
          <w:lang w:val="es-ES"/>
        </w:rPr>
        <w:t xml:space="preserve"> M., González E., Martín-Martín I., Hernández S. &amp; Molina R</w:t>
      </w:r>
      <w:r w:rsidRPr="00811325">
        <w:rPr>
          <w:highlight w:val="yellow"/>
          <w:u w:val="double"/>
          <w:lang w:val="es-ES"/>
        </w:rPr>
        <w:t xml:space="preserve">. (2014). </w:t>
      </w:r>
      <w:r w:rsidRPr="00811325">
        <w:rPr>
          <w:highlight w:val="yellow"/>
          <w:u w:val="double"/>
        </w:rPr>
        <w:t>Could wild rabbits (</w:t>
      </w:r>
      <w:r w:rsidRPr="00811325">
        <w:rPr>
          <w:i/>
          <w:iCs/>
          <w:highlight w:val="yellow"/>
          <w:u w:val="double"/>
        </w:rPr>
        <w:t>Oryctolagus cuniculus</w:t>
      </w:r>
      <w:r w:rsidRPr="00811325">
        <w:rPr>
          <w:highlight w:val="yellow"/>
          <w:u w:val="double"/>
        </w:rPr>
        <w:t xml:space="preserve">) be reservoirs for </w:t>
      </w:r>
      <w:r w:rsidRPr="00811325">
        <w:rPr>
          <w:i/>
          <w:iCs/>
          <w:highlight w:val="yellow"/>
          <w:u w:val="double"/>
        </w:rPr>
        <w:t>Leishmania</w:t>
      </w:r>
      <w:r w:rsidRPr="00811325">
        <w:rPr>
          <w:highlight w:val="yellow"/>
          <w:u w:val="double"/>
        </w:rPr>
        <w:t xml:space="preserve"> infantum in the focus of Madrid, Spain? </w:t>
      </w:r>
      <w:r w:rsidRPr="00811325">
        <w:rPr>
          <w:rStyle w:val="jrnl"/>
          <w:i/>
          <w:iCs/>
          <w:highlight w:val="yellow"/>
          <w:u w:val="double"/>
        </w:rPr>
        <w:t xml:space="preserve">Vet. </w:t>
      </w:r>
      <w:proofErr w:type="spellStart"/>
      <w:r w:rsidRPr="00811325">
        <w:rPr>
          <w:rStyle w:val="jrnl"/>
          <w:i/>
          <w:iCs/>
          <w:highlight w:val="yellow"/>
          <w:u w:val="double"/>
        </w:rPr>
        <w:t>Parasitol</w:t>
      </w:r>
      <w:proofErr w:type="spellEnd"/>
      <w:r w:rsidRPr="00811325">
        <w:rPr>
          <w:highlight w:val="yellow"/>
          <w:u w:val="double"/>
        </w:rPr>
        <w:t xml:space="preserve">., </w:t>
      </w:r>
      <w:r w:rsidRPr="00811325">
        <w:rPr>
          <w:b/>
          <w:bCs/>
          <w:highlight w:val="yellow"/>
          <w:u w:val="double"/>
        </w:rPr>
        <w:t>202</w:t>
      </w:r>
      <w:r w:rsidRPr="00811325">
        <w:rPr>
          <w:highlight w:val="yellow"/>
          <w:u w:val="double"/>
        </w:rPr>
        <w:t xml:space="preserve">, 296–300. </w:t>
      </w:r>
      <w:proofErr w:type="spellStart"/>
      <w:r w:rsidRPr="00811325">
        <w:rPr>
          <w:highlight w:val="yellow"/>
          <w:u w:val="double"/>
        </w:rPr>
        <w:t>doi</w:t>
      </w:r>
      <w:proofErr w:type="spellEnd"/>
      <w:r w:rsidRPr="00811325">
        <w:rPr>
          <w:highlight w:val="yellow"/>
          <w:u w:val="double"/>
        </w:rPr>
        <w:t xml:space="preserve">: 10.1016/j.vetpar.2014.03.027. </w:t>
      </w:r>
      <w:proofErr w:type="spellStart"/>
      <w:r w:rsidRPr="00811325">
        <w:rPr>
          <w:highlight w:val="yellow"/>
          <w:u w:val="double"/>
        </w:rPr>
        <w:t>Epub</w:t>
      </w:r>
      <w:proofErr w:type="spellEnd"/>
      <w:r w:rsidRPr="00811325">
        <w:rPr>
          <w:highlight w:val="yellow"/>
          <w:u w:val="double"/>
        </w:rPr>
        <w:t xml:space="preserve"> 2014 Apr 4.</w:t>
      </w:r>
    </w:p>
    <w:p w14:paraId="35A307FD" w14:textId="56F7B120" w:rsidR="0072368C" w:rsidRPr="000400DB" w:rsidRDefault="0072368C" w:rsidP="008E73C2">
      <w:pPr>
        <w:pStyle w:val="Ref"/>
        <w:rPr>
          <w:lang w:val="fr-FR"/>
        </w:rPr>
      </w:pPr>
      <w:proofErr w:type="spellStart"/>
      <w:r w:rsidRPr="00B63CD7">
        <w:rPr>
          <w:smallCaps/>
          <w:lang w:val="en-IE"/>
        </w:rPr>
        <w:t>Kuhls</w:t>
      </w:r>
      <w:proofErr w:type="spellEnd"/>
      <w:r w:rsidRPr="00B63CD7">
        <w:rPr>
          <w:smallCaps/>
          <w:lang w:val="en-IE"/>
        </w:rPr>
        <w:t xml:space="preserve"> K., </w:t>
      </w:r>
      <w:proofErr w:type="spellStart"/>
      <w:r w:rsidRPr="00B63CD7">
        <w:rPr>
          <w:smallCaps/>
          <w:lang w:val="en-IE"/>
        </w:rPr>
        <w:t>Alam</w:t>
      </w:r>
      <w:proofErr w:type="spellEnd"/>
      <w:r w:rsidRPr="00B63CD7">
        <w:rPr>
          <w:smallCaps/>
          <w:lang w:val="en-IE"/>
        </w:rPr>
        <w:t xml:space="preserve"> M.Z., </w:t>
      </w:r>
      <w:proofErr w:type="spellStart"/>
      <w:r w:rsidRPr="00B63CD7">
        <w:rPr>
          <w:smallCaps/>
          <w:lang w:val="en-IE"/>
        </w:rPr>
        <w:t>Cupolillo</w:t>
      </w:r>
      <w:proofErr w:type="spellEnd"/>
      <w:r w:rsidRPr="00B63CD7">
        <w:rPr>
          <w:smallCaps/>
          <w:lang w:val="en-IE"/>
        </w:rPr>
        <w:t xml:space="preserve"> E., Ferreira G.E., Mauricio I.L., </w:t>
      </w:r>
      <w:proofErr w:type="spellStart"/>
      <w:r w:rsidRPr="00B63CD7">
        <w:rPr>
          <w:smallCaps/>
          <w:lang w:val="en-IE"/>
        </w:rPr>
        <w:t>Oddone</w:t>
      </w:r>
      <w:proofErr w:type="spellEnd"/>
      <w:r w:rsidRPr="00B63CD7">
        <w:rPr>
          <w:smallCaps/>
          <w:lang w:val="en-IE"/>
        </w:rPr>
        <w:t xml:space="preserve"> R., </w:t>
      </w:r>
      <w:proofErr w:type="spellStart"/>
      <w:r w:rsidRPr="00B63CD7">
        <w:rPr>
          <w:smallCaps/>
          <w:lang w:val="en-IE"/>
        </w:rPr>
        <w:t>Feliciangeli</w:t>
      </w:r>
      <w:proofErr w:type="spellEnd"/>
      <w:r w:rsidRPr="00B63CD7">
        <w:rPr>
          <w:smallCaps/>
          <w:lang w:val="en-IE"/>
        </w:rPr>
        <w:t xml:space="preserve"> M.D., Wirth T., Miles M.A. &amp; </w:t>
      </w:r>
      <w:proofErr w:type="spellStart"/>
      <w:r w:rsidRPr="00B63CD7">
        <w:rPr>
          <w:smallCaps/>
          <w:lang w:val="en-IE"/>
        </w:rPr>
        <w:t>Schönian</w:t>
      </w:r>
      <w:proofErr w:type="spellEnd"/>
      <w:r w:rsidRPr="00B63CD7">
        <w:rPr>
          <w:smallCaps/>
          <w:lang w:val="en-IE"/>
        </w:rPr>
        <w:t xml:space="preserve"> G.</w:t>
      </w:r>
      <w:r w:rsidRPr="00B63CD7">
        <w:rPr>
          <w:lang w:val="en-IE"/>
        </w:rPr>
        <w:t xml:space="preserve"> (2011). Comparative microsatellite typing of new world </w:t>
      </w:r>
      <w:r w:rsidRPr="00B63CD7">
        <w:rPr>
          <w:i/>
          <w:lang w:val="en-IE"/>
        </w:rPr>
        <w:t>Leishmania infantum</w:t>
      </w:r>
      <w:r w:rsidRPr="00B63CD7">
        <w:rPr>
          <w:lang w:val="en-IE"/>
        </w:rPr>
        <w:t xml:space="preserve"> reveals low heterogeneity among populations and its recent </w:t>
      </w:r>
      <w:r w:rsidR="00AE00AD" w:rsidRPr="00B63CD7">
        <w:rPr>
          <w:lang w:val="en-IE"/>
        </w:rPr>
        <w:t xml:space="preserve">Old World </w:t>
      </w:r>
      <w:r w:rsidRPr="00B63CD7">
        <w:rPr>
          <w:lang w:val="en-IE"/>
        </w:rPr>
        <w:t xml:space="preserve">origin. </w:t>
      </w:r>
      <w:proofErr w:type="spellStart"/>
      <w:r w:rsidRPr="000400DB">
        <w:rPr>
          <w:i/>
          <w:lang w:val="fr-FR"/>
        </w:rPr>
        <w:t>PLoS</w:t>
      </w:r>
      <w:proofErr w:type="spellEnd"/>
      <w:r w:rsidRPr="000400DB">
        <w:rPr>
          <w:i/>
          <w:lang w:val="fr-FR"/>
        </w:rPr>
        <w:t xml:space="preserve"> </w:t>
      </w:r>
      <w:proofErr w:type="spellStart"/>
      <w:r w:rsidRPr="000400DB">
        <w:rPr>
          <w:i/>
          <w:lang w:val="fr-FR"/>
        </w:rPr>
        <w:t>Negl</w:t>
      </w:r>
      <w:proofErr w:type="spellEnd"/>
      <w:r w:rsidRPr="000400DB">
        <w:rPr>
          <w:i/>
          <w:lang w:val="fr-FR"/>
        </w:rPr>
        <w:t>. Trop. Dis</w:t>
      </w:r>
      <w:r w:rsidRPr="000400DB">
        <w:rPr>
          <w:lang w:val="fr-FR"/>
        </w:rPr>
        <w:t xml:space="preserve">., </w:t>
      </w:r>
      <w:r w:rsidRPr="000400DB">
        <w:rPr>
          <w:b/>
          <w:lang w:val="fr-FR"/>
        </w:rPr>
        <w:t>5</w:t>
      </w:r>
      <w:r w:rsidRPr="000400DB">
        <w:rPr>
          <w:lang w:val="fr-FR"/>
        </w:rPr>
        <w:t xml:space="preserve">, e1155. </w:t>
      </w:r>
    </w:p>
    <w:p w14:paraId="2C4AEDE1" w14:textId="7F179E16" w:rsidR="0050513D" w:rsidRPr="00B63CD7" w:rsidRDefault="0050513D" w:rsidP="008E73C2">
      <w:pPr>
        <w:pStyle w:val="Ref"/>
        <w:rPr>
          <w:u w:val="double"/>
          <w:lang w:val="en-IE"/>
        </w:rPr>
      </w:pPr>
      <w:r w:rsidRPr="000400DB">
        <w:rPr>
          <w:smallCaps/>
          <w:u w:val="double"/>
          <w:lang w:val="fr-FR"/>
        </w:rPr>
        <w:t>Lachaud L</w:t>
      </w:r>
      <w:r w:rsidR="004C6619" w:rsidRPr="000400DB">
        <w:rPr>
          <w:smallCaps/>
          <w:u w:val="double"/>
          <w:lang w:val="fr-FR"/>
        </w:rPr>
        <w:t>.</w:t>
      </w:r>
      <w:r w:rsidRPr="000400DB">
        <w:rPr>
          <w:smallCaps/>
          <w:u w:val="double"/>
          <w:lang w:val="fr-FR"/>
        </w:rPr>
        <w:t xml:space="preserve">, </w:t>
      </w:r>
      <w:proofErr w:type="spellStart"/>
      <w:r w:rsidRPr="000400DB">
        <w:rPr>
          <w:smallCaps/>
          <w:u w:val="double"/>
          <w:lang w:val="fr-FR"/>
        </w:rPr>
        <w:t>Marchergui</w:t>
      </w:r>
      <w:proofErr w:type="spellEnd"/>
      <w:r w:rsidRPr="000400DB">
        <w:rPr>
          <w:smallCaps/>
          <w:u w:val="double"/>
          <w:lang w:val="fr-FR"/>
        </w:rPr>
        <w:t>-Hammami S</w:t>
      </w:r>
      <w:r w:rsidR="004C6619" w:rsidRPr="000400DB">
        <w:rPr>
          <w:smallCaps/>
          <w:u w:val="double"/>
          <w:lang w:val="fr-FR"/>
        </w:rPr>
        <w:t>.</w:t>
      </w:r>
      <w:r w:rsidRPr="000400DB">
        <w:rPr>
          <w:smallCaps/>
          <w:u w:val="double"/>
          <w:lang w:val="fr-FR"/>
        </w:rPr>
        <w:t xml:space="preserve">, </w:t>
      </w:r>
      <w:proofErr w:type="spellStart"/>
      <w:r w:rsidRPr="000400DB">
        <w:rPr>
          <w:smallCaps/>
          <w:u w:val="double"/>
          <w:lang w:val="fr-FR"/>
        </w:rPr>
        <w:t>Chabbert</w:t>
      </w:r>
      <w:proofErr w:type="spellEnd"/>
      <w:r w:rsidRPr="000400DB">
        <w:rPr>
          <w:smallCaps/>
          <w:u w:val="double"/>
          <w:lang w:val="fr-FR"/>
        </w:rPr>
        <w:t xml:space="preserve"> E</w:t>
      </w:r>
      <w:r w:rsidR="004C6619" w:rsidRPr="000400DB">
        <w:rPr>
          <w:smallCaps/>
          <w:u w:val="double"/>
          <w:lang w:val="fr-FR"/>
        </w:rPr>
        <w:t>.</w:t>
      </w:r>
      <w:r w:rsidRPr="000400DB">
        <w:rPr>
          <w:smallCaps/>
          <w:u w:val="double"/>
          <w:lang w:val="fr-FR"/>
        </w:rPr>
        <w:t xml:space="preserve">, </w:t>
      </w:r>
      <w:proofErr w:type="spellStart"/>
      <w:r w:rsidRPr="000400DB">
        <w:rPr>
          <w:smallCaps/>
          <w:u w:val="double"/>
          <w:lang w:val="fr-FR"/>
        </w:rPr>
        <w:t>Dereure</w:t>
      </w:r>
      <w:proofErr w:type="spellEnd"/>
      <w:r w:rsidRPr="000400DB">
        <w:rPr>
          <w:smallCaps/>
          <w:u w:val="double"/>
          <w:lang w:val="fr-FR"/>
        </w:rPr>
        <w:t xml:space="preserve"> J</w:t>
      </w:r>
      <w:r w:rsidR="004C6619" w:rsidRPr="000400DB">
        <w:rPr>
          <w:smallCaps/>
          <w:u w:val="double"/>
          <w:lang w:val="fr-FR"/>
        </w:rPr>
        <w:t>.</w:t>
      </w:r>
      <w:r w:rsidRPr="000400DB">
        <w:rPr>
          <w:smallCaps/>
          <w:u w:val="double"/>
          <w:lang w:val="fr-FR"/>
        </w:rPr>
        <w:t xml:space="preserve">, </w:t>
      </w:r>
      <w:proofErr w:type="spellStart"/>
      <w:r w:rsidR="004C6619" w:rsidRPr="000400DB">
        <w:rPr>
          <w:smallCaps/>
          <w:u w:val="double"/>
          <w:lang w:val="fr-FR"/>
        </w:rPr>
        <w:t>Dedet</w:t>
      </w:r>
      <w:proofErr w:type="spellEnd"/>
      <w:r w:rsidR="004C6619" w:rsidRPr="000400DB">
        <w:rPr>
          <w:smallCaps/>
          <w:u w:val="double"/>
          <w:lang w:val="fr-FR"/>
        </w:rPr>
        <w:t xml:space="preserve"> J.P.</w:t>
      </w:r>
      <w:r w:rsidR="00BC55FD" w:rsidRPr="000400DB">
        <w:rPr>
          <w:smallCaps/>
          <w:u w:val="double"/>
          <w:lang w:val="fr-FR"/>
        </w:rPr>
        <w:t xml:space="preserve"> &amp;</w:t>
      </w:r>
      <w:r w:rsidR="004C6619" w:rsidRPr="000400DB">
        <w:rPr>
          <w:smallCaps/>
          <w:u w:val="double"/>
          <w:lang w:val="fr-FR"/>
        </w:rPr>
        <w:t xml:space="preserve"> Bastien P. (2002). </w:t>
      </w:r>
      <w:r w:rsidRPr="00B63CD7">
        <w:rPr>
          <w:u w:val="double"/>
          <w:lang w:val="en-IE"/>
        </w:rPr>
        <w:t xml:space="preserve">Comparison of six PCR methods using peripheral blood for detection of canine visceral leishmaniasis. </w:t>
      </w:r>
      <w:r w:rsidRPr="00B63CD7">
        <w:rPr>
          <w:i/>
          <w:u w:val="double"/>
          <w:lang w:val="en-IE"/>
        </w:rPr>
        <w:t>J</w:t>
      </w:r>
      <w:r w:rsidR="00E264BC" w:rsidRPr="00B63CD7">
        <w:rPr>
          <w:i/>
          <w:u w:val="double"/>
          <w:lang w:val="en-IE"/>
        </w:rPr>
        <w:t>.</w:t>
      </w:r>
      <w:r w:rsidRPr="00B63CD7">
        <w:rPr>
          <w:i/>
          <w:u w:val="double"/>
          <w:lang w:val="en-IE"/>
        </w:rPr>
        <w:t xml:space="preserve"> Clin</w:t>
      </w:r>
      <w:r w:rsidR="00E264BC" w:rsidRPr="00B63CD7">
        <w:rPr>
          <w:i/>
          <w:u w:val="double"/>
          <w:lang w:val="en-IE"/>
        </w:rPr>
        <w:t>.</w:t>
      </w:r>
      <w:r w:rsidRPr="00B63CD7">
        <w:rPr>
          <w:i/>
          <w:u w:val="double"/>
          <w:lang w:val="en-IE"/>
        </w:rPr>
        <w:t xml:space="preserve"> </w:t>
      </w:r>
      <w:proofErr w:type="spellStart"/>
      <w:r w:rsidRPr="00B63CD7">
        <w:rPr>
          <w:i/>
          <w:u w:val="double"/>
          <w:lang w:val="en-IE"/>
        </w:rPr>
        <w:t>Microbiol</w:t>
      </w:r>
      <w:proofErr w:type="spellEnd"/>
      <w:r w:rsidR="004C6619" w:rsidRPr="00B63CD7">
        <w:rPr>
          <w:u w:val="double"/>
          <w:lang w:val="en-IE"/>
        </w:rPr>
        <w:t>.</w:t>
      </w:r>
      <w:r w:rsidR="00E264BC" w:rsidRPr="00B63CD7">
        <w:rPr>
          <w:u w:val="double"/>
          <w:lang w:val="en-IE"/>
        </w:rPr>
        <w:t>,</w:t>
      </w:r>
      <w:r w:rsidR="004C6619" w:rsidRPr="00B63CD7">
        <w:rPr>
          <w:u w:val="double"/>
          <w:lang w:val="en-IE"/>
        </w:rPr>
        <w:t xml:space="preserve"> </w:t>
      </w:r>
      <w:r w:rsidRPr="00B63CD7">
        <w:rPr>
          <w:b/>
          <w:u w:val="double"/>
          <w:lang w:val="en-IE"/>
        </w:rPr>
        <w:t>40</w:t>
      </w:r>
      <w:r w:rsidR="004C6619" w:rsidRPr="00B63CD7">
        <w:rPr>
          <w:u w:val="double"/>
          <w:lang w:val="en-IE"/>
        </w:rPr>
        <w:t>, 210</w:t>
      </w:r>
      <w:r w:rsidR="00E264BC" w:rsidRPr="00B63CD7">
        <w:rPr>
          <w:u w:val="double"/>
          <w:lang w:val="en-IE"/>
        </w:rPr>
        <w:t>–</w:t>
      </w:r>
      <w:r w:rsidR="004C6619" w:rsidRPr="00B63CD7">
        <w:rPr>
          <w:u w:val="double"/>
          <w:lang w:val="en-IE"/>
        </w:rPr>
        <w:t>215.</w:t>
      </w:r>
    </w:p>
    <w:p w14:paraId="4A7649F4" w14:textId="77777777" w:rsidR="0072368C" w:rsidRPr="000400DB" w:rsidRDefault="0072368C" w:rsidP="005C7906">
      <w:pPr>
        <w:pStyle w:val="Ref"/>
        <w:rPr>
          <w:lang w:val="fr-FR"/>
        </w:rPr>
      </w:pPr>
      <w:r w:rsidRPr="00B63CD7">
        <w:rPr>
          <w:smallCaps/>
          <w:lang w:val="en-IE"/>
        </w:rPr>
        <w:t xml:space="preserve">Maarten H.L., De </w:t>
      </w:r>
      <w:proofErr w:type="spellStart"/>
      <w:r w:rsidRPr="00B63CD7">
        <w:rPr>
          <w:smallCaps/>
          <w:lang w:val="en-IE"/>
        </w:rPr>
        <w:t>Brujin</w:t>
      </w:r>
      <w:proofErr w:type="spellEnd"/>
      <w:r w:rsidRPr="00B63CD7">
        <w:rPr>
          <w:smallCaps/>
          <w:lang w:val="en-IE"/>
        </w:rPr>
        <w:t xml:space="preserve"> M.H.L. &amp; Barker D.C.</w:t>
      </w:r>
      <w:r w:rsidRPr="00B63CD7">
        <w:rPr>
          <w:lang w:val="en-IE"/>
        </w:rPr>
        <w:t xml:space="preserve"> (1992). Diagnosis of New World leishmaniasis: specific detection of species of the </w:t>
      </w:r>
      <w:r w:rsidRPr="00B63CD7">
        <w:rPr>
          <w:i/>
          <w:lang w:val="en-IE"/>
        </w:rPr>
        <w:t xml:space="preserve">Leishmania </w:t>
      </w:r>
      <w:proofErr w:type="spellStart"/>
      <w:r w:rsidRPr="00B63CD7">
        <w:rPr>
          <w:i/>
          <w:lang w:val="en-IE"/>
        </w:rPr>
        <w:t>braziliensis</w:t>
      </w:r>
      <w:proofErr w:type="spellEnd"/>
      <w:r w:rsidRPr="00B63CD7">
        <w:rPr>
          <w:lang w:val="en-IE"/>
        </w:rPr>
        <w:t xml:space="preserve"> complex by amplification of kinetoplast DNA. </w:t>
      </w:r>
      <w:r w:rsidRPr="000400DB">
        <w:rPr>
          <w:i/>
          <w:lang w:val="fr-FR"/>
        </w:rPr>
        <w:t>Acta Trop</w:t>
      </w:r>
      <w:r w:rsidRPr="000400DB">
        <w:rPr>
          <w:lang w:val="fr-FR"/>
        </w:rPr>
        <w:t xml:space="preserve">., </w:t>
      </w:r>
      <w:r w:rsidRPr="000400DB">
        <w:rPr>
          <w:b/>
          <w:lang w:val="fr-FR"/>
        </w:rPr>
        <w:t>52</w:t>
      </w:r>
      <w:r w:rsidRPr="000400DB">
        <w:rPr>
          <w:lang w:val="fr-FR"/>
        </w:rPr>
        <w:t>, 45–58.</w:t>
      </w:r>
    </w:p>
    <w:p w14:paraId="36FFF5B3" w14:textId="77777777" w:rsidR="0072368C" w:rsidRPr="00B63CD7" w:rsidRDefault="0072368C" w:rsidP="005C7906">
      <w:pPr>
        <w:pStyle w:val="Ref"/>
        <w:rPr>
          <w:lang w:val="en-IE"/>
        </w:rPr>
      </w:pPr>
      <w:proofErr w:type="spellStart"/>
      <w:r w:rsidRPr="000400DB">
        <w:rPr>
          <w:smallCaps/>
          <w:lang w:val="fr-FR"/>
        </w:rPr>
        <w:t>Mancianti</w:t>
      </w:r>
      <w:proofErr w:type="spellEnd"/>
      <w:r w:rsidRPr="000400DB">
        <w:rPr>
          <w:smallCaps/>
          <w:lang w:val="fr-FR"/>
        </w:rPr>
        <w:t xml:space="preserve"> F., Falcone M.L., </w:t>
      </w:r>
      <w:proofErr w:type="spellStart"/>
      <w:r w:rsidRPr="000400DB">
        <w:rPr>
          <w:smallCaps/>
          <w:lang w:val="fr-FR"/>
        </w:rPr>
        <w:t>Giannelli</w:t>
      </w:r>
      <w:proofErr w:type="spellEnd"/>
      <w:r w:rsidRPr="000400DB">
        <w:rPr>
          <w:smallCaps/>
          <w:lang w:val="fr-FR"/>
        </w:rPr>
        <w:t xml:space="preserve"> C. &amp; Poli A. (</w:t>
      </w:r>
      <w:r w:rsidRPr="000400DB">
        <w:rPr>
          <w:lang w:val="fr-FR"/>
        </w:rPr>
        <w:t xml:space="preserve">1995). </w:t>
      </w:r>
      <w:r w:rsidRPr="00B63CD7">
        <w:rPr>
          <w:lang w:val="en-IE"/>
        </w:rPr>
        <w:t xml:space="preserve">Comparison between and enzyme-linked immunosorbent assay using a detergent-soluble </w:t>
      </w:r>
      <w:r w:rsidRPr="00B63CD7">
        <w:rPr>
          <w:i/>
          <w:lang w:val="en-IE"/>
        </w:rPr>
        <w:t>Leishmania infantum</w:t>
      </w:r>
      <w:r w:rsidRPr="00B63CD7">
        <w:rPr>
          <w:lang w:val="en-IE"/>
        </w:rPr>
        <w:t xml:space="preserve"> antigen and indirect immunofluorescence for the diagnosis of canine leishmaniosis. </w:t>
      </w:r>
      <w:r w:rsidRPr="00B63CD7">
        <w:rPr>
          <w:i/>
          <w:lang w:val="en-IE"/>
        </w:rPr>
        <w:t xml:space="preserve">Vet. </w:t>
      </w:r>
      <w:proofErr w:type="spellStart"/>
      <w:r w:rsidRPr="00B63CD7">
        <w:rPr>
          <w:i/>
          <w:lang w:val="en-IE"/>
        </w:rPr>
        <w:t>Parasitol</w:t>
      </w:r>
      <w:proofErr w:type="spellEnd"/>
      <w:r w:rsidRPr="00B63CD7">
        <w:rPr>
          <w:lang w:val="en-IE"/>
        </w:rPr>
        <w:t xml:space="preserve">., </w:t>
      </w:r>
      <w:r w:rsidRPr="00B63CD7">
        <w:rPr>
          <w:b/>
          <w:lang w:val="en-IE"/>
        </w:rPr>
        <w:t>59</w:t>
      </w:r>
      <w:r w:rsidRPr="00B63CD7">
        <w:rPr>
          <w:lang w:val="en-IE"/>
        </w:rPr>
        <w:t>, 13–21.</w:t>
      </w:r>
    </w:p>
    <w:p w14:paraId="1622B713" w14:textId="6A1306F5" w:rsidR="00EF2699" w:rsidRPr="00B63CD7" w:rsidRDefault="00EF2699" w:rsidP="005C7906">
      <w:pPr>
        <w:pStyle w:val="Ref"/>
        <w:rPr>
          <w:u w:val="double"/>
          <w:lang w:val="en-IE"/>
        </w:rPr>
      </w:pPr>
      <w:r w:rsidRPr="00B63CD7">
        <w:rPr>
          <w:smallCaps/>
          <w:u w:val="double"/>
          <w:lang w:val="en-IE"/>
        </w:rPr>
        <w:t xml:space="preserve">Manna L., </w:t>
      </w:r>
      <w:proofErr w:type="spellStart"/>
      <w:r w:rsidRPr="00B63CD7">
        <w:rPr>
          <w:smallCaps/>
          <w:u w:val="double"/>
          <w:lang w:val="en-IE"/>
        </w:rPr>
        <w:t>Reale</w:t>
      </w:r>
      <w:proofErr w:type="spellEnd"/>
      <w:r w:rsidRPr="00B63CD7">
        <w:rPr>
          <w:smallCaps/>
          <w:u w:val="double"/>
          <w:lang w:val="en-IE"/>
        </w:rPr>
        <w:t xml:space="preserve"> S., Vitale F., </w:t>
      </w:r>
      <w:proofErr w:type="spellStart"/>
      <w:r w:rsidRPr="00B63CD7">
        <w:rPr>
          <w:smallCaps/>
          <w:u w:val="double"/>
          <w:lang w:val="en-IE"/>
        </w:rPr>
        <w:t>Picillo</w:t>
      </w:r>
      <w:proofErr w:type="spellEnd"/>
      <w:r w:rsidRPr="00B63CD7">
        <w:rPr>
          <w:smallCaps/>
          <w:u w:val="double"/>
          <w:lang w:val="en-IE"/>
        </w:rPr>
        <w:t xml:space="preserve"> E., </w:t>
      </w:r>
      <w:proofErr w:type="spellStart"/>
      <w:r w:rsidRPr="00B63CD7">
        <w:rPr>
          <w:smallCaps/>
          <w:u w:val="double"/>
          <w:lang w:val="en-IE"/>
        </w:rPr>
        <w:t>Pavone</w:t>
      </w:r>
      <w:proofErr w:type="spellEnd"/>
      <w:r w:rsidRPr="00B63CD7">
        <w:rPr>
          <w:smallCaps/>
          <w:u w:val="double"/>
          <w:lang w:val="en-IE"/>
        </w:rPr>
        <w:t xml:space="preserve"> L.M.</w:t>
      </w:r>
      <w:r w:rsidR="00E264BC" w:rsidRPr="00B63CD7">
        <w:rPr>
          <w:smallCaps/>
          <w:u w:val="double"/>
          <w:lang w:val="en-IE"/>
        </w:rPr>
        <w:t xml:space="preserve"> &amp;</w:t>
      </w:r>
      <w:r w:rsidRPr="00B63CD7">
        <w:rPr>
          <w:smallCaps/>
          <w:u w:val="double"/>
          <w:lang w:val="en-IE"/>
        </w:rPr>
        <w:t xml:space="preserve"> </w:t>
      </w:r>
      <w:proofErr w:type="spellStart"/>
      <w:r w:rsidRPr="00B63CD7">
        <w:rPr>
          <w:smallCaps/>
          <w:u w:val="double"/>
          <w:lang w:val="en-IE"/>
        </w:rPr>
        <w:t>Gravino</w:t>
      </w:r>
      <w:proofErr w:type="spellEnd"/>
      <w:r w:rsidRPr="00B63CD7">
        <w:rPr>
          <w:smallCaps/>
          <w:u w:val="double"/>
          <w:lang w:val="en-IE"/>
        </w:rPr>
        <w:t xml:space="preserve"> A.E.</w:t>
      </w:r>
      <w:r w:rsidRPr="00B63CD7">
        <w:rPr>
          <w:u w:val="double"/>
          <w:lang w:val="en-IE"/>
        </w:rPr>
        <w:t xml:space="preserve"> (2008). Real-time PCR assay in </w:t>
      </w:r>
      <w:r w:rsidRPr="00B63CD7">
        <w:rPr>
          <w:i/>
          <w:u w:val="double"/>
          <w:lang w:val="en-IE"/>
        </w:rPr>
        <w:t>Leishmania</w:t>
      </w:r>
      <w:r w:rsidRPr="00B63CD7">
        <w:rPr>
          <w:u w:val="double"/>
          <w:lang w:val="en-IE"/>
        </w:rPr>
        <w:t xml:space="preserve">-infected dogs treated with meglumine antimoniate and allopurinol. </w:t>
      </w:r>
      <w:r w:rsidRPr="00B63CD7">
        <w:rPr>
          <w:i/>
          <w:u w:val="double"/>
          <w:lang w:val="en-IE"/>
        </w:rPr>
        <w:t>Vet</w:t>
      </w:r>
      <w:r w:rsidR="00AE00AD">
        <w:rPr>
          <w:i/>
          <w:u w:val="double"/>
          <w:lang w:val="en-IE"/>
        </w:rPr>
        <w:t>.</w:t>
      </w:r>
      <w:r w:rsidRPr="00B63CD7">
        <w:rPr>
          <w:i/>
          <w:u w:val="double"/>
          <w:lang w:val="en-IE"/>
        </w:rPr>
        <w:t xml:space="preserve"> J.</w:t>
      </w:r>
      <w:r w:rsidRPr="00B63CD7">
        <w:rPr>
          <w:u w:val="double"/>
          <w:lang w:val="en-IE"/>
        </w:rPr>
        <w:t xml:space="preserve">, </w:t>
      </w:r>
      <w:r w:rsidRPr="00B63CD7">
        <w:rPr>
          <w:b/>
          <w:u w:val="double"/>
          <w:lang w:val="en-IE"/>
        </w:rPr>
        <w:t>177</w:t>
      </w:r>
      <w:r w:rsidRPr="00B63CD7">
        <w:rPr>
          <w:u w:val="double"/>
          <w:lang w:val="en-IE"/>
        </w:rPr>
        <w:t>, 279</w:t>
      </w:r>
      <w:r w:rsidR="00E264BC" w:rsidRPr="00B63CD7">
        <w:rPr>
          <w:u w:val="double"/>
          <w:lang w:val="en-IE"/>
        </w:rPr>
        <w:t>–</w:t>
      </w:r>
      <w:r w:rsidRPr="00B63CD7">
        <w:rPr>
          <w:u w:val="double"/>
          <w:lang w:val="en-IE"/>
        </w:rPr>
        <w:t>282.</w:t>
      </w:r>
    </w:p>
    <w:p w14:paraId="1481A8A0" w14:textId="3BBC2715" w:rsidR="0072368C" w:rsidRPr="00B63CD7" w:rsidRDefault="0072368C" w:rsidP="009C7B55">
      <w:pPr>
        <w:pStyle w:val="Ref"/>
        <w:rPr>
          <w:lang w:val="en-IE"/>
        </w:rPr>
      </w:pPr>
      <w:r w:rsidRPr="00B63CD7">
        <w:rPr>
          <w:smallCaps/>
          <w:lang w:val="en-IE"/>
        </w:rPr>
        <w:t xml:space="preserve">Manson-Bahr P.C. </w:t>
      </w:r>
      <w:r w:rsidRPr="00B63CD7">
        <w:rPr>
          <w:lang w:val="en-IE"/>
        </w:rPr>
        <w:t>(1987). Diagnosis.</w:t>
      </w:r>
      <w:r w:rsidRPr="00B63CD7">
        <w:rPr>
          <w:i/>
          <w:lang w:val="en-IE"/>
        </w:rPr>
        <w:t xml:space="preserve"> In: </w:t>
      </w:r>
      <w:r w:rsidRPr="00B63CD7">
        <w:rPr>
          <w:lang w:val="en-IE"/>
        </w:rPr>
        <w:t>The Leishmaniases in Biology and Medicine. Vol. II. Clinical Aspects an</w:t>
      </w:r>
      <w:r w:rsidR="00436C20" w:rsidRPr="00B63CD7">
        <w:rPr>
          <w:lang w:val="en-IE"/>
        </w:rPr>
        <w:t>d</w:t>
      </w:r>
      <w:r w:rsidRPr="00B63CD7">
        <w:rPr>
          <w:lang w:val="en-IE"/>
        </w:rPr>
        <w:t xml:space="preserve"> Control, Peters W. &amp; Killick-Kendrick R., eds. Academic Press, London, UK, 703–729.</w:t>
      </w:r>
    </w:p>
    <w:p w14:paraId="4D2EB85F" w14:textId="77777777" w:rsidR="0072368C" w:rsidRPr="00B63CD7" w:rsidRDefault="0072368C" w:rsidP="007D4EC4">
      <w:pPr>
        <w:pStyle w:val="Ref"/>
        <w:rPr>
          <w:lang w:val="en-IE"/>
        </w:rPr>
      </w:pPr>
      <w:proofErr w:type="spellStart"/>
      <w:r w:rsidRPr="00B63CD7">
        <w:rPr>
          <w:smallCaps/>
          <w:lang w:val="en-IE"/>
        </w:rPr>
        <w:t>Marfurt</w:t>
      </w:r>
      <w:proofErr w:type="spellEnd"/>
      <w:r w:rsidRPr="00B63CD7">
        <w:rPr>
          <w:smallCaps/>
          <w:lang w:val="en-IE"/>
        </w:rPr>
        <w:t xml:space="preserve"> J., </w:t>
      </w:r>
      <w:proofErr w:type="spellStart"/>
      <w:r w:rsidRPr="00B63CD7">
        <w:rPr>
          <w:smallCaps/>
          <w:lang w:val="en-IE"/>
        </w:rPr>
        <w:t>Nasereddin</w:t>
      </w:r>
      <w:proofErr w:type="spellEnd"/>
      <w:r w:rsidRPr="00B63CD7">
        <w:rPr>
          <w:smallCaps/>
          <w:lang w:val="en-IE"/>
        </w:rPr>
        <w:t xml:space="preserve"> A., </w:t>
      </w:r>
      <w:proofErr w:type="spellStart"/>
      <w:r w:rsidRPr="00B63CD7">
        <w:rPr>
          <w:smallCaps/>
          <w:lang w:val="en-IE"/>
        </w:rPr>
        <w:t>Niederwieser</w:t>
      </w:r>
      <w:proofErr w:type="spellEnd"/>
      <w:r w:rsidRPr="00B63CD7">
        <w:rPr>
          <w:smallCaps/>
          <w:lang w:val="en-IE"/>
        </w:rPr>
        <w:t xml:space="preserve"> I., Jaffe C.L., Beck H.P. &amp; </w:t>
      </w:r>
      <w:proofErr w:type="spellStart"/>
      <w:r w:rsidRPr="00B63CD7">
        <w:rPr>
          <w:smallCaps/>
          <w:lang w:val="en-IE"/>
        </w:rPr>
        <w:t>Felger</w:t>
      </w:r>
      <w:proofErr w:type="spellEnd"/>
      <w:r w:rsidRPr="00B63CD7">
        <w:rPr>
          <w:smallCaps/>
          <w:lang w:val="en-IE"/>
        </w:rPr>
        <w:t xml:space="preserve"> I. </w:t>
      </w:r>
      <w:r w:rsidRPr="00B63CD7">
        <w:rPr>
          <w:lang w:val="en-IE"/>
        </w:rPr>
        <w:t xml:space="preserve">(2003). Identification and differentiation of </w:t>
      </w:r>
      <w:r w:rsidRPr="00B63CD7">
        <w:rPr>
          <w:i/>
          <w:lang w:val="en-IE"/>
        </w:rPr>
        <w:t>Leishmania</w:t>
      </w:r>
      <w:r w:rsidRPr="00B63CD7">
        <w:rPr>
          <w:lang w:val="en-IE"/>
        </w:rPr>
        <w:t xml:space="preserve"> species in clinical samples by PCR amplification of the </w:t>
      </w:r>
      <w:proofErr w:type="spellStart"/>
      <w:r w:rsidRPr="00B63CD7">
        <w:rPr>
          <w:lang w:val="en-IE"/>
        </w:rPr>
        <w:t>miniexon</w:t>
      </w:r>
      <w:proofErr w:type="spellEnd"/>
      <w:r w:rsidRPr="00B63CD7">
        <w:rPr>
          <w:lang w:val="en-IE"/>
        </w:rPr>
        <w:t xml:space="preserve"> sequence and subsequent restriction fragment length polymorphism analysis. </w:t>
      </w:r>
      <w:r w:rsidRPr="00B63CD7">
        <w:rPr>
          <w:i/>
          <w:lang w:val="en-IE"/>
        </w:rPr>
        <w:t xml:space="preserve">J. Clin. </w:t>
      </w:r>
      <w:proofErr w:type="spellStart"/>
      <w:r w:rsidRPr="00B63CD7">
        <w:rPr>
          <w:i/>
          <w:lang w:val="en-IE"/>
        </w:rPr>
        <w:t>Microbiol</w:t>
      </w:r>
      <w:proofErr w:type="spellEnd"/>
      <w:r w:rsidRPr="00B63CD7">
        <w:rPr>
          <w:lang w:val="en-IE"/>
        </w:rPr>
        <w:t xml:space="preserve">., </w:t>
      </w:r>
      <w:r w:rsidRPr="00B63CD7">
        <w:rPr>
          <w:b/>
          <w:lang w:val="en-IE"/>
        </w:rPr>
        <w:t>41</w:t>
      </w:r>
      <w:r w:rsidRPr="00B63CD7">
        <w:rPr>
          <w:lang w:val="en-IE"/>
        </w:rPr>
        <w:t>, 3147–3153.</w:t>
      </w:r>
    </w:p>
    <w:p w14:paraId="146401D6" w14:textId="77777777" w:rsidR="0072368C" w:rsidRPr="00B63CD7" w:rsidRDefault="0072368C" w:rsidP="009C7B55">
      <w:pPr>
        <w:pStyle w:val="Ref"/>
        <w:rPr>
          <w:lang w:val="en-IE"/>
        </w:rPr>
      </w:pPr>
      <w:r w:rsidRPr="00B63CD7">
        <w:rPr>
          <w:smallCaps/>
          <w:lang w:val="en-IE"/>
        </w:rPr>
        <w:t xml:space="preserve">Mathis A. &amp; </w:t>
      </w:r>
      <w:proofErr w:type="spellStart"/>
      <w:r w:rsidRPr="00B63CD7">
        <w:rPr>
          <w:smallCaps/>
          <w:lang w:val="en-IE"/>
        </w:rPr>
        <w:t>Deplazes</w:t>
      </w:r>
      <w:proofErr w:type="spellEnd"/>
      <w:r w:rsidRPr="00B63CD7">
        <w:rPr>
          <w:smallCaps/>
          <w:lang w:val="en-IE"/>
        </w:rPr>
        <w:t xml:space="preserve"> P.</w:t>
      </w:r>
      <w:r w:rsidRPr="00B63CD7">
        <w:rPr>
          <w:lang w:val="en-IE"/>
        </w:rPr>
        <w:t xml:space="preserve"> (1995). PCR and </w:t>
      </w:r>
      <w:r w:rsidRPr="00B63CD7">
        <w:rPr>
          <w:i/>
          <w:lang w:val="en-IE"/>
        </w:rPr>
        <w:t>in vitro</w:t>
      </w:r>
      <w:r w:rsidRPr="00B63CD7">
        <w:rPr>
          <w:lang w:val="en-IE"/>
        </w:rPr>
        <w:t xml:space="preserve"> cultivation for detection of </w:t>
      </w:r>
      <w:r w:rsidRPr="00B63CD7">
        <w:rPr>
          <w:i/>
          <w:lang w:val="en-IE"/>
        </w:rPr>
        <w:t>Leishmania</w:t>
      </w:r>
      <w:r w:rsidRPr="00B63CD7">
        <w:rPr>
          <w:lang w:val="en-IE"/>
        </w:rPr>
        <w:t xml:space="preserve"> spp. in diagnostic samples from humans and dogs. </w:t>
      </w:r>
      <w:r w:rsidRPr="00B63CD7">
        <w:rPr>
          <w:i/>
          <w:lang w:val="en-IE"/>
        </w:rPr>
        <w:t xml:space="preserve">J. Clin. </w:t>
      </w:r>
      <w:proofErr w:type="spellStart"/>
      <w:r w:rsidRPr="00B63CD7">
        <w:rPr>
          <w:i/>
          <w:lang w:val="en-IE"/>
        </w:rPr>
        <w:t>Microbiol</w:t>
      </w:r>
      <w:proofErr w:type="spellEnd"/>
      <w:r w:rsidRPr="00B63CD7">
        <w:rPr>
          <w:i/>
          <w:lang w:val="en-IE"/>
        </w:rPr>
        <w:t>.</w:t>
      </w:r>
      <w:r w:rsidRPr="00B63CD7">
        <w:rPr>
          <w:lang w:val="en-IE"/>
        </w:rPr>
        <w:t xml:space="preserve">, </w:t>
      </w:r>
      <w:r w:rsidRPr="00B63CD7">
        <w:rPr>
          <w:b/>
          <w:lang w:val="en-IE"/>
        </w:rPr>
        <w:t>33</w:t>
      </w:r>
      <w:r w:rsidRPr="00B63CD7">
        <w:rPr>
          <w:lang w:val="en-IE"/>
        </w:rPr>
        <w:t>, 1145–1149.</w:t>
      </w:r>
    </w:p>
    <w:p w14:paraId="35ECAF1C" w14:textId="75B96AAB" w:rsidR="0072368C" w:rsidRPr="00B63CD7" w:rsidRDefault="0072368C" w:rsidP="009C4C76">
      <w:pPr>
        <w:pStyle w:val="Ref"/>
        <w:rPr>
          <w:lang w:val="en-IE"/>
        </w:rPr>
      </w:pPr>
      <w:r w:rsidRPr="00B63CD7">
        <w:rPr>
          <w:smallCaps/>
          <w:lang w:val="en-IE"/>
        </w:rPr>
        <w:t xml:space="preserve">Mauricio I.L., Yeo M., </w:t>
      </w:r>
      <w:proofErr w:type="spellStart"/>
      <w:r w:rsidRPr="00B63CD7">
        <w:rPr>
          <w:smallCaps/>
          <w:lang w:val="en-IE"/>
        </w:rPr>
        <w:t>Baghaei</w:t>
      </w:r>
      <w:proofErr w:type="spellEnd"/>
      <w:r w:rsidRPr="00B63CD7">
        <w:rPr>
          <w:smallCaps/>
          <w:lang w:val="en-IE"/>
        </w:rPr>
        <w:t xml:space="preserve"> M., </w:t>
      </w:r>
      <w:proofErr w:type="spellStart"/>
      <w:r w:rsidRPr="00B63CD7">
        <w:rPr>
          <w:smallCaps/>
          <w:lang w:val="en-IE"/>
        </w:rPr>
        <w:t>Doto</w:t>
      </w:r>
      <w:proofErr w:type="spellEnd"/>
      <w:r w:rsidRPr="00B63CD7">
        <w:rPr>
          <w:smallCaps/>
          <w:lang w:val="en-IE"/>
        </w:rPr>
        <w:t xml:space="preserve"> D., </w:t>
      </w:r>
      <w:proofErr w:type="spellStart"/>
      <w:r w:rsidRPr="00B63CD7">
        <w:rPr>
          <w:smallCaps/>
          <w:lang w:val="en-IE"/>
        </w:rPr>
        <w:t>Pratlong</w:t>
      </w:r>
      <w:proofErr w:type="spellEnd"/>
      <w:r w:rsidRPr="00B63CD7">
        <w:rPr>
          <w:smallCaps/>
          <w:lang w:val="en-IE"/>
        </w:rPr>
        <w:t xml:space="preserve"> F., </w:t>
      </w:r>
      <w:proofErr w:type="spellStart"/>
      <w:r w:rsidRPr="00B63CD7">
        <w:rPr>
          <w:smallCaps/>
          <w:lang w:val="en-IE"/>
        </w:rPr>
        <w:t>Zemanova</w:t>
      </w:r>
      <w:proofErr w:type="spellEnd"/>
      <w:r w:rsidRPr="00B63CD7">
        <w:rPr>
          <w:smallCaps/>
          <w:lang w:val="en-IE"/>
        </w:rPr>
        <w:t xml:space="preserve"> E., </w:t>
      </w:r>
      <w:proofErr w:type="spellStart"/>
      <w:r w:rsidRPr="00B63CD7">
        <w:rPr>
          <w:smallCaps/>
          <w:lang w:val="en-IE"/>
        </w:rPr>
        <w:t>Dedet</w:t>
      </w:r>
      <w:proofErr w:type="spellEnd"/>
      <w:r w:rsidRPr="00B63CD7">
        <w:rPr>
          <w:smallCaps/>
          <w:lang w:val="en-IE"/>
        </w:rPr>
        <w:t xml:space="preserve"> J.P., </w:t>
      </w:r>
      <w:proofErr w:type="spellStart"/>
      <w:r w:rsidRPr="00B63CD7">
        <w:rPr>
          <w:smallCaps/>
          <w:lang w:val="en-IE"/>
        </w:rPr>
        <w:t>Lukes</w:t>
      </w:r>
      <w:proofErr w:type="spellEnd"/>
      <w:r w:rsidRPr="00B63CD7">
        <w:rPr>
          <w:smallCaps/>
          <w:lang w:val="en-IE"/>
        </w:rPr>
        <w:t xml:space="preserve"> J. &amp; Miles M.A. (2006).</w:t>
      </w:r>
      <w:r w:rsidR="00436C20" w:rsidRPr="00B63CD7">
        <w:rPr>
          <w:smallCaps/>
          <w:lang w:val="en-IE"/>
        </w:rPr>
        <w:t xml:space="preserve"> </w:t>
      </w:r>
      <w:r w:rsidRPr="00B63CD7">
        <w:rPr>
          <w:lang w:val="en-IE"/>
        </w:rPr>
        <w:t xml:space="preserve">Towards </w:t>
      </w:r>
      <w:proofErr w:type="spellStart"/>
      <w:r w:rsidRPr="00B63CD7">
        <w:rPr>
          <w:lang w:val="en-IE"/>
        </w:rPr>
        <w:t>multilocus</w:t>
      </w:r>
      <w:proofErr w:type="spellEnd"/>
      <w:r w:rsidRPr="00B63CD7">
        <w:rPr>
          <w:lang w:val="en-IE"/>
        </w:rPr>
        <w:t xml:space="preserve"> sequence typing of the </w:t>
      </w:r>
      <w:r w:rsidRPr="00B63CD7">
        <w:rPr>
          <w:i/>
          <w:lang w:val="en-IE"/>
        </w:rPr>
        <w:t xml:space="preserve">Leishmania </w:t>
      </w:r>
      <w:proofErr w:type="spellStart"/>
      <w:r w:rsidRPr="00B63CD7">
        <w:rPr>
          <w:i/>
          <w:lang w:val="en-IE"/>
        </w:rPr>
        <w:t>donovani</w:t>
      </w:r>
      <w:proofErr w:type="spellEnd"/>
      <w:r w:rsidRPr="00B63CD7">
        <w:rPr>
          <w:lang w:val="en-IE"/>
        </w:rPr>
        <w:t xml:space="preserve"> complex: resolving genotypes and haplotypes for five polymorphic metabolic enzymes (ASAT, GPI, NH1, NH2, PGD). </w:t>
      </w:r>
      <w:r w:rsidRPr="00B63CD7">
        <w:rPr>
          <w:i/>
          <w:lang w:val="en-IE"/>
        </w:rPr>
        <w:t xml:space="preserve">Int. J. </w:t>
      </w:r>
      <w:proofErr w:type="spellStart"/>
      <w:r w:rsidRPr="00B63CD7">
        <w:rPr>
          <w:i/>
          <w:lang w:val="en-IE"/>
        </w:rPr>
        <w:t>Parasitol</w:t>
      </w:r>
      <w:proofErr w:type="spellEnd"/>
      <w:r w:rsidRPr="00B63CD7">
        <w:rPr>
          <w:i/>
          <w:lang w:val="en-IE"/>
        </w:rPr>
        <w:t>.</w:t>
      </w:r>
      <w:r w:rsidRPr="00B63CD7">
        <w:rPr>
          <w:lang w:val="en-IE"/>
        </w:rPr>
        <w:t xml:space="preserve">, </w:t>
      </w:r>
      <w:r w:rsidRPr="00B63CD7">
        <w:rPr>
          <w:b/>
          <w:lang w:val="en-IE"/>
        </w:rPr>
        <w:t>36</w:t>
      </w:r>
      <w:r w:rsidR="00307C3E" w:rsidRPr="00B63CD7">
        <w:rPr>
          <w:lang w:val="en-IE"/>
        </w:rPr>
        <w:t xml:space="preserve">, </w:t>
      </w:r>
      <w:r w:rsidRPr="00B63CD7">
        <w:rPr>
          <w:lang w:val="en-IE"/>
        </w:rPr>
        <w:t xml:space="preserve">757–769. </w:t>
      </w:r>
    </w:p>
    <w:p w14:paraId="6A32499C" w14:textId="0852C630" w:rsidR="00BA714E" w:rsidRPr="00B63CD7" w:rsidRDefault="00BA714E" w:rsidP="00BA714E">
      <w:pPr>
        <w:pStyle w:val="Ref"/>
        <w:rPr>
          <w:u w:val="double"/>
          <w:lang w:val="en-IE"/>
        </w:rPr>
      </w:pPr>
      <w:r w:rsidRPr="00B63CD7">
        <w:rPr>
          <w:smallCaps/>
          <w:u w:val="double"/>
          <w:lang w:val="en-IE"/>
        </w:rPr>
        <w:t>Mettler M., Grimm F., Capelli G., Camp H.</w:t>
      </w:r>
      <w:r w:rsidR="00E264BC" w:rsidRPr="00B63CD7">
        <w:rPr>
          <w:smallCaps/>
          <w:u w:val="double"/>
          <w:lang w:val="en-IE"/>
        </w:rPr>
        <w:t xml:space="preserve"> &amp;</w:t>
      </w:r>
      <w:r w:rsidRPr="00B63CD7">
        <w:rPr>
          <w:smallCaps/>
          <w:u w:val="double"/>
          <w:lang w:val="en-IE"/>
        </w:rPr>
        <w:t xml:space="preserve"> </w:t>
      </w:r>
      <w:proofErr w:type="spellStart"/>
      <w:r w:rsidRPr="00B63CD7">
        <w:rPr>
          <w:smallCaps/>
          <w:u w:val="double"/>
          <w:lang w:val="en-IE"/>
        </w:rPr>
        <w:t>Deplazes</w:t>
      </w:r>
      <w:proofErr w:type="spellEnd"/>
      <w:r w:rsidRPr="00B63CD7">
        <w:rPr>
          <w:smallCaps/>
          <w:u w:val="double"/>
          <w:lang w:val="en-IE"/>
        </w:rPr>
        <w:t xml:space="preserve"> P. (2005). </w:t>
      </w:r>
      <w:r w:rsidRPr="00B63CD7">
        <w:rPr>
          <w:u w:val="double"/>
          <w:lang w:val="en-IE"/>
        </w:rPr>
        <w:t xml:space="preserve">Evaluation of enzyme-linked immunosorbent assays, an immunofluorescent-antibody test, and two rapid tests (immunochromatographic-dipstick and gel tests) for serological diagnosis of symptomatic and asymptomatic Leishmania infections in dogs. </w:t>
      </w:r>
      <w:r w:rsidRPr="00B63CD7">
        <w:rPr>
          <w:i/>
          <w:u w:val="double"/>
          <w:lang w:val="en-IE"/>
        </w:rPr>
        <w:t>J</w:t>
      </w:r>
      <w:r w:rsidR="00E264BC" w:rsidRPr="00B63CD7">
        <w:rPr>
          <w:i/>
          <w:u w:val="double"/>
          <w:lang w:val="en-IE"/>
        </w:rPr>
        <w:t>.</w:t>
      </w:r>
      <w:r w:rsidRPr="00B63CD7">
        <w:rPr>
          <w:i/>
          <w:u w:val="double"/>
          <w:lang w:val="en-IE"/>
        </w:rPr>
        <w:t xml:space="preserve"> Clin</w:t>
      </w:r>
      <w:r w:rsidR="00E264BC" w:rsidRPr="00B63CD7">
        <w:rPr>
          <w:i/>
          <w:u w:val="double"/>
          <w:lang w:val="en-IE"/>
        </w:rPr>
        <w:t>.</w:t>
      </w:r>
      <w:r w:rsidRPr="00B63CD7">
        <w:rPr>
          <w:i/>
          <w:u w:val="double"/>
          <w:lang w:val="en-IE"/>
        </w:rPr>
        <w:t xml:space="preserve"> </w:t>
      </w:r>
      <w:proofErr w:type="spellStart"/>
      <w:r w:rsidRPr="00B63CD7">
        <w:rPr>
          <w:i/>
          <w:u w:val="double"/>
          <w:lang w:val="en-IE"/>
        </w:rPr>
        <w:t>Microbiol</w:t>
      </w:r>
      <w:proofErr w:type="spellEnd"/>
      <w:r w:rsidRPr="00B63CD7">
        <w:rPr>
          <w:u w:val="double"/>
          <w:lang w:val="en-IE"/>
        </w:rPr>
        <w:t xml:space="preserve">., </w:t>
      </w:r>
      <w:r w:rsidRPr="00B63CD7">
        <w:rPr>
          <w:b/>
          <w:u w:val="double"/>
          <w:lang w:val="en-IE"/>
        </w:rPr>
        <w:t>43</w:t>
      </w:r>
      <w:r w:rsidR="00531EBB" w:rsidRPr="00B63CD7">
        <w:rPr>
          <w:u w:val="double"/>
          <w:lang w:val="en-IE"/>
        </w:rPr>
        <w:t>, 5515</w:t>
      </w:r>
      <w:r w:rsidR="00E264BC" w:rsidRPr="00B63CD7">
        <w:rPr>
          <w:u w:val="double"/>
          <w:lang w:val="en-IE"/>
        </w:rPr>
        <w:t>–</w:t>
      </w:r>
      <w:r w:rsidRPr="00B63CD7">
        <w:rPr>
          <w:u w:val="double"/>
          <w:lang w:val="en-IE"/>
        </w:rPr>
        <w:t>5519.</w:t>
      </w:r>
    </w:p>
    <w:p w14:paraId="5406A814" w14:textId="77777777" w:rsidR="0072368C" w:rsidRPr="00B63CD7" w:rsidRDefault="0066024F" w:rsidP="009C7B55">
      <w:pPr>
        <w:pStyle w:val="Ref"/>
        <w:rPr>
          <w:lang w:val="en-IE"/>
        </w:rPr>
      </w:pPr>
      <w:hyperlink r:id="rId42" w:tooltip="Click to search for citations by this author." w:history="1">
        <w:proofErr w:type="spellStart"/>
        <w:r w:rsidR="0072368C" w:rsidRPr="00B63CD7">
          <w:rPr>
            <w:bCs/>
            <w:lang w:val="en-IE" w:eastAsia="it-IT"/>
          </w:rPr>
          <w:t>M</w:t>
        </w:r>
        <w:r w:rsidR="0072368C" w:rsidRPr="00B63CD7">
          <w:rPr>
            <w:bCs/>
            <w:smallCaps/>
            <w:lang w:val="en-IE" w:eastAsia="it-IT"/>
          </w:rPr>
          <w:t>inodier</w:t>
        </w:r>
        <w:proofErr w:type="spellEnd"/>
        <w:r w:rsidR="0072368C" w:rsidRPr="00B63CD7">
          <w:rPr>
            <w:bCs/>
            <w:lang w:val="en-IE" w:eastAsia="it-IT"/>
          </w:rPr>
          <w:t xml:space="preserve"> P</w:t>
        </w:r>
      </w:hyperlink>
      <w:r w:rsidR="0072368C" w:rsidRPr="00B63CD7">
        <w:rPr>
          <w:lang w:val="en-IE" w:eastAsia="it-IT"/>
        </w:rPr>
        <w:t xml:space="preserve">., </w:t>
      </w:r>
      <w:hyperlink r:id="rId43" w:tooltip="Click to search for citations by this author." w:history="1">
        <w:proofErr w:type="spellStart"/>
        <w:r w:rsidR="0072368C" w:rsidRPr="00B63CD7">
          <w:rPr>
            <w:bCs/>
            <w:lang w:val="en-IE" w:eastAsia="it-IT"/>
          </w:rPr>
          <w:t>P</w:t>
        </w:r>
        <w:r w:rsidR="0072368C" w:rsidRPr="00B63CD7">
          <w:rPr>
            <w:bCs/>
            <w:smallCaps/>
            <w:lang w:val="en-IE" w:eastAsia="it-IT"/>
          </w:rPr>
          <w:t>iarroux</w:t>
        </w:r>
        <w:proofErr w:type="spellEnd"/>
        <w:r w:rsidR="0072368C" w:rsidRPr="00B63CD7">
          <w:rPr>
            <w:bCs/>
            <w:lang w:val="en-IE" w:eastAsia="it-IT"/>
          </w:rPr>
          <w:t xml:space="preserve"> R</w:t>
        </w:r>
      </w:hyperlink>
      <w:r w:rsidR="0072368C" w:rsidRPr="00B63CD7">
        <w:rPr>
          <w:lang w:val="en-IE" w:eastAsia="it-IT"/>
        </w:rPr>
        <w:t xml:space="preserve">., </w:t>
      </w:r>
      <w:hyperlink r:id="rId44" w:tooltip="Click to search for citations by this author." w:history="1">
        <w:proofErr w:type="spellStart"/>
        <w:r w:rsidR="0072368C" w:rsidRPr="00B63CD7">
          <w:rPr>
            <w:bCs/>
            <w:lang w:val="en-IE" w:eastAsia="it-IT"/>
          </w:rPr>
          <w:t>G</w:t>
        </w:r>
        <w:r w:rsidR="0072368C" w:rsidRPr="00B63CD7">
          <w:rPr>
            <w:bCs/>
            <w:smallCaps/>
            <w:lang w:val="en-IE" w:eastAsia="it-IT"/>
          </w:rPr>
          <w:t>ambarelli</w:t>
        </w:r>
        <w:proofErr w:type="spellEnd"/>
        <w:r w:rsidR="0072368C" w:rsidRPr="00B63CD7">
          <w:rPr>
            <w:bCs/>
            <w:lang w:val="en-IE" w:eastAsia="it-IT"/>
          </w:rPr>
          <w:t xml:space="preserve"> F</w:t>
        </w:r>
      </w:hyperlink>
      <w:r w:rsidR="0072368C" w:rsidRPr="00B63CD7">
        <w:rPr>
          <w:lang w:val="en-IE" w:eastAsia="it-IT"/>
        </w:rPr>
        <w:t xml:space="preserve">., </w:t>
      </w:r>
      <w:hyperlink r:id="rId45" w:tooltip="Click to search for citations by this author." w:history="1">
        <w:proofErr w:type="spellStart"/>
        <w:r w:rsidR="0072368C" w:rsidRPr="00B63CD7">
          <w:rPr>
            <w:bCs/>
            <w:lang w:val="en-IE" w:eastAsia="it-IT"/>
          </w:rPr>
          <w:t>J</w:t>
        </w:r>
        <w:r w:rsidR="0072368C" w:rsidRPr="00B63CD7">
          <w:rPr>
            <w:bCs/>
            <w:smallCaps/>
            <w:lang w:val="en-IE" w:eastAsia="it-IT"/>
          </w:rPr>
          <w:t>oblet</w:t>
        </w:r>
        <w:proofErr w:type="spellEnd"/>
        <w:r w:rsidR="0072368C" w:rsidRPr="00B63CD7">
          <w:rPr>
            <w:bCs/>
            <w:lang w:val="en-IE" w:eastAsia="it-IT"/>
          </w:rPr>
          <w:t xml:space="preserve"> C</w:t>
        </w:r>
      </w:hyperlink>
      <w:r w:rsidR="0072368C" w:rsidRPr="00B63CD7">
        <w:rPr>
          <w:lang w:val="en-IE" w:eastAsia="it-IT"/>
        </w:rPr>
        <w:t xml:space="preserve">. &amp; </w:t>
      </w:r>
      <w:hyperlink r:id="rId46" w:tooltip="Click to search for citations by this author." w:history="1">
        <w:proofErr w:type="spellStart"/>
        <w:r w:rsidR="0072368C" w:rsidRPr="00B63CD7">
          <w:rPr>
            <w:bCs/>
            <w:lang w:val="en-IE" w:eastAsia="it-IT"/>
          </w:rPr>
          <w:t>D</w:t>
        </w:r>
        <w:r w:rsidR="0072368C" w:rsidRPr="00B63CD7">
          <w:rPr>
            <w:bCs/>
            <w:smallCaps/>
            <w:lang w:val="en-IE" w:eastAsia="it-IT"/>
          </w:rPr>
          <w:t>umon</w:t>
        </w:r>
        <w:proofErr w:type="spellEnd"/>
        <w:r w:rsidR="0072368C" w:rsidRPr="00B63CD7">
          <w:rPr>
            <w:bCs/>
            <w:lang w:val="en-IE" w:eastAsia="it-IT"/>
          </w:rPr>
          <w:t xml:space="preserve"> H</w:t>
        </w:r>
      </w:hyperlink>
      <w:r w:rsidR="0072368C" w:rsidRPr="00B63CD7">
        <w:rPr>
          <w:lang w:val="en-IE" w:eastAsia="it-IT"/>
        </w:rPr>
        <w:t xml:space="preserve">. (1997). </w:t>
      </w:r>
      <w:r w:rsidR="0072368C" w:rsidRPr="00B63CD7">
        <w:rPr>
          <w:bCs/>
          <w:lang w:val="en-IE" w:eastAsia="it-IT"/>
        </w:rPr>
        <w:t>Rapid identification of causative species in patients with Old World leishmaniasis.</w:t>
      </w:r>
      <w:r w:rsidR="0072368C" w:rsidRPr="00B63CD7">
        <w:rPr>
          <w:lang w:val="en-IE" w:eastAsia="it-IT"/>
        </w:rPr>
        <w:t xml:space="preserve"> </w:t>
      </w:r>
      <w:r w:rsidR="0072368C" w:rsidRPr="00B63CD7">
        <w:rPr>
          <w:i/>
          <w:lang w:val="en-IE" w:eastAsia="it-IT"/>
        </w:rPr>
        <w:t xml:space="preserve">J. Clin. </w:t>
      </w:r>
      <w:proofErr w:type="spellStart"/>
      <w:r w:rsidR="0072368C" w:rsidRPr="00B63CD7">
        <w:rPr>
          <w:i/>
          <w:lang w:val="en-IE" w:eastAsia="it-IT"/>
        </w:rPr>
        <w:t>Microbiol</w:t>
      </w:r>
      <w:proofErr w:type="spellEnd"/>
      <w:r w:rsidR="0072368C" w:rsidRPr="00B63CD7">
        <w:rPr>
          <w:lang w:val="en-IE" w:eastAsia="it-IT"/>
        </w:rPr>
        <w:t xml:space="preserve">., </w:t>
      </w:r>
      <w:r w:rsidR="0072368C" w:rsidRPr="00B63CD7">
        <w:rPr>
          <w:b/>
          <w:lang w:val="en-IE" w:eastAsia="it-IT"/>
        </w:rPr>
        <w:t>35</w:t>
      </w:r>
      <w:r w:rsidR="0072368C" w:rsidRPr="00B63CD7">
        <w:rPr>
          <w:lang w:val="en-IE" w:eastAsia="it-IT"/>
        </w:rPr>
        <w:t>, 2551–2555.</w:t>
      </w:r>
    </w:p>
    <w:p w14:paraId="65726A51" w14:textId="11365541" w:rsidR="0072368C" w:rsidRDefault="0072368C" w:rsidP="009C7B55">
      <w:pPr>
        <w:pStyle w:val="Ref"/>
        <w:rPr>
          <w:strike/>
          <w:lang w:val="es-SV"/>
        </w:rPr>
      </w:pPr>
      <w:proofErr w:type="spellStart"/>
      <w:r w:rsidRPr="00B63CD7">
        <w:rPr>
          <w:strike/>
          <w:lang w:val="en-IE"/>
        </w:rPr>
        <w:t>M</w:t>
      </w:r>
      <w:r w:rsidRPr="00B63CD7">
        <w:rPr>
          <w:smallCaps/>
          <w:strike/>
          <w:lang w:val="en-IE"/>
        </w:rPr>
        <w:t>ohebali</w:t>
      </w:r>
      <w:proofErr w:type="spellEnd"/>
      <w:r w:rsidRPr="00B63CD7">
        <w:rPr>
          <w:strike/>
          <w:lang w:val="en-IE"/>
        </w:rPr>
        <w:t xml:space="preserve"> M., </w:t>
      </w:r>
      <w:proofErr w:type="spellStart"/>
      <w:r w:rsidRPr="00B63CD7">
        <w:rPr>
          <w:strike/>
          <w:lang w:val="en-IE"/>
        </w:rPr>
        <w:t>H</w:t>
      </w:r>
      <w:r w:rsidRPr="00B63CD7">
        <w:rPr>
          <w:smallCaps/>
          <w:strike/>
          <w:lang w:val="en-IE"/>
        </w:rPr>
        <w:t>ajjaran</w:t>
      </w:r>
      <w:proofErr w:type="spellEnd"/>
      <w:r w:rsidRPr="00B63CD7">
        <w:rPr>
          <w:strike/>
          <w:lang w:val="en-IE"/>
        </w:rPr>
        <w:t xml:space="preserve"> H., </w:t>
      </w:r>
      <w:proofErr w:type="spellStart"/>
      <w:r w:rsidRPr="00B63CD7">
        <w:rPr>
          <w:strike/>
          <w:lang w:val="en-IE"/>
        </w:rPr>
        <w:t>H</w:t>
      </w:r>
      <w:r w:rsidRPr="00B63CD7">
        <w:rPr>
          <w:smallCaps/>
          <w:strike/>
          <w:lang w:val="en-IE"/>
        </w:rPr>
        <w:t>amzavi</w:t>
      </w:r>
      <w:proofErr w:type="spellEnd"/>
      <w:r w:rsidRPr="00B63CD7">
        <w:rPr>
          <w:strike/>
          <w:lang w:val="en-IE"/>
        </w:rPr>
        <w:t xml:space="preserve"> Y., </w:t>
      </w:r>
      <w:proofErr w:type="spellStart"/>
      <w:r w:rsidRPr="00B63CD7">
        <w:rPr>
          <w:strike/>
          <w:lang w:val="en-IE"/>
        </w:rPr>
        <w:t>M</w:t>
      </w:r>
      <w:r w:rsidRPr="00B63CD7">
        <w:rPr>
          <w:smallCaps/>
          <w:strike/>
          <w:lang w:val="en-IE"/>
        </w:rPr>
        <w:t>obedi</w:t>
      </w:r>
      <w:proofErr w:type="spellEnd"/>
      <w:r w:rsidRPr="00B63CD7">
        <w:rPr>
          <w:strike/>
          <w:lang w:val="en-IE"/>
        </w:rPr>
        <w:t xml:space="preserve"> I., </w:t>
      </w:r>
      <w:proofErr w:type="spellStart"/>
      <w:r w:rsidRPr="00B63CD7">
        <w:rPr>
          <w:strike/>
          <w:lang w:val="en-IE"/>
        </w:rPr>
        <w:t>A</w:t>
      </w:r>
      <w:r w:rsidRPr="00B63CD7">
        <w:rPr>
          <w:smallCaps/>
          <w:strike/>
          <w:lang w:val="en-IE"/>
        </w:rPr>
        <w:t>rshi</w:t>
      </w:r>
      <w:proofErr w:type="spellEnd"/>
      <w:r w:rsidRPr="00B63CD7">
        <w:rPr>
          <w:strike/>
          <w:lang w:val="en-IE"/>
        </w:rPr>
        <w:t xml:space="preserve"> S., </w:t>
      </w:r>
      <w:proofErr w:type="spellStart"/>
      <w:r w:rsidRPr="00B63CD7">
        <w:rPr>
          <w:strike/>
          <w:lang w:val="en-IE"/>
        </w:rPr>
        <w:t>Z</w:t>
      </w:r>
      <w:r w:rsidRPr="00B63CD7">
        <w:rPr>
          <w:smallCaps/>
          <w:strike/>
          <w:lang w:val="en-IE"/>
        </w:rPr>
        <w:t>arei</w:t>
      </w:r>
      <w:proofErr w:type="spellEnd"/>
      <w:r w:rsidRPr="00B63CD7">
        <w:rPr>
          <w:strike/>
          <w:lang w:val="en-IE"/>
        </w:rPr>
        <w:t xml:space="preserve"> Z., </w:t>
      </w:r>
      <w:proofErr w:type="spellStart"/>
      <w:r w:rsidRPr="00B63CD7">
        <w:rPr>
          <w:strike/>
          <w:lang w:val="en-IE"/>
        </w:rPr>
        <w:t>A</w:t>
      </w:r>
      <w:r w:rsidRPr="00B63CD7">
        <w:rPr>
          <w:smallCaps/>
          <w:strike/>
          <w:lang w:val="en-IE"/>
        </w:rPr>
        <w:t>khoundi</w:t>
      </w:r>
      <w:proofErr w:type="spellEnd"/>
      <w:r w:rsidRPr="00B63CD7">
        <w:rPr>
          <w:strike/>
          <w:lang w:val="en-IE"/>
        </w:rPr>
        <w:t xml:space="preserve"> B., </w:t>
      </w:r>
      <w:proofErr w:type="spellStart"/>
      <w:r w:rsidRPr="00B63CD7">
        <w:rPr>
          <w:strike/>
          <w:lang w:val="en-IE"/>
        </w:rPr>
        <w:t>N</w:t>
      </w:r>
      <w:r w:rsidRPr="00B63CD7">
        <w:rPr>
          <w:smallCaps/>
          <w:strike/>
          <w:lang w:val="en-IE"/>
        </w:rPr>
        <w:t>aeini</w:t>
      </w:r>
      <w:proofErr w:type="spellEnd"/>
      <w:r w:rsidRPr="00B63CD7">
        <w:rPr>
          <w:strike/>
          <w:lang w:val="en-IE"/>
        </w:rPr>
        <w:t xml:space="preserve"> K.M., </w:t>
      </w:r>
      <w:proofErr w:type="spellStart"/>
      <w:r w:rsidRPr="00B63CD7">
        <w:rPr>
          <w:strike/>
          <w:lang w:val="en-IE"/>
        </w:rPr>
        <w:t>A</w:t>
      </w:r>
      <w:r w:rsidRPr="00B63CD7">
        <w:rPr>
          <w:smallCaps/>
          <w:strike/>
          <w:lang w:val="en-IE"/>
        </w:rPr>
        <w:t>vizeh</w:t>
      </w:r>
      <w:proofErr w:type="spellEnd"/>
      <w:r w:rsidRPr="00B63CD7">
        <w:rPr>
          <w:strike/>
          <w:lang w:val="en-IE"/>
        </w:rPr>
        <w:t xml:space="preserve"> R. &amp; F</w:t>
      </w:r>
      <w:r w:rsidRPr="00B63CD7">
        <w:rPr>
          <w:smallCaps/>
          <w:strike/>
          <w:lang w:val="en-IE"/>
        </w:rPr>
        <w:t>akhar</w:t>
      </w:r>
      <w:r w:rsidRPr="00B63CD7">
        <w:rPr>
          <w:strike/>
          <w:lang w:val="en-IE"/>
        </w:rPr>
        <w:t xml:space="preserve"> M.</w:t>
      </w:r>
      <w:r w:rsidRPr="00B63CD7">
        <w:rPr>
          <w:iCs/>
          <w:strike/>
          <w:lang w:val="en-IE"/>
        </w:rPr>
        <w:t xml:space="preserve"> </w:t>
      </w:r>
      <w:r w:rsidRPr="00B63CD7">
        <w:rPr>
          <w:strike/>
          <w:lang w:val="en-IE"/>
        </w:rPr>
        <w:t>(</w:t>
      </w:r>
      <w:r w:rsidRPr="00B63CD7">
        <w:rPr>
          <w:iCs/>
          <w:strike/>
          <w:lang w:val="en-IE"/>
        </w:rPr>
        <w:t>2005</w:t>
      </w:r>
      <w:r w:rsidRPr="00B63CD7">
        <w:rPr>
          <w:strike/>
          <w:lang w:val="en-IE"/>
        </w:rPr>
        <w:t>)</w:t>
      </w:r>
      <w:r w:rsidRPr="00B63CD7">
        <w:rPr>
          <w:iCs/>
          <w:strike/>
          <w:lang w:val="en-IE"/>
        </w:rPr>
        <w:t>.</w:t>
      </w:r>
      <w:r w:rsidRPr="00B63CD7">
        <w:rPr>
          <w:strike/>
          <w:lang w:val="en-IE"/>
        </w:rPr>
        <w:t xml:space="preserve"> Epidemiological aspects of canine visceral leishmaniosis in the Islamic Republic of Iran. </w:t>
      </w:r>
      <w:r w:rsidRPr="00B63CD7">
        <w:rPr>
          <w:i/>
          <w:strike/>
          <w:lang w:val="en-IE"/>
        </w:rPr>
        <w:t xml:space="preserve">Vet. </w:t>
      </w:r>
      <w:proofErr w:type="spellStart"/>
      <w:r w:rsidRPr="009F673E">
        <w:rPr>
          <w:i/>
          <w:strike/>
          <w:lang w:val="es-SV"/>
        </w:rPr>
        <w:t>Parasitol</w:t>
      </w:r>
      <w:proofErr w:type="spellEnd"/>
      <w:r w:rsidRPr="009F673E">
        <w:rPr>
          <w:strike/>
          <w:lang w:val="es-SV"/>
        </w:rPr>
        <w:t xml:space="preserve">., </w:t>
      </w:r>
      <w:r w:rsidRPr="009F673E">
        <w:rPr>
          <w:b/>
          <w:strike/>
          <w:lang w:val="es-SV"/>
        </w:rPr>
        <w:t>129</w:t>
      </w:r>
      <w:r w:rsidRPr="009F673E">
        <w:rPr>
          <w:strike/>
          <w:lang w:val="es-SV"/>
        </w:rPr>
        <w:t>, 243–251.</w:t>
      </w:r>
    </w:p>
    <w:p w14:paraId="19F991A3" w14:textId="25D00401" w:rsidR="00811325" w:rsidRPr="0066024F" w:rsidRDefault="00811325" w:rsidP="00811325">
      <w:pPr>
        <w:pStyle w:val="Ref"/>
        <w:rPr>
          <w:u w:val="double"/>
          <w:lang w:val="es-ES"/>
        </w:rPr>
      </w:pPr>
      <w:r w:rsidRPr="00811325">
        <w:rPr>
          <w:smallCaps/>
          <w:highlight w:val="yellow"/>
          <w:u w:val="double"/>
          <w:lang w:val="es-ES"/>
        </w:rPr>
        <w:t>Molina R., Jiménez M.I., Cruz I., Iriso A., Martín-Martín I., Sevillano O., Melero S. &amp; Bernal J.</w:t>
      </w:r>
      <w:r w:rsidRPr="00811325">
        <w:rPr>
          <w:highlight w:val="yellow"/>
          <w:u w:val="double"/>
          <w:lang w:val="es-ES"/>
        </w:rPr>
        <w:t xml:space="preserve"> (2012). </w:t>
      </w:r>
      <w:r w:rsidRPr="00811325">
        <w:rPr>
          <w:highlight w:val="yellow"/>
          <w:u w:val="double"/>
        </w:rPr>
        <w:t>The hare (</w:t>
      </w:r>
      <w:r w:rsidRPr="00811325">
        <w:rPr>
          <w:i/>
          <w:iCs/>
          <w:highlight w:val="yellow"/>
          <w:u w:val="double"/>
        </w:rPr>
        <w:t xml:space="preserve">Lepus </w:t>
      </w:r>
      <w:proofErr w:type="spellStart"/>
      <w:r w:rsidRPr="00811325">
        <w:rPr>
          <w:i/>
          <w:iCs/>
          <w:highlight w:val="yellow"/>
          <w:u w:val="double"/>
        </w:rPr>
        <w:t>granatensis</w:t>
      </w:r>
      <w:proofErr w:type="spellEnd"/>
      <w:r w:rsidRPr="00811325">
        <w:rPr>
          <w:highlight w:val="yellow"/>
          <w:u w:val="double"/>
        </w:rPr>
        <w:t xml:space="preserve">) as potential sylvatic reservoir of </w:t>
      </w:r>
      <w:r w:rsidRPr="00811325">
        <w:rPr>
          <w:i/>
          <w:iCs/>
          <w:highlight w:val="yellow"/>
          <w:u w:val="double"/>
        </w:rPr>
        <w:t>Leishmania</w:t>
      </w:r>
      <w:r w:rsidRPr="00811325">
        <w:rPr>
          <w:highlight w:val="yellow"/>
          <w:u w:val="double"/>
        </w:rPr>
        <w:t xml:space="preserve"> infantum in Spain. </w:t>
      </w:r>
      <w:proofErr w:type="spellStart"/>
      <w:r w:rsidRPr="00811325">
        <w:rPr>
          <w:rStyle w:val="jrnl"/>
          <w:i/>
          <w:iCs/>
          <w:highlight w:val="yellow"/>
          <w:u w:val="double"/>
          <w:lang w:val="es-ES"/>
        </w:rPr>
        <w:t>Vet</w:t>
      </w:r>
      <w:proofErr w:type="spellEnd"/>
      <w:r w:rsidRPr="00811325">
        <w:rPr>
          <w:rStyle w:val="jrnl"/>
          <w:i/>
          <w:iCs/>
          <w:highlight w:val="yellow"/>
          <w:u w:val="double"/>
          <w:lang w:val="es-ES"/>
        </w:rPr>
        <w:t xml:space="preserve">. </w:t>
      </w:r>
      <w:proofErr w:type="spellStart"/>
      <w:r w:rsidRPr="00811325">
        <w:rPr>
          <w:rStyle w:val="jrnl"/>
          <w:i/>
          <w:iCs/>
          <w:highlight w:val="yellow"/>
          <w:u w:val="double"/>
          <w:lang w:val="es-ES"/>
        </w:rPr>
        <w:t>Parasitol</w:t>
      </w:r>
      <w:proofErr w:type="spellEnd"/>
      <w:r w:rsidRPr="00811325">
        <w:rPr>
          <w:highlight w:val="yellow"/>
          <w:u w:val="double"/>
          <w:lang w:val="es-ES"/>
        </w:rPr>
        <w:t xml:space="preserve">., </w:t>
      </w:r>
      <w:r w:rsidRPr="00811325">
        <w:rPr>
          <w:b/>
          <w:bCs/>
          <w:highlight w:val="yellow"/>
          <w:u w:val="double"/>
          <w:lang w:val="es-ES"/>
        </w:rPr>
        <w:t>190</w:t>
      </w:r>
      <w:r w:rsidRPr="00811325">
        <w:rPr>
          <w:highlight w:val="yellow"/>
          <w:u w:val="double"/>
          <w:lang w:val="es-ES"/>
        </w:rPr>
        <w:t xml:space="preserve">, 268–271. </w:t>
      </w:r>
      <w:proofErr w:type="spellStart"/>
      <w:r w:rsidRPr="00811325">
        <w:rPr>
          <w:highlight w:val="yellow"/>
          <w:u w:val="double"/>
          <w:lang w:val="es-ES"/>
        </w:rPr>
        <w:t>doi</w:t>
      </w:r>
      <w:proofErr w:type="spellEnd"/>
      <w:r w:rsidRPr="00811325">
        <w:rPr>
          <w:highlight w:val="yellow"/>
          <w:u w:val="double"/>
          <w:lang w:val="es-ES"/>
        </w:rPr>
        <w:t xml:space="preserve">: 10.1016/j.vetpar.2012.05.006. </w:t>
      </w:r>
      <w:proofErr w:type="spellStart"/>
      <w:r w:rsidRPr="0066024F">
        <w:rPr>
          <w:highlight w:val="yellow"/>
          <w:u w:val="double"/>
          <w:lang w:val="es-ES"/>
        </w:rPr>
        <w:t>Epub</w:t>
      </w:r>
      <w:proofErr w:type="spellEnd"/>
      <w:r w:rsidRPr="0066024F">
        <w:rPr>
          <w:highlight w:val="yellow"/>
          <w:u w:val="double"/>
          <w:lang w:val="es-ES"/>
        </w:rPr>
        <w:t xml:space="preserve"> 2012 May 23.</w:t>
      </w:r>
    </w:p>
    <w:p w14:paraId="2F9C20CC" w14:textId="00937972" w:rsidR="0072368C" w:rsidRPr="00B63CD7" w:rsidRDefault="0072368C" w:rsidP="009C7B55">
      <w:pPr>
        <w:pStyle w:val="Ref"/>
        <w:rPr>
          <w:lang w:val="en-IE"/>
        </w:rPr>
      </w:pPr>
      <w:r w:rsidRPr="009F673E">
        <w:rPr>
          <w:smallCaps/>
          <w:lang w:val="es-SV"/>
        </w:rPr>
        <w:t xml:space="preserve">Montalvo A.M., Fraga J., </w:t>
      </w:r>
      <w:proofErr w:type="spellStart"/>
      <w:r w:rsidRPr="009F673E">
        <w:rPr>
          <w:smallCaps/>
          <w:lang w:val="es-SV"/>
        </w:rPr>
        <w:t>Maes</w:t>
      </w:r>
      <w:proofErr w:type="spellEnd"/>
      <w:r w:rsidRPr="009F673E">
        <w:rPr>
          <w:smallCaps/>
          <w:lang w:val="es-SV"/>
        </w:rPr>
        <w:t xml:space="preserve"> L., Dujardin J-C. </w:t>
      </w:r>
      <w:r w:rsidRPr="0066024F">
        <w:rPr>
          <w:smallCaps/>
          <w:lang w:val="es-ES"/>
        </w:rPr>
        <w:t xml:space="preserve">&amp; Van der </w:t>
      </w:r>
      <w:proofErr w:type="spellStart"/>
      <w:r w:rsidRPr="0066024F">
        <w:rPr>
          <w:smallCaps/>
          <w:lang w:val="es-ES"/>
        </w:rPr>
        <w:t>Auwera</w:t>
      </w:r>
      <w:proofErr w:type="spellEnd"/>
      <w:r w:rsidRPr="0066024F">
        <w:rPr>
          <w:smallCaps/>
          <w:lang w:val="es-ES"/>
        </w:rPr>
        <w:t xml:space="preserve"> G</w:t>
      </w:r>
      <w:r w:rsidRPr="0066024F">
        <w:rPr>
          <w:lang w:val="es-ES"/>
        </w:rPr>
        <w:t xml:space="preserve">. (2012). </w:t>
      </w:r>
      <w:r w:rsidRPr="00B63CD7">
        <w:rPr>
          <w:lang w:val="en-IE"/>
        </w:rPr>
        <w:t xml:space="preserve">Three new sensitive and specific heat-shock protein 70 PCRs for global </w:t>
      </w:r>
      <w:r w:rsidRPr="00B63CD7">
        <w:rPr>
          <w:i/>
          <w:lang w:val="en-IE"/>
        </w:rPr>
        <w:t>Leishmania</w:t>
      </w:r>
      <w:r w:rsidRPr="00B63CD7">
        <w:rPr>
          <w:lang w:val="en-IE"/>
        </w:rPr>
        <w:t xml:space="preserve"> species identification. </w:t>
      </w:r>
      <w:r w:rsidRPr="00B63CD7">
        <w:rPr>
          <w:i/>
          <w:lang w:val="en-IE"/>
        </w:rPr>
        <w:t xml:space="preserve">Eur. J. Clin. </w:t>
      </w:r>
      <w:proofErr w:type="spellStart"/>
      <w:r w:rsidRPr="00B63CD7">
        <w:rPr>
          <w:i/>
          <w:lang w:val="en-IE"/>
        </w:rPr>
        <w:t>Microbiol</w:t>
      </w:r>
      <w:proofErr w:type="spellEnd"/>
      <w:r w:rsidRPr="00B63CD7">
        <w:rPr>
          <w:i/>
          <w:lang w:val="en-IE"/>
        </w:rPr>
        <w:t>. Infect. Dis.</w:t>
      </w:r>
      <w:r w:rsidRPr="00B63CD7">
        <w:rPr>
          <w:lang w:val="en-IE"/>
        </w:rPr>
        <w:t xml:space="preserve">, </w:t>
      </w:r>
      <w:r w:rsidRPr="00B63CD7">
        <w:rPr>
          <w:b/>
          <w:lang w:val="en-IE"/>
        </w:rPr>
        <w:t>31</w:t>
      </w:r>
      <w:r w:rsidRPr="00B63CD7">
        <w:rPr>
          <w:lang w:val="en-IE"/>
        </w:rPr>
        <w:t>, 1453–1461.</w:t>
      </w:r>
    </w:p>
    <w:p w14:paraId="0CC3877F" w14:textId="4183B5E4" w:rsidR="00436C20" w:rsidRPr="00B63CD7" w:rsidRDefault="00436C20" w:rsidP="00436C20">
      <w:pPr>
        <w:pStyle w:val="Ref"/>
        <w:rPr>
          <w:u w:val="double"/>
          <w:lang w:val="en-IE"/>
        </w:rPr>
      </w:pPr>
      <w:r w:rsidRPr="00B63CD7">
        <w:rPr>
          <w:smallCaps/>
          <w:u w:val="double"/>
          <w:lang w:val="en-IE"/>
        </w:rPr>
        <w:t>Moreno J. &amp; Alvar J.</w:t>
      </w:r>
      <w:r w:rsidRPr="00B63CD7">
        <w:rPr>
          <w:u w:val="double"/>
          <w:lang w:val="en-IE"/>
        </w:rPr>
        <w:t xml:space="preserve"> (2002). Canine leishmaniasis: epidemiological risk and the experimental model. </w:t>
      </w:r>
      <w:r w:rsidRPr="00B63CD7">
        <w:rPr>
          <w:i/>
          <w:u w:val="double"/>
          <w:lang w:val="en-IE"/>
        </w:rPr>
        <w:t xml:space="preserve">Trends </w:t>
      </w:r>
      <w:proofErr w:type="spellStart"/>
      <w:r w:rsidRPr="00B63CD7">
        <w:rPr>
          <w:i/>
          <w:u w:val="double"/>
          <w:lang w:val="en-IE"/>
        </w:rPr>
        <w:t>Parasitol</w:t>
      </w:r>
      <w:proofErr w:type="spellEnd"/>
      <w:r w:rsidRPr="00B63CD7">
        <w:rPr>
          <w:u w:val="double"/>
          <w:lang w:val="en-IE"/>
        </w:rPr>
        <w:t xml:space="preserve">., </w:t>
      </w:r>
      <w:r w:rsidRPr="00B63CD7">
        <w:rPr>
          <w:b/>
          <w:u w:val="double"/>
          <w:lang w:val="en-IE"/>
        </w:rPr>
        <w:t>18</w:t>
      </w:r>
      <w:r w:rsidRPr="00B63CD7">
        <w:rPr>
          <w:u w:val="double"/>
          <w:lang w:val="en-IE"/>
        </w:rPr>
        <w:t>, 399</w:t>
      </w:r>
      <w:r w:rsidR="00E264BC" w:rsidRPr="00B63CD7">
        <w:rPr>
          <w:u w:val="double"/>
          <w:lang w:val="en-IE"/>
        </w:rPr>
        <w:t>–</w:t>
      </w:r>
      <w:r w:rsidRPr="00B63CD7">
        <w:rPr>
          <w:u w:val="double"/>
          <w:lang w:val="en-IE"/>
        </w:rPr>
        <w:t>405.</w:t>
      </w:r>
    </w:p>
    <w:p w14:paraId="2A716F16" w14:textId="77777777" w:rsidR="00436C20" w:rsidRPr="00B63CD7" w:rsidRDefault="00436C20" w:rsidP="00436C20">
      <w:pPr>
        <w:pStyle w:val="Ref"/>
        <w:rPr>
          <w:strike/>
          <w:lang w:val="en-IE"/>
        </w:rPr>
      </w:pPr>
      <w:r w:rsidRPr="00B63CD7">
        <w:rPr>
          <w:smallCaps/>
          <w:strike/>
          <w:lang w:val="en-IE"/>
        </w:rPr>
        <w:t xml:space="preserve">Moreno J., </w:t>
      </w:r>
      <w:proofErr w:type="spellStart"/>
      <w:r w:rsidRPr="00B63CD7">
        <w:rPr>
          <w:smallCaps/>
          <w:strike/>
          <w:lang w:val="en-IE"/>
        </w:rPr>
        <w:t>Vouldoukis</w:t>
      </w:r>
      <w:proofErr w:type="spellEnd"/>
      <w:r w:rsidRPr="00B63CD7">
        <w:rPr>
          <w:smallCaps/>
          <w:strike/>
          <w:lang w:val="en-IE"/>
        </w:rPr>
        <w:t xml:space="preserve"> I., Martin V., </w:t>
      </w:r>
      <w:proofErr w:type="spellStart"/>
      <w:r w:rsidRPr="00B63CD7">
        <w:rPr>
          <w:smallCaps/>
          <w:strike/>
          <w:lang w:val="en-IE"/>
        </w:rPr>
        <w:t>McGahie</w:t>
      </w:r>
      <w:proofErr w:type="spellEnd"/>
      <w:r w:rsidRPr="00B63CD7">
        <w:rPr>
          <w:smallCaps/>
          <w:strike/>
          <w:lang w:val="en-IE"/>
        </w:rPr>
        <w:t xml:space="preserve"> D., </w:t>
      </w:r>
      <w:proofErr w:type="spellStart"/>
      <w:r w:rsidRPr="00B63CD7">
        <w:rPr>
          <w:smallCaps/>
          <w:strike/>
          <w:lang w:val="en-IE"/>
        </w:rPr>
        <w:t>Cuisinier</w:t>
      </w:r>
      <w:proofErr w:type="spellEnd"/>
      <w:r w:rsidRPr="00B63CD7">
        <w:rPr>
          <w:smallCaps/>
          <w:strike/>
          <w:lang w:val="en-IE"/>
        </w:rPr>
        <w:t xml:space="preserve"> A.M. &amp; </w:t>
      </w:r>
      <w:proofErr w:type="spellStart"/>
      <w:r w:rsidRPr="00B63CD7">
        <w:rPr>
          <w:smallCaps/>
          <w:strike/>
          <w:lang w:val="en-IE"/>
        </w:rPr>
        <w:t>Gueguen</w:t>
      </w:r>
      <w:proofErr w:type="spellEnd"/>
      <w:r w:rsidRPr="00B63CD7">
        <w:rPr>
          <w:smallCaps/>
          <w:strike/>
          <w:lang w:val="en-IE"/>
        </w:rPr>
        <w:t xml:space="preserve"> S. (2012).</w:t>
      </w:r>
      <w:r w:rsidRPr="00B63CD7">
        <w:rPr>
          <w:strike/>
          <w:lang w:val="en-IE"/>
        </w:rPr>
        <w:t xml:space="preserve"> Use of a </w:t>
      </w:r>
      <w:proofErr w:type="spellStart"/>
      <w:r w:rsidRPr="00B63CD7">
        <w:rPr>
          <w:strike/>
          <w:lang w:val="en-IE"/>
        </w:rPr>
        <w:t>LiESP</w:t>
      </w:r>
      <w:proofErr w:type="spellEnd"/>
      <w:r w:rsidRPr="00B63CD7">
        <w:rPr>
          <w:strike/>
          <w:lang w:val="en-IE"/>
        </w:rPr>
        <w:t>/QA-21 vaccine (</w:t>
      </w:r>
      <w:proofErr w:type="spellStart"/>
      <w:r w:rsidRPr="00B63CD7">
        <w:rPr>
          <w:strike/>
          <w:lang w:val="en-IE"/>
        </w:rPr>
        <w:t>CaniLeish</w:t>
      </w:r>
      <w:proofErr w:type="spellEnd"/>
      <w:r w:rsidRPr="00B63CD7">
        <w:rPr>
          <w:strike/>
          <w:lang w:val="en-IE"/>
        </w:rPr>
        <w:t xml:space="preserve">) stimulates an appropriate Th1-dominated cell-mediated immune response in dogs. </w:t>
      </w:r>
      <w:proofErr w:type="spellStart"/>
      <w:r w:rsidRPr="00B63CD7">
        <w:rPr>
          <w:i/>
          <w:strike/>
          <w:lang w:val="en-IE"/>
        </w:rPr>
        <w:t>PLoS</w:t>
      </w:r>
      <w:proofErr w:type="spellEnd"/>
      <w:r w:rsidRPr="00B63CD7">
        <w:rPr>
          <w:i/>
          <w:strike/>
          <w:lang w:val="en-IE"/>
        </w:rPr>
        <w:t xml:space="preserve"> </w:t>
      </w:r>
      <w:proofErr w:type="spellStart"/>
      <w:r w:rsidRPr="00B63CD7">
        <w:rPr>
          <w:i/>
          <w:strike/>
          <w:lang w:val="en-IE"/>
        </w:rPr>
        <w:t>Negl</w:t>
      </w:r>
      <w:proofErr w:type="spellEnd"/>
      <w:r w:rsidRPr="00B63CD7">
        <w:rPr>
          <w:i/>
          <w:strike/>
          <w:lang w:val="en-IE"/>
        </w:rPr>
        <w:t>. Trop. Dis.</w:t>
      </w:r>
      <w:r w:rsidRPr="00B63CD7">
        <w:rPr>
          <w:strike/>
          <w:lang w:val="en-IE"/>
        </w:rPr>
        <w:t xml:space="preserve">, </w:t>
      </w:r>
      <w:r w:rsidRPr="00B63CD7">
        <w:rPr>
          <w:b/>
          <w:strike/>
          <w:lang w:val="en-IE"/>
        </w:rPr>
        <w:t>6</w:t>
      </w:r>
      <w:r w:rsidRPr="00B63CD7">
        <w:rPr>
          <w:strike/>
          <w:lang w:val="en-IE"/>
        </w:rPr>
        <w:t xml:space="preserve"> (6), e1683. </w:t>
      </w:r>
    </w:p>
    <w:p w14:paraId="32DFA85A" w14:textId="2A82D8B8" w:rsidR="00E5673A" w:rsidRPr="00B63CD7" w:rsidRDefault="00E5673A" w:rsidP="009C7B55">
      <w:pPr>
        <w:pStyle w:val="Ref"/>
        <w:rPr>
          <w:u w:val="double"/>
          <w:lang w:val="en-IE"/>
        </w:rPr>
      </w:pPr>
      <w:r w:rsidRPr="00B63CD7">
        <w:rPr>
          <w:smallCaps/>
          <w:u w:val="double"/>
          <w:lang w:val="en-IE"/>
        </w:rPr>
        <w:lastRenderedPageBreak/>
        <w:t xml:space="preserve">Muller N., Zimmermann V., Forster U., </w:t>
      </w:r>
      <w:proofErr w:type="spellStart"/>
      <w:r w:rsidRPr="00B63CD7">
        <w:rPr>
          <w:smallCaps/>
          <w:u w:val="double"/>
          <w:lang w:val="en-IE"/>
        </w:rPr>
        <w:t>Bienz</w:t>
      </w:r>
      <w:proofErr w:type="spellEnd"/>
      <w:r w:rsidRPr="00B63CD7">
        <w:rPr>
          <w:smallCaps/>
          <w:u w:val="double"/>
          <w:lang w:val="en-IE"/>
        </w:rPr>
        <w:t xml:space="preserve"> M., Gottstein B.</w:t>
      </w:r>
      <w:r w:rsidR="00E264BC" w:rsidRPr="00B63CD7">
        <w:rPr>
          <w:smallCaps/>
          <w:u w:val="double"/>
          <w:lang w:val="en-IE"/>
        </w:rPr>
        <w:t xml:space="preserve"> &amp;</w:t>
      </w:r>
      <w:r w:rsidRPr="00B63CD7">
        <w:rPr>
          <w:smallCaps/>
          <w:u w:val="double"/>
          <w:lang w:val="en-IE"/>
        </w:rPr>
        <w:t xml:space="preserve"> </w:t>
      </w:r>
      <w:proofErr w:type="spellStart"/>
      <w:r w:rsidRPr="00B63CD7">
        <w:rPr>
          <w:smallCaps/>
          <w:u w:val="double"/>
          <w:lang w:val="en-IE"/>
        </w:rPr>
        <w:t>Welle</w:t>
      </w:r>
      <w:proofErr w:type="spellEnd"/>
      <w:r w:rsidRPr="00B63CD7">
        <w:rPr>
          <w:smallCaps/>
          <w:u w:val="double"/>
          <w:lang w:val="en-IE"/>
        </w:rPr>
        <w:t xml:space="preserve"> M. </w:t>
      </w:r>
      <w:r w:rsidRPr="00B63CD7">
        <w:rPr>
          <w:u w:val="double"/>
          <w:lang w:val="en-IE"/>
        </w:rPr>
        <w:t xml:space="preserve">(2003). PCR-based detection of canine </w:t>
      </w:r>
      <w:r w:rsidRPr="00B63CD7">
        <w:rPr>
          <w:i/>
          <w:u w:val="double"/>
          <w:lang w:val="en-IE"/>
        </w:rPr>
        <w:t>Leishmania</w:t>
      </w:r>
      <w:r w:rsidRPr="00B63CD7">
        <w:rPr>
          <w:u w:val="double"/>
          <w:lang w:val="en-IE"/>
        </w:rPr>
        <w:t xml:space="preserve"> infections in formalin-fixed and paraffin embedded skin biopsies: elaboration of a protocol for quality assessment of the diagnostic amplification reaction. </w:t>
      </w:r>
      <w:r w:rsidRPr="00B63CD7">
        <w:rPr>
          <w:i/>
          <w:u w:val="double"/>
          <w:lang w:val="en-IE"/>
        </w:rPr>
        <w:t>Vet</w:t>
      </w:r>
      <w:r w:rsidR="00E264BC" w:rsidRPr="00B63CD7">
        <w:rPr>
          <w:i/>
          <w:u w:val="double"/>
          <w:lang w:val="en-IE"/>
        </w:rPr>
        <w:t>.</w:t>
      </w:r>
      <w:r w:rsidRPr="00B63CD7">
        <w:rPr>
          <w:i/>
          <w:u w:val="double"/>
          <w:lang w:val="en-IE"/>
        </w:rPr>
        <w:t xml:space="preserve"> </w:t>
      </w:r>
      <w:proofErr w:type="spellStart"/>
      <w:r w:rsidRPr="00B63CD7">
        <w:rPr>
          <w:i/>
          <w:u w:val="double"/>
          <w:lang w:val="en-IE"/>
        </w:rPr>
        <w:t>Parasitol</w:t>
      </w:r>
      <w:proofErr w:type="spellEnd"/>
      <w:r w:rsidRPr="00B63CD7">
        <w:rPr>
          <w:i/>
          <w:u w:val="double"/>
          <w:lang w:val="en-IE"/>
        </w:rPr>
        <w:t xml:space="preserve">., </w:t>
      </w:r>
      <w:r w:rsidRPr="00B63CD7">
        <w:rPr>
          <w:b/>
          <w:u w:val="double"/>
          <w:lang w:val="en-IE"/>
        </w:rPr>
        <w:t>114</w:t>
      </w:r>
      <w:r w:rsidR="0045109E" w:rsidRPr="00B63CD7">
        <w:rPr>
          <w:u w:val="double"/>
          <w:lang w:val="en-IE"/>
        </w:rPr>
        <w:t xml:space="preserve">, </w:t>
      </w:r>
      <w:r w:rsidRPr="00B63CD7">
        <w:rPr>
          <w:u w:val="double"/>
          <w:lang w:val="en-IE"/>
        </w:rPr>
        <w:t>223</w:t>
      </w:r>
      <w:r w:rsidR="00E264BC" w:rsidRPr="00B63CD7">
        <w:rPr>
          <w:u w:val="double"/>
          <w:lang w:val="en-IE"/>
        </w:rPr>
        <w:t>–</w:t>
      </w:r>
      <w:r w:rsidRPr="00B63CD7">
        <w:rPr>
          <w:u w:val="double"/>
          <w:lang w:val="en-IE"/>
        </w:rPr>
        <w:t>229.</w:t>
      </w:r>
    </w:p>
    <w:p w14:paraId="6D5C6B8F" w14:textId="03538255" w:rsidR="0094755D" w:rsidRPr="00B63CD7" w:rsidRDefault="0094755D" w:rsidP="0094755D">
      <w:pPr>
        <w:pStyle w:val="Ref"/>
        <w:rPr>
          <w:lang w:val="en-IE"/>
        </w:rPr>
      </w:pPr>
      <w:r w:rsidRPr="00B63CD7">
        <w:rPr>
          <w:smallCaps/>
          <w:lang w:val="en-IE"/>
        </w:rPr>
        <w:t>Murray H.W., Berman J.D., Martin V., Davies C.R. &amp; Saravia N.G. (2005).</w:t>
      </w:r>
      <w:r w:rsidRPr="00B63CD7">
        <w:rPr>
          <w:lang w:val="en-IE"/>
        </w:rPr>
        <w:t xml:space="preserve"> Advances in leishmaniasis. </w:t>
      </w:r>
      <w:r w:rsidRPr="00B63CD7">
        <w:rPr>
          <w:i/>
          <w:lang w:val="en-IE"/>
        </w:rPr>
        <w:t>Lancet</w:t>
      </w:r>
      <w:r w:rsidRPr="00B63CD7">
        <w:rPr>
          <w:lang w:val="en-IE"/>
        </w:rPr>
        <w:t xml:space="preserve">, </w:t>
      </w:r>
      <w:r w:rsidRPr="00B63CD7">
        <w:rPr>
          <w:b/>
          <w:lang w:val="en-IE"/>
        </w:rPr>
        <w:t>366</w:t>
      </w:r>
      <w:r w:rsidRPr="00B63CD7">
        <w:rPr>
          <w:lang w:val="en-IE"/>
        </w:rPr>
        <w:t xml:space="preserve">, 1561-1577. </w:t>
      </w:r>
    </w:p>
    <w:p w14:paraId="597B2B83" w14:textId="53284278" w:rsidR="00152675" w:rsidRPr="009F673E" w:rsidRDefault="00152675" w:rsidP="0094755D">
      <w:pPr>
        <w:pStyle w:val="Ref"/>
        <w:rPr>
          <w:u w:val="double"/>
          <w:lang w:val="es-SV"/>
        </w:rPr>
      </w:pPr>
      <w:proofErr w:type="spellStart"/>
      <w:r w:rsidRPr="00B63CD7">
        <w:rPr>
          <w:bCs/>
          <w:smallCaps/>
          <w:u w:val="double"/>
          <w:lang w:val="en-IE" w:eastAsia="it-IT"/>
        </w:rPr>
        <w:t>Mylonakis</w:t>
      </w:r>
      <w:proofErr w:type="spellEnd"/>
      <w:r w:rsidRPr="00B63CD7">
        <w:rPr>
          <w:bCs/>
          <w:smallCaps/>
          <w:u w:val="double"/>
          <w:lang w:val="en-IE" w:eastAsia="it-IT"/>
        </w:rPr>
        <w:t xml:space="preserve"> M.E, </w:t>
      </w:r>
      <w:proofErr w:type="spellStart"/>
      <w:r w:rsidRPr="00B63CD7">
        <w:rPr>
          <w:bCs/>
          <w:smallCaps/>
          <w:u w:val="double"/>
          <w:lang w:val="en-IE" w:eastAsia="it-IT"/>
        </w:rPr>
        <w:t>Papaioannou</w:t>
      </w:r>
      <w:proofErr w:type="spellEnd"/>
      <w:r w:rsidRPr="00B63CD7">
        <w:rPr>
          <w:bCs/>
          <w:smallCaps/>
          <w:u w:val="double"/>
          <w:lang w:val="en-IE" w:eastAsia="it-IT"/>
        </w:rPr>
        <w:t xml:space="preserve"> N, </w:t>
      </w:r>
      <w:proofErr w:type="spellStart"/>
      <w:r w:rsidRPr="00B63CD7">
        <w:rPr>
          <w:bCs/>
          <w:smallCaps/>
          <w:u w:val="double"/>
          <w:lang w:val="en-IE" w:eastAsia="it-IT"/>
        </w:rPr>
        <w:t>Saridomichelakis</w:t>
      </w:r>
      <w:proofErr w:type="spellEnd"/>
      <w:r w:rsidRPr="00B63CD7">
        <w:rPr>
          <w:bCs/>
          <w:smallCaps/>
          <w:u w:val="double"/>
          <w:lang w:val="en-IE" w:eastAsia="it-IT"/>
        </w:rPr>
        <w:t xml:space="preserve"> M.N., </w:t>
      </w:r>
      <w:proofErr w:type="spellStart"/>
      <w:r w:rsidRPr="00B63CD7">
        <w:rPr>
          <w:bCs/>
          <w:smallCaps/>
          <w:u w:val="double"/>
          <w:lang w:val="en-IE" w:eastAsia="it-IT"/>
        </w:rPr>
        <w:t>Koutinas</w:t>
      </w:r>
      <w:proofErr w:type="spellEnd"/>
      <w:r w:rsidRPr="00B63CD7">
        <w:rPr>
          <w:bCs/>
          <w:smallCaps/>
          <w:u w:val="double"/>
          <w:lang w:val="en-IE" w:eastAsia="it-IT"/>
        </w:rPr>
        <w:t xml:space="preserve"> A.F., </w:t>
      </w:r>
      <w:proofErr w:type="spellStart"/>
      <w:r w:rsidRPr="00B63CD7">
        <w:rPr>
          <w:bCs/>
          <w:smallCaps/>
          <w:u w:val="double"/>
          <w:lang w:val="en-IE" w:eastAsia="it-IT"/>
        </w:rPr>
        <w:t>Charalambos</w:t>
      </w:r>
      <w:proofErr w:type="spellEnd"/>
      <w:r w:rsidRPr="00B63CD7">
        <w:rPr>
          <w:bCs/>
          <w:smallCaps/>
          <w:u w:val="double"/>
          <w:lang w:val="en-IE" w:eastAsia="it-IT"/>
        </w:rPr>
        <w:t xml:space="preserve"> B.</w:t>
      </w:r>
      <w:r w:rsidR="00E264BC" w:rsidRPr="00B63CD7">
        <w:rPr>
          <w:bCs/>
          <w:smallCaps/>
          <w:u w:val="double"/>
          <w:lang w:val="en-IE" w:eastAsia="it-IT"/>
        </w:rPr>
        <w:t xml:space="preserve"> &amp;</w:t>
      </w:r>
      <w:r w:rsidRPr="00B63CD7">
        <w:rPr>
          <w:bCs/>
          <w:smallCaps/>
          <w:u w:val="double"/>
          <w:lang w:val="en-IE" w:eastAsia="it-IT"/>
        </w:rPr>
        <w:t xml:space="preserve"> Vassilios I.K. </w:t>
      </w:r>
      <w:r w:rsidRPr="00B63CD7">
        <w:rPr>
          <w:u w:val="double"/>
          <w:lang w:val="en-IE"/>
        </w:rPr>
        <w:t xml:space="preserve">(2005) Cytologic patterns of lymphadenopathy in dogs infected with </w:t>
      </w:r>
      <w:r w:rsidRPr="00B63CD7">
        <w:rPr>
          <w:i/>
          <w:u w:val="double"/>
          <w:lang w:val="en-IE"/>
        </w:rPr>
        <w:t>Leishmania infantum</w:t>
      </w:r>
      <w:r w:rsidRPr="00B63CD7">
        <w:rPr>
          <w:u w:val="double"/>
          <w:lang w:val="en-IE"/>
        </w:rPr>
        <w:t xml:space="preserve">. </w:t>
      </w:r>
      <w:proofErr w:type="spellStart"/>
      <w:r w:rsidRPr="009F673E">
        <w:rPr>
          <w:i/>
          <w:u w:val="double"/>
          <w:lang w:val="es-SV"/>
        </w:rPr>
        <w:t>Vet</w:t>
      </w:r>
      <w:proofErr w:type="spellEnd"/>
      <w:r w:rsidR="00E264BC" w:rsidRPr="009F673E">
        <w:rPr>
          <w:i/>
          <w:u w:val="double"/>
          <w:lang w:val="es-SV"/>
        </w:rPr>
        <w:t>.</w:t>
      </w:r>
      <w:r w:rsidRPr="009F673E">
        <w:rPr>
          <w:i/>
          <w:u w:val="double"/>
          <w:lang w:val="es-SV"/>
        </w:rPr>
        <w:t xml:space="preserve"> Clin</w:t>
      </w:r>
      <w:r w:rsidR="00E264BC" w:rsidRPr="009F673E">
        <w:rPr>
          <w:i/>
          <w:u w:val="double"/>
          <w:lang w:val="es-SV"/>
        </w:rPr>
        <w:t>.</w:t>
      </w:r>
      <w:r w:rsidRPr="009F673E">
        <w:rPr>
          <w:i/>
          <w:u w:val="double"/>
          <w:lang w:val="es-SV"/>
        </w:rPr>
        <w:t xml:space="preserve"> </w:t>
      </w:r>
      <w:proofErr w:type="spellStart"/>
      <w:r w:rsidRPr="009F673E">
        <w:rPr>
          <w:i/>
          <w:u w:val="double"/>
          <w:lang w:val="es-SV"/>
        </w:rPr>
        <w:t>Pathol</w:t>
      </w:r>
      <w:proofErr w:type="spellEnd"/>
      <w:r w:rsidRPr="009F673E">
        <w:rPr>
          <w:i/>
          <w:u w:val="double"/>
          <w:lang w:val="es-SV"/>
        </w:rPr>
        <w:t xml:space="preserve">., </w:t>
      </w:r>
      <w:r w:rsidRPr="009F673E">
        <w:rPr>
          <w:b/>
          <w:u w:val="double"/>
          <w:lang w:val="es-SV"/>
        </w:rPr>
        <w:t>34</w:t>
      </w:r>
      <w:r w:rsidR="00E264BC" w:rsidRPr="009F673E">
        <w:rPr>
          <w:u w:val="double"/>
          <w:lang w:val="es-SV"/>
        </w:rPr>
        <w:t xml:space="preserve">, </w:t>
      </w:r>
      <w:r w:rsidRPr="009F673E">
        <w:rPr>
          <w:u w:val="double"/>
          <w:lang w:val="es-SV"/>
        </w:rPr>
        <w:t>243</w:t>
      </w:r>
      <w:r w:rsidR="00E264BC" w:rsidRPr="009F673E">
        <w:rPr>
          <w:u w:val="double"/>
          <w:lang w:val="es-SV"/>
        </w:rPr>
        <w:t>–</w:t>
      </w:r>
      <w:r w:rsidRPr="009F673E">
        <w:rPr>
          <w:u w:val="double"/>
          <w:lang w:val="es-SV"/>
        </w:rPr>
        <w:t>247.</w:t>
      </w:r>
    </w:p>
    <w:p w14:paraId="1BA15B06" w14:textId="77777777" w:rsidR="00695F6A" w:rsidRPr="00B63CD7" w:rsidRDefault="0072368C" w:rsidP="00695F6A">
      <w:pPr>
        <w:pStyle w:val="Ref"/>
        <w:rPr>
          <w:strike/>
          <w:lang w:val="en-IE"/>
        </w:rPr>
      </w:pPr>
      <w:r w:rsidRPr="009F673E">
        <w:rPr>
          <w:smallCaps/>
          <w:strike/>
          <w:lang w:val="es-SV"/>
        </w:rPr>
        <w:t xml:space="preserve">Oliva G., Nieto J., </w:t>
      </w:r>
      <w:proofErr w:type="spellStart"/>
      <w:r w:rsidRPr="009F673E">
        <w:rPr>
          <w:smallCaps/>
          <w:strike/>
          <w:lang w:val="es-SV"/>
        </w:rPr>
        <w:t>Foglia</w:t>
      </w:r>
      <w:proofErr w:type="spellEnd"/>
      <w:r w:rsidRPr="009F673E">
        <w:rPr>
          <w:smallCaps/>
          <w:strike/>
          <w:lang w:val="es-SV"/>
        </w:rPr>
        <w:t xml:space="preserve"> </w:t>
      </w:r>
      <w:proofErr w:type="spellStart"/>
      <w:r w:rsidRPr="009F673E">
        <w:rPr>
          <w:smallCaps/>
          <w:strike/>
          <w:lang w:val="es-SV"/>
        </w:rPr>
        <w:t>Manzillo</w:t>
      </w:r>
      <w:proofErr w:type="spellEnd"/>
      <w:r w:rsidRPr="009F673E">
        <w:rPr>
          <w:smallCaps/>
          <w:strike/>
          <w:lang w:val="es-SV"/>
        </w:rPr>
        <w:t xml:space="preserve"> V., </w:t>
      </w:r>
      <w:proofErr w:type="spellStart"/>
      <w:r w:rsidRPr="009F673E">
        <w:rPr>
          <w:smallCaps/>
          <w:strike/>
          <w:lang w:val="es-SV"/>
        </w:rPr>
        <w:t>Cappiello</w:t>
      </w:r>
      <w:proofErr w:type="spellEnd"/>
      <w:r w:rsidRPr="009F673E">
        <w:rPr>
          <w:smallCaps/>
          <w:strike/>
          <w:lang w:val="es-SV"/>
        </w:rPr>
        <w:t xml:space="preserve"> S., </w:t>
      </w:r>
      <w:proofErr w:type="spellStart"/>
      <w:r w:rsidRPr="009F673E">
        <w:rPr>
          <w:smallCaps/>
          <w:strike/>
          <w:lang w:val="es-SV"/>
        </w:rPr>
        <w:t>Fiorentino</w:t>
      </w:r>
      <w:proofErr w:type="spellEnd"/>
      <w:r w:rsidRPr="009F673E">
        <w:rPr>
          <w:smallCaps/>
          <w:strike/>
          <w:lang w:val="es-SV"/>
        </w:rPr>
        <w:t xml:space="preserve"> E., Di </w:t>
      </w:r>
      <w:proofErr w:type="spellStart"/>
      <w:r w:rsidRPr="009F673E">
        <w:rPr>
          <w:smallCaps/>
          <w:strike/>
          <w:lang w:val="es-SV"/>
        </w:rPr>
        <w:t>Muccio</w:t>
      </w:r>
      <w:proofErr w:type="spellEnd"/>
      <w:r w:rsidRPr="009F673E">
        <w:rPr>
          <w:smallCaps/>
          <w:strike/>
          <w:lang w:val="es-SV"/>
        </w:rPr>
        <w:t xml:space="preserve"> T., </w:t>
      </w:r>
      <w:proofErr w:type="spellStart"/>
      <w:r w:rsidRPr="009F673E">
        <w:rPr>
          <w:smallCaps/>
          <w:strike/>
          <w:lang w:val="es-SV"/>
        </w:rPr>
        <w:t>Scalone</w:t>
      </w:r>
      <w:proofErr w:type="spellEnd"/>
      <w:r w:rsidRPr="009F673E">
        <w:rPr>
          <w:smallCaps/>
          <w:strike/>
          <w:lang w:val="es-SV"/>
        </w:rPr>
        <w:t xml:space="preserve"> A., Moreno J., Chicharro C., </w:t>
      </w:r>
      <w:proofErr w:type="spellStart"/>
      <w:r w:rsidRPr="009F673E">
        <w:rPr>
          <w:smallCaps/>
          <w:strike/>
          <w:lang w:val="es-SV"/>
        </w:rPr>
        <w:t>Butaud</w:t>
      </w:r>
      <w:proofErr w:type="spellEnd"/>
      <w:r w:rsidRPr="009F673E">
        <w:rPr>
          <w:smallCaps/>
          <w:strike/>
          <w:lang w:val="es-SV"/>
        </w:rPr>
        <w:t xml:space="preserve"> T., </w:t>
      </w:r>
      <w:proofErr w:type="spellStart"/>
      <w:r w:rsidRPr="009F673E">
        <w:rPr>
          <w:smallCaps/>
          <w:strike/>
          <w:lang w:val="es-SV"/>
        </w:rPr>
        <w:t>Guegand</w:t>
      </w:r>
      <w:proofErr w:type="spellEnd"/>
      <w:r w:rsidRPr="009F673E">
        <w:rPr>
          <w:smallCaps/>
          <w:strike/>
          <w:lang w:val="es-SV"/>
        </w:rPr>
        <w:t xml:space="preserve"> L., Martin V., </w:t>
      </w:r>
      <w:proofErr w:type="spellStart"/>
      <w:r w:rsidRPr="009F673E">
        <w:rPr>
          <w:smallCaps/>
          <w:strike/>
          <w:lang w:val="es-SV"/>
        </w:rPr>
        <w:t>Cuisinier</w:t>
      </w:r>
      <w:proofErr w:type="spellEnd"/>
      <w:r w:rsidRPr="009F673E">
        <w:rPr>
          <w:smallCaps/>
          <w:strike/>
          <w:lang w:val="es-SV"/>
        </w:rPr>
        <w:t xml:space="preserve"> A-C., </w:t>
      </w:r>
      <w:proofErr w:type="spellStart"/>
      <w:r w:rsidRPr="009F673E">
        <w:rPr>
          <w:smallCaps/>
          <w:strike/>
          <w:lang w:val="es-SV"/>
        </w:rPr>
        <w:t>Gueguen</w:t>
      </w:r>
      <w:proofErr w:type="spellEnd"/>
      <w:r w:rsidRPr="009F673E">
        <w:rPr>
          <w:smallCaps/>
          <w:strike/>
          <w:lang w:val="es-SV"/>
        </w:rPr>
        <w:t xml:space="preserve"> S., </w:t>
      </w:r>
      <w:proofErr w:type="spellStart"/>
      <w:r w:rsidRPr="009F673E">
        <w:rPr>
          <w:smallCaps/>
          <w:strike/>
          <w:lang w:val="es-SV"/>
        </w:rPr>
        <w:t>Cañavate</w:t>
      </w:r>
      <w:proofErr w:type="spellEnd"/>
      <w:r w:rsidRPr="009F673E">
        <w:rPr>
          <w:smallCaps/>
          <w:strike/>
          <w:lang w:val="es-SV"/>
        </w:rPr>
        <w:t xml:space="preserve"> C. &amp; Gradoni L.</w:t>
      </w:r>
      <w:r w:rsidRPr="009F673E">
        <w:rPr>
          <w:strike/>
          <w:lang w:val="es-SV"/>
        </w:rPr>
        <w:t xml:space="preserve"> (2012). </w:t>
      </w:r>
      <w:r w:rsidRPr="00B63CD7">
        <w:rPr>
          <w:strike/>
          <w:lang w:val="en-IE"/>
        </w:rPr>
        <w:t xml:space="preserve">Evidence for protection against active infection and disease progression in naïve dogs vaccinated with </w:t>
      </w:r>
      <w:proofErr w:type="spellStart"/>
      <w:r w:rsidRPr="00B63CD7">
        <w:rPr>
          <w:strike/>
          <w:lang w:val="en-IE"/>
        </w:rPr>
        <w:t>LiESP</w:t>
      </w:r>
      <w:proofErr w:type="spellEnd"/>
      <w:r w:rsidRPr="00B63CD7">
        <w:rPr>
          <w:strike/>
          <w:lang w:val="en-IE"/>
        </w:rPr>
        <w:t>/QA-21 (</w:t>
      </w:r>
      <w:proofErr w:type="spellStart"/>
      <w:r w:rsidRPr="00B63CD7">
        <w:rPr>
          <w:strike/>
          <w:lang w:val="en-IE"/>
        </w:rPr>
        <w:t>CaniLeish</w:t>
      </w:r>
      <w:proofErr w:type="spellEnd"/>
      <w:r w:rsidRPr="00B63CD7">
        <w:rPr>
          <w:strike/>
          <w:lang w:val="en-IE"/>
        </w:rPr>
        <w:t xml:space="preserve">®) exposed to two consecutive </w:t>
      </w:r>
      <w:r w:rsidRPr="00B63CD7">
        <w:rPr>
          <w:i/>
          <w:strike/>
          <w:lang w:val="en-IE"/>
        </w:rPr>
        <w:t>Leishmania infantum</w:t>
      </w:r>
      <w:r w:rsidRPr="00B63CD7">
        <w:rPr>
          <w:strike/>
          <w:lang w:val="en-IE"/>
        </w:rPr>
        <w:t xml:space="preserve"> transmission seasons. </w:t>
      </w:r>
      <w:r w:rsidRPr="00B63CD7">
        <w:rPr>
          <w:i/>
          <w:strike/>
          <w:lang w:val="en-IE"/>
        </w:rPr>
        <w:t xml:space="preserve">Proceedings of the WSAVA / FECAVA </w:t>
      </w:r>
      <w:r w:rsidRPr="00B63CD7">
        <w:rPr>
          <w:strike/>
          <w:lang w:val="en-IE"/>
        </w:rPr>
        <w:t xml:space="preserve">/ </w:t>
      </w:r>
      <w:r w:rsidRPr="00B63CD7">
        <w:rPr>
          <w:i/>
          <w:strike/>
          <w:lang w:val="en-IE"/>
        </w:rPr>
        <w:t xml:space="preserve">BSAVA </w:t>
      </w:r>
      <w:r w:rsidRPr="00B63CD7">
        <w:rPr>
          <w:strike/>
          <w:lang w:val="en-IE"/>
        </w:rPr>
        <w:t>(</w:t>
      </w:r>
      <w:r w:rsidRPr="00B63CD7">
        <w:rPr>
          <w:i/>
          <w:strike/>
          <w:lang w:val="en-IE"/>
        </w:rPr>
        <w:t xml:space="preserve">World Small Animal Veterinary Association / Federation of European Companion Animal Veterinary Associations / British Small Animal Veterinary Association) World Congress, </w:t>
      </w:r>
      <w:r w:rsidRPr="00B63CD7">
        <w:rPr>
          <w:strike/>
          <w:lang w:val="en-IE"/>
        </w:rPr>
        <w:t>Birmingham, UK,</w:t>
      </w:r>
      <w:r w:rsidRPr="00B63CD7">
        <w:rPr>
          <w:i/>
          <w:strike/>
          <w:lang w:val="en-IE"/>
        </w:rPr>
        <w:t xml:space="preserve"> </w:t>
      </w:r>
      <w:r w:rsidRPr="00B63CD7">
        <w:rPr>
          <w:strike/>
          <w:lang w:val="en-IE"/>
        </w:rPr>
        <w:t>11–15 April 2012, p. 529–530.</w:t>
      </w:r>
      <w:r w:rsidR="00695F6A" w:rsidRPr="00B63CD7">
        <w:rPr>
          <w:strike/>
          <w:lang w:val="en-IE"/>
        </w:rPr>
        <w:t xml:space="preserve"> </w:t>
      </w:r>
    </w:p>
    <w:p w14:paraId="6F08D23A" w14:textId="6C3ABF7D" w:rsidR="0072368C" w:rsidRPr="009F673E" w:rsidRDefault="00695F6A" w:rsidP="00442175">
      <w:pPr>
        <w:pStyle w:val="Ref"/>
        <w:rPr>
          <w:u w:val="double"/>
          <w:lang w:val="es-SV"/>
        </w:rPr>
      </w:pPr>
      <w:r w:rsidRPr="00786CD0">
        <w:rPr>
          <w:smallCaps/>
          <w:u w:val="double"/>
          <w:lang w:val="es-SV"/>
        </w:rPr>
        <w:t xml:space="preserve">Oliva G., Nieto J., </w:t>
      </w:r>
      <w:proofErr w:type="spellStart"/>
      <w:r w:rsidRPr="00786CD0">
        <w:rPr>
          <w:smallCaps/>
          <w:u w:val="double"/>
          <w:lang w:val="es-SV"/>
        </w:rPr>
        <w:t>Foglia</w:t>
      </w:r>
      <w:proofErr w:type="spellEnd"/>
      <w:r w:rsidRPr="00786CD0">
        <w:rPr>
          <w:smallCaps/>
          <w:u w:val="double"/>
          <w:lang w:val="es-SV"/>
        </w:rPr>
        <w:t xml:space="preserve"> </w:t>
      </w:r>
      <w:proofErr w:type="spellStart"/>
      <w:r w:rsidRPr="00786CD0">
        <w:rPr>
          <w:smallCaps/>
          <w:u w:val="double"/>
          <w:lang w:val="es-SV"/>
        </w:rPr>
        <w:t>Manzillo</w:t>
      </w:r>
      <w:proofErr w:type="spellEnd"/>
      <w:r w:rsidRPr="00786CD0">
        <w:rPr>
          <w:smallCaps/>
          <w:u w:val="double"/>
          <w:lang w:val="es-SV"/>
        </w:rPr>
        <w:t xml:space="preserve"> V., </w:t>
      </w:r>
      <w:proofErr w:type="spellStart"/>
      <w:r w:rsidRPr="00786CD0">
        <w:rPr>
          <w:smallCaps/>
          <w:u w:val="double"/>
          <w:lang w:val="es-SV"/>
        </w:rPr>
        <w:t>Cappiello</w:t>
      </w:r>
      <w:proofErr w:type="spellEnd"/>
      <w:r w:rsidRPr="00786CD0">
        <w:rPr>
          <w:smallCaps/>
          <w:u w:val="double"/>
          <w:lang w:val="es-SV"/>
        </w:rPr>
        <w:t xml:space="preserve"> S., </w:t>
      </w:r>
      <w:proofErr w:type="spellStart"/>
      <w:r w:rsidRPr="00786CD0">
        <w:rPr>
          <w:smallCaps/>
          <w:u w:val="double"/>
          <w:lang w:val="es-SV"/>
        </w:rPr>
        <w:t>Fiorentino</w:t>
      </w:r>
      <w:proofErr w:type="spellEnd"/>
      <w:r w:rsidRPr="00786CD0">
        <w:rPr>
          <w:smallCaps/>
          <w:u w:val="double"/>
          <w:lang w:val="es-SV"/>
        </w:rPr>
        <w:t xml:space="preserve"> E., Di </w:t>
      </w:r>
      <w:proofErr w:type="spellStart"/>
      <w:r w:rsidRPr="00786CD0">
        <w:rPr>
          <w:smallCaps/>
          <w:u w:val="double"/>
          <w:lang w:val="es-SV"/>
        </w:rPr>
        <w:t>Muccio</w:t>
      </w:r>
      <w:proofErr w:type="spellEnd"/>
      <w:r w:rsidRPr="00786CD0">
        <w:rPr>
          <w:smallCaps/>
          <w:u w:val="double"/>
          <w:lang w:val="es-SV"/>
        </w:rPr>
        <w:t xml:space="preserve"> T., </w:t>
      </w:r>
      <w:proofErr w:type="spellStart"/>
      <w:r w:rsidRPr="00786CD0">
        <w:rPr>
          <w:smallCaps/>
          <w:u w:val="double"/>
          <w:lang w:val="es-SV"/>
        </w:rPr>
        <w:t>Scalone</w:t>
      </w:r>
      <w:proofErr w:type="spellEnd"/>
      <w:r w:rsidRPr="00786CD0">
        <w:rPr>
          <w:smallCaps/>
          <w:u w:val="double"/>
          <w:lang w:val="es-SV"/>
        </w:rPr>
        <w:t xml:space="preserve"> A., Moreno J., Chicharro C., Carrillo E., </w:t>
      </w:r>
      <w:proofErr w:type="spellStart"/>
      <w:r w:rsidRPr="00786CD0">
        <w:rPr>
          <w:smallCaps/>
          <w:u w:val="double"/>
          <w:lang w:val="es-SV"/>
        </w:rPr>
        <w:t>Butaud</w:t>
      </w:r>
      <w:proofErr w:type="spellEnd"/>
      <w:r w:rsidRPr="00786CD0">
        <w:rPr>
          <w:smallCaps/>
          <w:u w:val="double"/>
          <w:lang w:val="es-SV"/>
        </w:rPr>
        <w:t xml:space="preserve"> T., </w:t>
      </w:r>
      <w:proofErr w:type="spellStart"/>
      <w:r w:rsidRPr="00786CD0">
        <w:rPr>
          <w:smallCaps/>
          <w:u w:val="double"/>
          <w:lang w:val="es-SV"/>
        </w:rPr>
        <w:t>Guegand</w:t>
      </w:r>
      <w:proofErr w:type="spellEnd"/>
      <w:r w:rsidRPr="00786CD0">
        <w:rPr>
          <w:smallCaps/>
          <w:u w:val="double"/>
          <w:lang w:val="es-SV"/>
        </w:rPr>
        <w:t xml:space="preserve"> L., Martin V., </w:t>
      </w:r>
      <w:proofErr w:type="spellStart"/>
      <w:r w:rsidRPr="00786CD0">
        <w:rPr>
          <w:smallCaps/>
          <w:u w:val="double"/>
          <w:lang w:val="es-SV"/>
        </w:rPr>
        <w:t>Cuisinier</w:t>
      </w:r>
      <w:proofErr w:type="spellEnd"/>
      <w:r w:rsidRPr="00786CD0">
        <w:rPr>
          <w:smallCaps/>
          <w:u w:val="double"/>
          <w:lang w:val="es-SV"/>
        </w:rPr>
        <w:t xml:space="preserve"> A.M., </w:t>
      </w:r>
      <w:proofErr w:type="spellStart"/>
      <w:r w:rsidRPr="00786CD0">
        <w:rPr>
          <w:smallCaps/>
          <w:u w:val="double"/>
          <w:lang w:val="es-SV"/>
        </w:rPr>
        <w:t>McGahie</w:t>
      </w:r>
      <w:proofErr w:type="spellEnd"/>
      <w:r w:rsidRPr="00786CD0">
        <w:rPr>
          <w:smallCaps/>
          <w:u w:val="double"/>
          <w:lang w:val="es-SV"/>
        </w:rPr>
        <w:t xml:space="preserve"> D., </w:t>
      </w:r>
      <w:proofErr w:type="spellStart"/>
      <w:r w:rsidRPr="00786CD0">
        <w:rPr>
          <w:smallCaps/>
          <w:u w:val="double"/>
          <w:lang w:val="es-SV"/>
        </w:rPr>
        <w:t>Gueguen</w:t>
      </w:r>
      <w:proofErr w:type="spellEnd"/>
      <w:r w:rsidRPr="00786CD0">
        <w:rPr>
          <w:smallCaps/>
          <w:u w:val="double"/>
          <w:lang w:val="es-SV"/>
        </w:rPr>
        <w:t xml:space="preserve"> S., </w:t>
      </w:r>
      <w:proofErr w:type="spellStart"/>
      <w:r w:rsidRPr="00786CD0">
        <w:rPr>
          <w:smallCaps/>
          <w:u w:val="double"/>
          <w:lang w:val="es-SV"/>
        </w:rPr>
        <w:t>Cañavate</w:t>
      </w:r>
      <w:proofErr w:type="spellEnd"/>
      <w:r w:rsidRPr="00786CD0">
        <w:rPr>
          <w:smallCaps/>
          <w:u w:val="double"/>
          <w:lang w:val="es-SV"/>
        </w:rPr>
        <w:t xml:space="preserve"> C.</w:t>
      </w:r>
      <w:r w:rsidR="00E264BC" w:rsidRPr="00786CD0">
        <w:rPr>
          <w:smallCaps/>
          <w:u w:val="double"/>
          <w:lang w:val="es-SV"/>
        </w:rPr>
        <w:t xml:space="preserve"> &amp;</w:t>
      </w:r>
      <w:r w:rsidRPr="00786CD0">
        <w:rPr>
          <w:smallCaps/>
          <w:u w:val="double"/>
          <w:lang w:val="es-SV"/>
        </w:rPr>
        <w:t xml:space="preserve"> Gradoni L.</w:t>
      </w:r>
      <w:r w:rsidRPr="00786CD0">
        <w:rPr>
          <w:u w:val="double"/>
          <w:lang w:val="es-SV"/>
        </w:rPr>
        <w:t xml:space="preserve"> (2014). </w:t>
      </w:r>
      <w:r w:rsidRPr="00B63CD7">
        <w:rPr>
          <w:u w:val="double"/>
          <w:lang w:val="en-IE"/>
        </w:rPr>
        <w:t xml:space="preserve">A randomised, double-blind, controlled efficacy trial of the </w:t>
      </w:r>
      <w:proofErr w:type="spellStart"/>
      <w:r w:rsidRPr="00B63CD7">
        <w:rPr>
          <w:u w:val="double"/>
          <w:lang w:val="en-IE"/>
        </w:rPr>
        <w:t>LiESP</w:t>
      </w:r>
      <w:proofErr w:type="spellEnd"/>
      <w:r w:rsidRPr="00B63CD7">
        <w:rPr>
          <w:u w:val="double"/>
          <w:lang w:val="en-IE"/>
        </w:rPr>
        <w:t xml:space="preserve">/QA-21 vaccine in naïve dogs exposed to two </w:t>
      </w:r>
      <w:r w:rsidR="00E264BC" w:rsidRPr="00B63CD7">
        <w:rPr>
          <w:i/>
          <w:u w:val="double"/>
          <w:lang w:val="en-IE"/>
        </w:rPr>
        <w:t xml:space="preserve">Leishmania </w:t>
      </w:r>
      <w:r w:rsidRPr="00B63CD7">
        <w:rPr>
          <w:i/>
          <w:u w:val="double"/>
          <w:lang w:val="en-IE"/>
        </w:rPr>
        <w:t>infantum</w:t>
      </w:r>
      <w:r w:rsidRPr="00B63CD7">
        <w:rPr>
          <w:u w:val="double"/>
          <w:lang w:val="en-IE"/>
        </w:rPr>
        <w:t xml:space="preserve"> transmission seasons. </w:t>
      </w:r>
      <w:proofErr w:type="spellStart"/>
      <w:r w:rsidRPr="009F673E">
        <w:rPr>
          <w:i/>
          <w:u w:val="double"/>
          <w:lang w:val="es-SV"/>
        </w:rPr>
        <w:t>PLoS</w:t>
      </w:r>
      <w:proofErr w:type="spellEnd"/>
      <w:r w:rsidRPr="009F673E">
        <w:rPr>
          <w:i/>
          <w:u w:val="double"/>
          <w:lang w:val="es-SV"/>
        </w:rPr>
        <w:t xml:space="preserve"> </w:t>
      </w:r>
      <w:proofErr w:type="spellStart"/>
      <w:r w:rsidRPr="009F673E">
        <w:rPr>
          <w:i/>
          <w:u w:val="double"/>
          <w:lang w:val="es-SV"/>
        </w:rPr>
        <w:t>Negl</w:t>
      </w:r>
      <w:proofErr w:type="spellEnd"/>
      <w:r w:rsidR="00E264BC" w:rsidRPr="009F673E">
        <w:rPr>
          <w:i/>
          <w:u w:val="double"/>
          <w:lang w:val="es-SV"/>
        </w:rPr>
        <w:t>.</w:t>
      </w:r>
      <w:r w:rsidRPr="009F673E">
        <w:rPr>
          <w:i/>
          <w:u w:val="double"/>
          <w:lang w:val="es-SV"/>
        </w:rPr>
        <w:t xml:space="preserve"> </w:t>
      </w:r>
      <w:proofErr w:type="spellStart"/>
      <w:r w:rsidRPr="009F673E">
        <w:rPr>
          <w:i/>
          <w:u w:val="double"/>
          <w:lang w:val="es-SV"/>
        </w:rPr>
        <w:t>Trop</w:t>
      </w:r>
      <w:proofErr w:type="spellEnd"/>
      <w:r w:rsidR="00E264BC" w:rsidRPr="009F673E">
        <w:rPr>
          <w:i/>
          <w:u w:val="double"/>
          <w:lang w:val="es-SV"/>
        </w:rPr>
        <w:t>.</w:t>
      </w:r>
      <w:r w:rsidRPr="009F673E">
        <w:rPr>
          <w:i/>
          <w:u w:val="double"/>
          <w:lang w:val="es-SV"/>
        </w:rPr>
        <w:t xml:space="preserve"> </w:t>
      </w:r>
      <w:proofErr w:type="spellStart"/>
      <w:r w:rsidRPr="009F673E">
        <w:rPr>
          <w:i/>
          <w:u w:val="double"/>
          <w:lang w:val="es-SV"/>
        </w:rPr>
        <w:t>Dis</w:t>
      </w:r>
      <w:proofErr w:type="spellEnd"/>
      <w:r w:rsidRPr="009F673E">
        <w:rPr>
          <w:u w:val="double"/>
          <w:lang w:val="es-SV"/>
        </w:rPr>
        <w:t>.</w:t>
      </w:r>
      <w:r w:rsidR="00E264BC" w:rsidRPr="009F673E">
        <w:rPr>
          <w:u w:val="double"/>
          <w:lang w:val="es-SV"/>
        </w:rPr>
        <w:t>,</w:t>
      </w:r>
      <w:r w:rsidRPr="009F673E">
        <w:rPr>
          <w:u w:val="double"/>
          <w:lang w:val="es-SV"/>
        </w:rPr>
        <w:t xml:space="preserve"> </w:t>
      </w:r>
      <w:r w:rsidRPr="009F673E">
        <w:rPr>
          <w:b/>
          <w:u w:val="double"/>
          <w:lang w:val="es-SV"/>
        </w:rPr>
        <w:t>8</w:t>
      </w:r>
      <w:r w:rsidRPr="009F673E">
        <w:rPr>
          <w:u w:val="double"/>
          <w:lang w:val="es-SV"/>
        </w:rPr>
        <w:t>(10):e3213</w:t>
      </w:r>
    </w:p>
    <w:p w14:paraId="4D02751C" w14:textId="06A4CB64" w:rsidR="00436C20" w:rsidRPr="008F2147" w:rsidRDefault="00436C20" w:rsidP="00436C20">
      <w:pPr>
        <w:pStyle w:val="Ref"/>
        <w:rPr>
          <w:lang w:val="en-IE"/>
        </w:rPr>
      </w:pPr>
      <w:r w:rsidRPr="009F673E">
        <w:rPr>
          <w:smallCaps/>
          <w:lang w:val="es-SV"/>
        </w:rPr>
        <w:t xml:space="preserve">Oliva G., </w:t>
      </w:r>
      <w:proofErr w:type="spellStart"/>
      <w:r w:rsidRPr="009F673E">
        <w:rPr>
          <w:smallCaps/>
          <w:lang w:val="es-SV"/>
        </w:rPr>
        <w:t>Scalone</w:t>
      </w:r>
      <w:proofErr w:type="spellEnd"/>
      <w:r w:rsidRPr="009F673E">
        <w:rPr>
          <w:smallCaps/>
          <w:lang w:val="es-SV"/>
        </w:rPr>
        <w:t xml:space="preserve"> A., </w:t>
      </w:r>
      <w:proofErr w:type="spellStart"/>
      <w:r w:rsidRPr="009F673E">
        <w:rPr>
          <w:smallCaps/>
          <w:lang w:val="es-SV"/>
        </w:rPr>
        <w:t>Foglia</w:t>
      </w:r>
      <w:proofErr w:type="spellEnd"/>
      <w:r w:rsidRPr="009F673E">
        <w:rPr>
          <w:smallCaps/>
          <w:lang w:val="es-SV"/>
        </w:rPr>
        <w:t xml:space="preserve"> </w:t>
      </w:r>
      <w:proofErr w:type="spellStart"/>
      <w:r w:rsidRPr="009F673E">
        <w:rPr>
          <w:smallCaps/>
          <w:lang w:val="es-SV"/>
        </w:rPr>
        <w:t>Manzillo</w:t>
      </w:r>
      <w:proofErr w:type="spellEnd"/>
      <w:r w:rsidRPr="009F673E">
        <w:rPr>
          <w:smallCaps/>
          <w:lang w:val="es-SV"/>
        </w:rPr>
        <w:t xml:space="preserve"> V., Gramiccia M., Pagano A., Di </w:t>
      </w:r>
      <w:proofErr w:type="spellStart"/>
      <w:r w:rsidRPr="009F673E">
        <w:rPr>
          <w:smallCaps/>
          <w:lang w:val="es-SV"/>
        </w:rPr>
        <w:t>Muccio</w:t>
      </w:r>
      <w:proofErr w:type="spellEnd"/>
      <w:r w:rsidRPr="009F673E">
        <w:rPr>
          <w:smallCaps/>
          <w:lang w:val="es-SV"/>
        </w:rPr>
        <w:t xml:space="preserve"> T. &amp; </w:t>
      </w:r>
      <w:proofErr w:type="spellStart"/>
      <w:r w:rsidRPr="009F673E">
        <w:rPr>
          <w:smallCaps/>
          <w:lang w:val="es-SV"/>
        </w:rPr>
        <w:t>GradoniI</w:t>
      </w:r>
      <w:proofErr w:type="spellEnd"/>
      <w:r w:rsidRPr="009F673E">
        <w:rPr>
          <w:smallCaps/>
          <w:lang w:val="es-SV"/>
        </w:rPr>
        <w:t xml:space="preserve"> L.</w:t>
      </w:r>
      <w:r w:rsidRPr="009F673E">
        <w:rPr>
          <w:lang w:val="es-SV"/>
        </w:rPr>
        <w:t xml:space="preserve"> (2006). </w:t>
      </w:r>
      <w:r w:rsidRPr="00B63CD7">
        <w:rPr>
          <w:lang w:val="en-IE"/>
        </w:rPr>
        <w:t>Incidence and time co</w:t>
      </w:r>
      <w:r w:rsidR="00E264BC" w:rsidRPr="00B63CD7">
        <w:rPr>
          <w:lang w:val="en-IE"/>
        </w:rPr>
        <w:t>u</w:t>
      </w:r>
      <w:r w:rsidRPr="00B63CD7">
        <w:rPr>
          <w:lang w:val="en-IE"/>
        </w:rPr>
        <w:t xml:space="preserve">rse of </w:t>
      </w:r>
      <w:r w:rsidRPr="00B63CD7">
        <w:rPr>
          <w:i/>
          <w:lang w:val="en-IE"/>
        </w:rPr>
        <w:t>Leishmania infantum</w:t>
      </w:r>
      <w:r w:rsidRPr="00B63CD7">
        <w:rPr>
          <w:lang w:val="en-IE"/>
        </w:rPr>
        <w:t xml:space="preserve"> infections examined by parasitological, serologic, and Nested-PCR techniques in a cohort of naïve dogs exposed to three consecutive transmission seasons. </w:t>
      </w:r>
      <w:r w:rsidRPr="008F2147">
        <w:rPr>
          <w:i/>
          <w:lang w:val="en-IE"/>
        </w:rPr>
        <w:t xml:space="preserve">J. Clin. </w:t>
      </w:r>
      <w:proofErr w:type="spellStart"/>
      <w:r w:rsidRPr="008F2147">
        <w:rPr>
          <w:i/>
          <w:lang w:val="en-IE"/>
        </w:rPr>
        <w:t>Microbiol</w:t>
      </w:r>
      <w:proofErr w:type="spellEnd"/>
      <w:r w:rsidRPr="008F2147">
        <w:rPr>
          <w:lang w:val="en-IE"/>
        </w:rPr>
        <w:t xml:space="preserve">., </w:t>
      </w:r>
      <w:r w:rsidRPr="008F2147">
        <w:rPr>
          <w:b/>
          <w:lang w:val="en-IE"/>
        </w:rPr>
        <w:t>44</w:t>
      </w:r>
      <w:r w:rsidRPr="008F2147">
        <w:rPr>
          <w:lang w:val="en-IE"/>
        </w:rPr>
        <w:t>, 1318–1322.</w:t>
      </w:r>
    </w:p>
    <w:p w14:paraId="0552EAED" w14:textId="2FB5A750" w:rsidR="0072368C" w:rsidRPr="00B63CD7" w:rsidRDefault="0072368C" w:rsidP="009C7B55">
      <w:pPr>
        <w:pStyle w:val="Ref"/>
        <w:rPr>
          <w:lang w:val="en-IE"/>
        </w:rPr>
      </w:pPr>
      <w:r w:rsidRPr="008F2147">
        <w:rPr>
          <w:lang w:val="en-IE"/>
        </w:rPr>
        <w:t>O</w:t>
      </w:r>
      <w:r w:rsidRPr="008F2147">
        <w:rPr>
          <w:smallCaps/>
          <w:lang w:val="en-IE"/>
        </w:rPr>
        <w:t>tranto</w:t>
      </w:r>
      <w:r w:rsidRPr="008F2147">
        <w:rPr>
          <w:lang w:val="en-IE"/>
        </w:rPr>
        <w:t xml:space="preserve"> D., </w:t>
      </w:r>
      <w:proofErr w:type="spellStart"/>
      <w:r w:rsidRPr="008F2147">
        <w:rPr>
          <w:lang w:val="en-IE"/>
        </w:rPr>
        <w:t>P</w:t>
      </w:r>
      <w:r w:rsidRPr="008F2147">
        <w:rPr>
          <w:smallCaps/>
          <w:lang w:val="en-IE"/>
        </w:rPr>
        <w:t>aradies</w:t>
      </w:r>
      <w:proofErr w:type="spellEnd"/>
      <w:r w:rsidRPr="008F2147">
        <w:rPr>
          <w:lang w:val="en-IE"/>
        </w:rPr>
        <w:t xml:space="preserve"> P., </w:t>
      </w:r>
      <w:proofErr w:type="spellStart"/>
      <w:r w:rsidRPr="008F2147">
        <w:rPr>
          <w:lang w:val="en-IE"/>
        </w:rPr>
        <w:t>S</w:t>
      </w:r>
      <w:r w:rsidRPr="008F2147">
        <w:rPr>
          <w:smallCaps/>
          <w:lang w:val="en-IE"/>
        </w:rPr>
        <w:t>asanelli</w:t>
      </w:r>
      <w:proofErr w:type="spellEnd"/>
      <w:r w:rsidRPr="008F2147">
        <w:rPr>
          <w:lang w:val="en-IE"/>
        </w:rPr>
        <w:t xml:space="preserve"> M., L</w:t>
      </w:r>
      <w:r w:rsidRPr="008F2147">
        <w:rPr>
          <w:smallCaps/>
          <w:lang w:val="en-IE"/>
        </w:rPr>
        <w:t>eone</w:t>
      </w:r>
      <w:r w:rsidRPr="008F2147">
        <w:rPr>
          <w:lang w:val="en-IE"/>
        </w:rPr>
        <w:t xml:space="preserve"> N, de </w:t>
      </w:r>
      <w:proofErr w:type="spellStart"/>
      <w:r w:rsidRPr="008F2147">
        <w:rPr>
          <w:lang w:val="en-IE"/>
        </w:rPr>
        <w:t>C</w:t>
      </w:r>
      <w:r w:rsidRPr="008F2147">
        <w:rPr>
          <w:smallCaps/>
          <w:lang w:val="en-IE"/>
        </w:rPr>
        <w:t>aprariis</w:t>
      </w:r>
      <w:proofErr w:type="spellEnd"/>
      <w:r w:rsidRPr="008F2147">
        <w:rPr>
          <w:lang w:val="en-IE"/>
        </w:rPr>
        <w:t xml:space="preserve"> D., C</w:t>
      </w:r>
      <w:r w:rsidRPr="008F2147">
        <w:rPr>
          <w:smallCaps/>
          <w:lang w:val="en-IE"/>
        </w:rPr>
        <w:t>hirico</w:t>
      </w:r>
      <w:r w:rsidRPr="008F2147">
        <w:rPr>
          <w:lang w:val="en-IE"/>
        </w:rPr>
        <w:t xml:space="preserve"> J., S</w:t>
      </w:r>
      <w:r w:rsidRPr="008F2147">
        <w:rPr>
          <w:smallCaps/>
          <w:lang w:val="en-IE"/>
        </w:rPr>
        <w:t>pinelli</w:t>
      </w:r>
      <w:r w:rsidRPr="008F2147">
        <w:rPr>
          <w:lang w:val="en-IE"/>
        </w:rPr>
        <w:t xml:space="preserve"> R., C</w:t>
      </w:r>
      <w:r w:rsidRPr="008F2147">
        <w:rPr>
          <w:smallCaps/>
          <w:lang w:val="en-IE"/>
        </w:rPr>
        <w:t>apelli</w:t>
      </w:r>
      <w:r w:rsidRPr="008F2147">
        <w:rPr>
          <w:lang w:val="en-IE"/>
        </w:rPr>
        <w:t xml:space="preserve"> G. </w:t>
      </w:r>
      <w:r w:rsidRPr="008F2147">
        <w:rPr>
          <w:lang w:val="en-IE" w:eastAsia="it-IT"/>
        </w:rPr>
        <w:t xml:space="preserve">&amp; </w:t>
      </w:r>
      <w:proofErr w:type="spellStart"/>
      <w:r w:rsidRPr="008F2147">
        <w:rPr>
          <w:bCs/>
          <w:lang w:val="en-IE" w:eastAsia="it-IT"/>
        </w:rPr>
        <w:t>B</w:t>
      </w:r>
      <w:r w:rsidRPr="008F2147">
        <w:rPr>
          <w:bCs/>
          <w:smallCaps/>
          <w:lang w:val="en-IE" w:eastAsia="it-IT"/>
        </w:rPr>
        <w:t>randonisio</w:t>
      </w:r>
      <w:proofErr w:type="spellEnd"/>
      <w:r w:rsidRPr="008F2147">
        <w:rPr>
          <w:bCs/>
          <w:lang w:val="en-IE" w:eastAsia="it-IT"/>
        </w:rPr>
        <w:t xml:space="preserve"> O</w:t>
      </w:r>
      <w:r w:rsidRPr="008F2147">
        <w:rPr>
          <w:lang w:val="en-IE" w:eastAsia="it-IT"/>
        </w:rPr>
        <w:t xml:space="preserve">. (2005). </w:t>
      </w:r>
      <w:r w:rsidRPr="00B63CD7">
        <w:rPr>
          <w:bCs/>
          <w:lang w:val="en-IE" w:eastAsia="it-IT"/>
        </w:rPr>
        <w:t>Recombinant K39 dipstick immunochromatographic test: a new tool for the serodiagnosis of canine leishmaniasis.</w:t>
      </w:r>
      <w:r w:rsidRPr="00B63CD7">
        <w:rPr>
          <w:lang w:val="en-IE" w:eastAsia="it-IT"/>
        </w:rPr>
        <w:t xml:space="preserve"> </w:t>
      </w:r>
      <w:r w:rsidRPr="00B63CD7">
        <w:rPr>
          <w:i/>
          <w:lang w:val="en-IE" w:eastAsia="it-IT"/>
        </w:rPr>
        <w:t>J. Vet. Diagn. Invest</w:t>
      </w:r>
      <w:r w:rsidRPr="00B63CD7">
        <w:rPr>
          <w:lang w:val="en-IE" w:eastAsia="it-IT"/>
        </w:rPr>
        <w:t xml:space="preserve">., </w:t>
      </w:r>
      <w:r w:rsidRPr="00B63CD7">
        <w:rPr>
          <w:b/>
          <w:lang w:val="en-IE" w:eastAsia="it-IT"/>
        </w:rPr>
        <w:t>17</w:t>
      </w:r>
      <w:r w:rsidRPr="00B63CD7">
        <w:rPr>
          <w:lang w:val="en-IE" w:eastAsia="it-IT"/>
        </w:rPr>
        <w:t>, 32–37.</w:t>
      </w:r>
    </w:p>
    <w:p w14:paraId="590B4689" w14:textId="77777777" w:rsidR="0072368C" w:rsidRPr="009F673E" w:rsidRDefault="0072368C" w:rsidP="009C7B55">
      <w:pPr>
        <w:pStyle w:val="Ref"/>
        <w:rPr>
          <w:lang w:val="es-SV"/>
        </w:rPr>
      </w:pPr>
      <w:proofErr w:type="spellStart"/>
      <w:r w:rsidRPr="00B63CD7">
        <w:rPr>
          <w:smallCaps/>
          <w:lang w:val="en-IE"/>
        </w:rPr>
        <w:t>Ozbel</w:t>
      </w:r>
      <w:proofErr w:type="spellEnd"/>
      <w:r w:rsidRPr="00B63CD7">
        <w:rPr>
          <w:smallCaps/>
          <w:lang w:val="en-IE"/>
        </w:rPr>
        <w:t xml:space="preserve"> Y., </w:t>
      </w:r>
      <w:proofErr w:type="spellStart"/>
      <w:r w:rsidRPr="00B63CD7">
        <w:rPr>
          <w:smallCaps/>
          <w:lang w:val="en-IE"/>
        </w:rPr>
        <w:t>Oskam</w:t>
      </w:r>
      <w:proofErr w:type="spellEnd"/>
      <w:r w:rsidRPr="00B63CD7">
        <w:rPr>
          <w:smallCaps/>
          <w:lang w:val="en-IE"/>
        </w:rPr>
        <w:t xml:space="preserve"> L., </w:t>
      </w:r>
      <w:proofErr w:type="spellStart"/>
      <w:r w:rsidRPr="00B63CD7">
        <w:rPr>
          <w:smallCaps/>
          <w:lang w:val="en-IE"/>
        </w:rPr>
        <w:t>Ozensoy</w:t>
      </w:r>
      <w:proofErr w:type="spellEnd"/>
      <w:r w:rsidRPr="00B63CD7">
        <w:rPr>
          <w:smallCaps/>
          <w:lang w:val="en-IE"/>
        </w:rPr>
        <w:t xml:space="preserve"> S., </w:t>
      </w:r>
      <w:proofErr w:type="spellStart"/>
      <w:r w:rsidRPr="00B63CD7">
        <w:rPr>
          <w:smallCaps/>
          <w:lang w:val="en-IE"/>
        </w:rPr>
        <w:t>Turgay</w:t>
      </w:r>
      <w:proofErr w:type="spellEnd"/>
      <w:r w:rsidRPr="00B63CD7">
        <w:rPr>
          <w:smallCaps/>
          <w:lang w:val="en-IE"/>
        </w:rPr>
        <w:t xml:space="preserve"> N., </w:t>
      </w:r>
      <w:proofErr w:type="spellStart"/>
      <w:r w:rsidRPr="00B63CD7">
        <w:rPr>
          <w:smallCaps/>
          <w:lang w:val="en-IE"/>
        </w:rPr>
        <w:t>Alkan</w:t>
      </w:r>
      <w:proofErr w:type="spellEnd"/>
      <w:r w:rsidRPr="00B63CD7">
        <w:rPr>
          <w:smallCaps/>
          <w:lang w:val="en-IE"/>
        </w:rPr>
        <w:t xml:space="preserve"> M.Z., Jaffe C.L. &amp; </w:t>
      </w:r>
      <w:proofErr w:type="spellStart"/>
      <w:r w:rsidRPr="00B63CD7">
        <w:rPr>
          <w:smallCaps/>
          <w:lang w:val="en-IE"/>
        </w:rPr>
        <w:t>Ozcel</w:t>
      </w:r>
      <w:proofErr w:type="spellEnd"/>
      <w:r w:rsidRPr="00B63CD7">
        <w:rPr>
          <w:smallCaps/>
          <w:lang w:val="en-IE"/>
        </w:rPr>
        <w:t xml:space="preserve"> M.A</w:t>
      </w:r>
      <w:r w:rsidRPr="00B63CD7">
        <w:rPr>
          <w:lang w:val="en-IE"/>
        </w:rPr>
        <w:t xml:space="preserve">. (2000). A survey on canine leishmaniasis in western Turkey by parasite, DNA and antibody detection assays. </w:t>
      </w:r>
      <w:r w:rsidRPr="009F673E">
        <w:rPr>
          <w:i/>
          <w:iCs/>
          <w:lang w:val="es-SV"/>
        </w:rPr>
        <w:t xml:space="preserve">Acta </w:t>
      </w:r>
      <w:proofErr w:type="spellStart"/>
      <w:r w:rsidRPr="009F673E">
        <w:rPr>
          <w:i/>
          <w:iCs/>
          <w:lang w:val="es-SV"/>
        </w:rPr>
        <w:t>Trop</w:t>
      </w:r>
      <w:proofErr w:type="spellEnd"/>
      <w:r w:rsidRPr="009F673E">
        <w:rPr>
          <w:lang w:val="es-SV"/>
        </w:rPr>
        <w:t xml:space="preserve">., </w:t>
      </w:r>
      <w:r w:rsidRPr="009F673E">
        <w:rPr>
          <w:b/>
          <w:bCs/>
          <w:lang w:val="es-SV"/>
        </w:rPr>
        <w:t>74</w:t>
      </w:r>
      <w:r w:rsidRPr="009F673E">
        <w:rPr>
          <w:lang w:val="es-SV"/>
        </w:rPr>
        <w:t>, 1–6.</w:t>
      </w:r>
    </w:p>
    <w:p w14:paraId="209DD7B4" w14:textId="77777777" w:rsidR="0072368C" w:rsidRPr="008F2147" w:rsidRDefault="0072368C" w:rsidP="009C7B55">
      <w:pPr>
        <w:pStyle w:val="Ref"/>
        <w:rPr>
          <w:lang w:val="en-IE"/>
        </w:rPr>
      </w:pPr>
      <w:proofErr w:type="spellStart"/>
      <w:r w:rsidRPr="009F673E">
        <w:rPr>
          <w:smallCaps/>
          <w:lang w:val="es-SV"/>
        </w:rPr>
        <w:t>Palatnik</w:t>
      </w:r>
      <w:proofErr w:type="spellEnd"/>
      <w:r w:rsidRPr="009F673E">
        <w:rPr>
          <w:smallCaps/>
          <w:lang w:val="es-SV"/>
        </w:rPr>
        <w:t xml:space="preserve">-de-Sousa C.B., Barbosa </w:t>
      </w:r>
      <w:proofErr w:type="spellStart"/>
      <w:r w:rsidRPr="009F673E">
        <w:rPr>
          <w:smallCaps/>
          <w:lang w:val="es-SV"/>
        </w:rPr>
        <w:t>Ade</w:t>
      </w:r>
      <w:proofErr w:type="spellEnd"/>
      <w:r w:rsidRPr="009F673E">
        <w:rPr>
          <w:smallCaps/>
          <w:lang w:val="es-SV"/>
        </w:rPr>
        <w:t xml:space="preserve"> F., Oliveira S.M., Nico D., Bernardo R.R., Santos W.R., Rodrigues M.M., Soares I. &amp; Borja-Cabrera G.P.</w:t>
      </w:r>
      <w:r w:rsidRPr="009F673E">
        <w:rPr>
          <w:lang w:val="es-SV"/>
        </w:rPr>
        <w:t xml:space="preserve"> (2008). </w:t>
      </w:r>
      <w:r w:rsidRPr="00B63CD7">
        <w:rPr>
          <w:lang w:val="en-IE"/>
        </w:rPr>
        <w:t xml:space="preserve">FML vaccine against canine visceral leishmaniasis: from second-generation to synthetic vaccine. </w:t>
      </w:r>
      <w:r w:rsidRPr="008F2147">
        <w:rPr>
          <w:i/>
          <w:lang w:val="en-IE"/>
        </w:rPr>
        <w:t xml:space="preserve">Expert Rev. Vaccines, </w:t>
      </w:r>
      <w:r w:rsidRPr="008F2147">
        <w:rPr>
          <w:b/>
          <w:lang w:val="en-IE"/>
        </w:rPr>
        <w:t>7</w:t>
      </w:r>
      <w:r w:rsidRPr="008F2147">
        <w:rPr>
          <w:lang w:val="en-IE"/>
        </w:rPr>
        <w:t>, 833–851.</w:t>
      </w:r>
    </w:p>
    <w:p w14:paraId="6268D760" w14:textId="42AD83C6" w:rsidR="0072368C" w:rsidRPr="00B63CD7" w:rsidRDefault="0072368C" w:rsidP="00B86D51">
      <w:pPr>
        <w:pStyle w:val="Ref"/>
        <w:rPr>
          <w:lang w:val="en-IE"/>
        </w:rPr>
      </w:pPr>
      <w:r w:rsidRPr="008F2147">
        <w:rPr>
          <w:smallCaps/>
          <w:lang w:val="en-IE"/>
        </w:rPr>
        <w:t xml:space="preserve">Paltrinieri S., Solano-Gallego L., </w:t>
      </w:r>
      <w:proofErr w:type="spellStart"/>
      <w:r w:rsidRPr="008F2147">
        <w:rPr>
          <w:smallCaps/>
          <w:lang w:val="en-IE"/>
        </w:rPr>
        <w:t>Fondati</w:t>
      </w:r>
      <w:proofErr w:type="spellEnd"/>
      <w:r w:rsidRPr="008F2147">
        <w:rPr>
          <w:smallCaps/>
          <w:lang w:val="en-IE"/>
        </w:rPr>
        <w:t xml:space="preserve"> A., </w:t>
      </w:r>
      <w:proofErr w:type="spellStart"/>
      <w:r w:rsidRPr="008F2147">
        <w:rPr>
          <w:smallCaps/>
          <w:lang w:val="en-IE"/>
        </w:rPr>
        <w:t>Lubas</w:t>
      </w:r>
      <w:proofErr w:type="spellEnd"/>
      <w:r w:rsidRPr="008F2147">
        <w:rPr>
          <w:smallCaps/>
          <w:lang w:val="en-IE"/>
        </w:rPr>
        <w:t xml:space="preserve"> G., Gradoni L., </w:t>
      </w:r>
      <w:proofErr w:type="spellStart"/>
      <w:r w:rsidRPr="008F2147">
        <w:rPr>
          <w:smallCaps/>
          <w:lang w:val="en-IE"/>
        </w:rPr>
        <w:t>Castagnaro</w:t>
      </w:r>
      <w:proofErr w:type="spellEnd"/>
      <w:r w:rsidRPr="008F2147">
        <w:rPr>
          <w:smallCaps/>
          <w:lang w:val="en-IE"/>
        </w:rPr>
        <w:t xml:space="preserve"> M., </w:t>
      </w:r>
      <w:proofErr w:type="spellStart"/>
      <w:r w:rsidRPr="008F2147">
        <w:rPr>
          <w:smallCaps/>
          <w:lang w:val="en-IE"/>
        </w:rPr>
        <w:t>Crotti</w:t>
      </w:r>
      <w:proofErr w:type="spellEnd"/>
      <w:r w:rsidRPr="008F2147">
        <w:rPr>
          <w:smallCaps/>
          <w:lang w:val="en-IE"/>
        </w:rPr>
        <w:t xml:space="preserve"> A., </w:t>
      </w:r>
      <w:proofErr w:type="spellStart"/>
      <w:r w:rsidRPr="008F2147">
        <w:rPr>
          <w:smallCaps/>
          <w:lang w:val="en-IE"/>
        </w:rPr>
        <w:t>Maroli</w:t>
      </w:r>
      <w:proofErr w:type="spellEnd"/>
      <w:r w:rsidRPr="008F2147">
        <w:rPr>
          <w:smallCaps/>
          <w:lang w:val="en-IE"/>
        </w:rPr>
        <w:t xml:space="preserve"> M., Oliva G., </w:t>
      </w:r>
      <w:proofErr w:type="spellStart"/>
      <w:r w:rsidRPr="008F2147">
        <w:rPr>
          <w:smallCaps/>
          <w:lang w:val="en-IE"/>
        </w:rPr>
        <w:t>Roura</w:t>
      </w:r>
      <w:proofErr w:type="spellEnd"/>
      <w:r w:rsidRPr="008F2147">
        <w:rPr>
          <w:smallCaps/>
          <w:lang w:val="en-IE"/>
        </w:rPr>
        <w:t xml:space="preserve"> X., </w:t>
      </w:r>
      <w:proofErr w:type="spellStart"/>
      <w:r w:rsidRPr="008F2147">
        <w:rPr>
          <w:smallCaps/>
          <w:lang w:val="en-IE"/>
        </w:rPr>
        <w:t>Zatelli</w:t>
      </w:r>
      <w:proofErr w:type="spellEnd"/>
      <w:r w:rsidRPr="008F2147">
        <w:rPr>
          <w:smallCaps/>
          <w:lang w:val="en-IE"/>
        </w:rPr>
        <w:t xml:space="preserve"> A. &amp; </w:t>
      </w:r>
      <w:proofErr w:type="spellStart"/>
      <w:r w:rsidRPr="008F2147">
        <w:rPr>
          <w:smallCaps/>
          <w:lang w:val="en-IE"/>
        </w:rPr>
        <w:t>Zini</w:t>
      </w:r>
      <w:proofErr w:type="spellEnd"/>
      <w:r w:rsidRPr="008F2147">
        <w:rPr>
          <w:smallCaps/>
          <w:lang w:val="en-IE"/>
        </w:rPr>
        <w:t xml:space="preserve"> E. </w:t>
      </w:r>
      <w:r w:rsidRPr="008F2147">
        <w:rPr>
          <w:lang w:val="en-IE"/>
        </w:rPr>
        <w:t xml:space="preserve">(2010). </w:t>
      </w:r>
      <w:r w:rsidRPr="00B63CD7">
        <w:rPr>
          <w:lang w:val="en-IE"/>
        </w:rPr>
        <w:t xml:space="preserve">Canine Leishmaniasis Working Group, Italian Society of Veterinarians of Companion Animals. Guidelines for diagnosis and clinical classification of leishmaniasis in dogs. </w:t>
      </w:r>
      <w:r w:rsidRPr="00B63CD7">
        <w:rPr>
          <w:i/>
          <w:lang w:val="en-IE"/>
        </w:rPr>
        <w:t>J. Am. Vet. Med. Assoc.,</w:t>
      </w:r>
      <w:r w:rsidRPr="00B63CD7">
        <w:rPr>
          <w:lang w:val="en-IE"/>
        </w:rPr>
        <w:t xml:space="preserve"> </w:t>
      </w:r>
      <w:r w:rsidRPr="00B63CD7">
        <w:rPr>
          <w:b/>
          <w:lang w:val="en-IE"/>
        </w:rPr>
        <w:t>236</w:t>
      </w:r>
      <w:r w:rsidRPr="00B63CD7">
        <w:rPr>
          <w:lang w:val="en-IE"/>
        </w:rPr>
        <w:t>, 1184–1191.</w:t>
      </w:r>
    </w:p>
    <w:p w14:paraId="38EEDCBB" w14:textId="2DEDD71F" w:rsidR="00B76188" w:rsidRPr="000400DB" w:rsidRDefault="00B76188" w:rsidP="00B76188">
      <w:pPr>
        <w:pStyle w:val="Ref"/>
        <w:rPr>
          <w:u w:val="double"/>
          <w:lang w:val="fr-FR"/>
        </w:rPr>
      </w:pPr>
      <w:proofErr w:type="spellStart"/>
      <w:r w:rsidRPr="00B63CD7">
        <w:rPr>
          <w:smallCaps/>
          <w:u w:val="double"/>
          <w:lang w:val="en-IE"/>
        </w:rPr>
        <w:t>Pennisi</w:t>
      </w:r>
      <w:proofErr w:type="spellEnd"/>
      <w:r w:rsidRPr="00B63CD7">
        <w:rPr>
          <w:smallCaps/>
          <w:u w:val="double"/>
          <w:lang w:val="en-IE"/>
        </w:rPr>
        <w:t xml:space="preserve"> M.G., Cardoso L., </w:t>
      </w:r>
      <w:proofErr w:type="spellStart"/>
      <w:r w:rsidRPr="00B63CD7">
        <w:rPr>
          <w:smallCaps/>
          <w:u w:val="double"/>
          <w:lang w:val="en-IE"/>
        </w:rPr>
        <w:t>Baneth</w:t>
      </w:r>
      <w:proofErr w:type="spellEnd"/>
      <w:r w:rsidRPr="00B63CD7">
        <w:rPr>
          <w:smallCaps/>
          <w:u w:val="double"/>
          <w:lang w:val="en-IE"/>
        </w:rPr>
        <w:t xml:space="preserve"> G., </w:t>
      </w:r>
      <w:proofErr w:type="spellStart"/>
      <w:r w:rsidRPr="00B63CD7">
        <w:rPr>
          <w:smallCaps/>
          <w:u w:val="double"/>
          <w:lang w:val="en-IE"/>
        </w:rPr>
        <w:t>Bourdeau</w:t>
      </w:r>
      <w:proofErr w:type="spellEnd"/>
      <w:r w:rsidRPr="00B63CD7">
        <w:rPr>
          <w:smallCaps/>
          <w:u w:val="double"/>
          <w:lang w:val="en-IE"/>
        </w:rPr>
        <w:t xml:space="preserve"> P., </w:t>
      </w:r>
      <w:proofErr w:type="spellStart"/>
      <w:r w:rsidRPr="00B63CD7">
        <w:rPr>
          <w:smallCaps/>
          <w:u w:val="double"/>
          <w:lang w:val="en-IE"/>
        </w:rPr>
        <w:t>Koutinas</w:t>
      </w:r>
      <w:proofErr w:type="spellEnd"/>
      <w:r w:rsidRPr="00B63CD7">
        <w:rPr>
          <w:smallCaps/>
          <w:u w:val="double"/>
          <w:lang w:val="en-IE"/>
        </w:rPr>
        <w:t xml:space="preserve"> A., Miró G., Oliva G</w:t>
      </w:r>
      <w:r w:rsidR="00E264BC" w:rsidRPr="00B63CD7">
        <w:rPr>
          <w:smallCaps/>
          <w:u w:val="double"/>
          <w:lang w:val="en-IE"/>
        </w:rPr>
        <w:t>. &amp;</w:t>
      </w:r>
      <w:r w:rsidRPr="00B63CD7">
        <w:rPr>
          <w:smallCaps/>
          <w:u w:val="double"/>
          <w:lang w:val="en-IE"/>
        </w:rPr>
        <w:t xml:space="preserve"> Solano-Gallego L. (2015)</w:t>
      </w:r>
      <w:r w:rsidR="00E264BC" w:rsidRPr="00B63CD7">
        <w:rPr>
          <w:smallCaps/>
          <w:u w:val="double"/>
          <w:lang w:val="en-IE"/>
        </w:rPr>
        <w:t>.</w:t>
      </w:r>
      <w:r w:rsidRPr="00B63CD7">
        <w:rPr>
          <w:smallCaps/>
          <w:u w:val="double"/>
          <w:lang w:val="en-IE"/>
        </w:rPr>
        <w:t xml:space="preserve"> </w:t>
      </w:r>
      <w:proofErr w:type="spellStart"/>
      <w:r w:rsidRPr="001E747D">
        <w:rPr>
          <w:u w:val="double"/>
          <w:lang w:val="fr-FR"/>
        </w:rPr>
        <w:t>LeishVet</w:t>
      </w:r>
      <w:proofErr w:type="spellEnd"/>
      <w:r w:rsidRPr="001E747D">
        <w:rPr>
          <w:u w:val="double"/>
          <w:lang w:val="fr-FR"/>
        </w:rPr>
        <w:t xml:space="preserve"> update and </w:t>
      </w:r>
      <w:proofErr w:type="spellStart"/>
      <w:r w:rsidRPr="001E747D">
        <w:rPr>
          <w:u w:val="double"/>
          <w:lang w:val="fr-FR"/>
        </w:rPr>
        <w:t>recommendations</w:t>
      </w:r>
      <w:proofErr w:type="spellEnd"/>
      <w:r w:rsidRPr="001E747D">
        <w:rPr>
          <w:u w:val="double"/>
          <w:lang w:val="fr-FR"/>
        </w:rPr>
        <w:t xml:space="preserve"> on </w:t>
      </w:r>
      <w:proofErr w:type="spellStart"/>
      <w:r w:rsidRPr="001E747D">
        <w:rPr>
          <w:u w:val="double"/>
          <w:lang w:val="fr-FR"/>
        </w:rPr>
        <w:t>feline</w:t>
      </w:r>
      <w:proofErr w:type="spellEnd"/>
      <w:r w:rsidRPr="001E747D">
        <w:rPr>
          <w:u w:val="double"/>
          <w:lang w:val="fr-FR"/>
        </w:rPr>
        <w:t xml:space="preserve"> </w:t>
      </w:r>
      <w:proofErr w:type="spellStart"/>
      <w:r w:rsidRPr="001E747D">
        <w:rPr>
          <w:u w:val="double"/>
          <w:lang w:val="fr-FR"/>
        </w:rPr>
        <w:t>leishmaniosis</w:t>
      </w:r>
      <w:proofErr w:type="spellEnd"/>
      <w:r w:rsidRPr="001E747D">
        <w:rPr>
          <w:smallCaps/>
          <w:u w:val="double"/>
          <w:lang w:val="fr-FR"/>
        </w:rPr>
        <w:t xml:space="preserve">. </w:t>
      </w:r>
      <w:proofErr w:type="spellStart"/>
      <w:r w:rsidRPr="000400DB">
        <w:rPr>
          <w:i/>
          <w:u w:val="double"/>
          <w:lang w:val="fr-FR"/>
        </w:rPr>
        <w:t>Parasit</w:t>
      </w:r>
      <w:proofErr w:type="spellEnd"/>
      <w:r w:rsidR="00E264BC" w:rsidRPr="000400DB">
        <w:rPr>
          <w:i/>
          <w:u w:val="double"/>
          <w:lang w:val="fr-FR"/>
        </w:rPr>
        <w:t>.</w:t>
      </w:r>
      <w:r w:rsidRPr="000400DB">
        <w:rPr>
          <w:i/>
          <w:u w:val="double"/>
          <w:lang w:val="fr-FR"/>
        </w:rPr>
        <w:t xml:space="preserve"> </w:t>
      </w:r>
      <w:proofErr w:type="spellStart"/>
      <w:r w:rsidRPr="000400DB">
        <w:rPr>
          <w:i/>
          <w:u w:val="double"/>
          <w:lang w:val="fr-FR"/>
        </w:rPr>
        <w:t>Vectors</w:t>
      </w:r>
      <w:proofErr w:type="spellEnd"/>
      <w:r w:rsidR="00E264BC" w:rsidRPr="000400DB">
        <w:rPr>
          <w:u w:val="double"/>
          <w:lang w:val="fr-FR"/>
        </w:rPr>
        <w:t>,</w:t>
      </w:r>
      <w:r w:rsidRPr="000400DB">
        <w:rPr>
          <w:u w:val="double"/>
          <w:lang w:val="fr-FR"/>
        </w:rPr>
        <w:t xml:space="preserve"> </w:t>
      </w:r>
      <w:r w:rsidRPr="000400DB">
        <w:rPr>
          <w:b/>
          <w:u w:val="double"/>
          <w:lang w:val="fr-FR"/>
        </w:rPr>
        <w:t>8</w:t>
      </w:r>
      <w:r w:rsidR="00E264BC" w:rsidRPr="000400DB">
        <w:rPr>
          <w:u w:val="double"/>
          <w:lang w:val="fr-FR"/>
        </w:rPr>
        <w:t>,</w:t>
      </w:r>
      <w:r w:rsidRPr="000400DB">
        <w:rPr>
          <w:u w:val="double"/>
          <w:lang w:val="fr-FR"/>
        </w:rPr>
        <w:t xml:space="preserve"> </w:t>
      </w:r>
      <w:r w:rsidR="00C65B0C" w:rsidRPr="000400DB">
        <w:rPr>
          <w:u w:val="double"/>
          <w:lang w:val="fr-FR"/>
        </w:rPr>
        <w:t>302.</w:t>
      </w:r>
    </w:p>
    <w:p w14:paraId="6B1B668C" w14:textId="271DAA71" w:rsidR="0072368C" w:rsidRPr="00B63CD7" w:rsidRDefault="0072368C" w:rsidP="009C7B55">
      <w:pPr>
        <w:pStyle w:val="Ref"/>
        <w:rPr>
          <w:lang w:val="en-IE"/>
        </w:rPr>
      </w:pPr>
      <w:proofErr w:type="spellStart"/>
      <w:r w:rsidRPr="000400DB">
        <w:rPr>
          <w:smallCaps/>
          <w:lang w:val="fr-FR"/>
        </w:rPr>
        <w:t>Piarroux</w:t>
      </w:r>
      <w:proofErr w:type="spellEnd"/>
      <w:r w:rsidRPr="000400DB">
        <w:rPr>
          <w:smallCaps/>
          <w:lang w:val="fr-FR"/>
        </w:rPr>
        <w:t xml:space="preserve"> R., </w:t>
      </w:r>
      <w:proofErr w:type="spellStart"/>
      <w:r w:rsidRPr="000400DB">
        <w:rPr>
          <w:smallCaps/>
          <w:lang w:val="fr-FR"/>
        </w:rPr>
        <w:t>Azaiez</w:t>
      </w:r>
      <w:proofErr w:type="spellEnd"/>
      <w:r w:rsidRPr="000400DB">
        <w:rPr>
          <w:smallCaps/>
          <w:lang w:val="fr-FR"/>
        </w:rPr>
        <w:t xml:space="preserve"> R., </w:t>
      </w:r>
      <w:proofErr w:type="spellStart"/>
      <w:r w:rsidRPr="000400DB">
        <w:rPr>
          <w:smallCaps/>
          <w:lang w:val="fr-FR"/>
        </w:rPr>
        <w:t>Lossi</w:t>
      </w:r>
      <w:proofErr w:type="spellEnd"/>
      <w:r w:rsidRPr="000400DB">
        <w:rPr>
          <w:smallCaps/>
          <w:lang w:val="fr-FR"/>
        </w:rPr>
        <w:t xml:space="preserve"> A.M., </w:t>
      </w:r>
      <w:proofErr w:type="spellStart"/>
      <w:r w:rsidRPr="000400DB">
        <w:rPr>
          <w:smallCaps/>
          <w:lang w:val="fr-FR"/>
        </w:rPr>
        <w:t>Reynier</w:t>
      </w:r>
      <w:proofErr w:type="spellEnd"/>
      <w:r w:rsidRPr="000400DB">
        <w:rPr>
          <w:smallCaps/>
          <w:lang w:val="fr-FR"/>
        </w:rPr>
        <w:t xml:space="preserve"> P., </w:t>
      </w:r>
      <w:proofErr w:type="spellStart"/>
      <w:r w:rsidRPr="000400DB">
        <w:rPr>
          <w:smallCaps/>
          <w:lang w:val="fr-FR"/>
        </w:rPr>
        <w:t>Muscatelli</w:t>
      </w:r>
      <w:proofErr w:type="spellEnd"/>
      <w:r w:rsidRPr="000400DB">
        <w:rPr>
          <w:smallCaps/>
          <w:lang w:val="fr-FR"/>
        </w:rPr>
        <w:t xml:space="preserve"> F., </w:t>
      </w:r>
      <w:proofErr w:type="spellStart"/>
      <w:r w:rsidRPr="000400DB">
        <w:rPr>
          <w:smallCaps/>
          <w:lang w:val="fr-FR"/>
        </w:rPr>
        <w:t>Gambarelli</w:t>
      </w:r>
      <w:proofErr w:type="spellEnd"/>
      <w:r w:rsidRPr="000400DB">
        <w:rPr>
          <w:smallCaps/>
          <w:lang w:val="fr-FR"/>
        </w:rPr>
        <w:t xml:space="preserve"> F., Fontes M., Dumon H. &amp; </w:t>
      </w:r>
      <w:proofErr w:type="spellStart"/>
      <w:r w:rsidRPr="000400DB">
        <w:rPr>
          <w:smallCaps/>
          <w:lang w:val="fr-FR"/>
        </w:rPr>
        <w:t>Quilici</w:t>
      </w:r>
      <w:proofErr w:type="spellEnd"/>
      <w:r w:rsidRPr="000400DB">
        <w:rPr>
          <w:smallCaps/>
          <w:lang w:val="fr-FR"/>
        </w:rPr>
        <w:t xml:space="preserve"> M</w:t>
      </w:r>
      <w:r w:rsidRPr="000400DB">
        <w:rPr>
          <w:lang w:val="fr-FR"/>
        </w:rPr>
        <w:t xml:space="preserve">. (1993). </w:t>
      </w:r>
      <w:r w:rsidRPr="00B63CD7">
        <w:rPr>
          <w:lang w:val="en-IE"/>
        </w:rPr>
        <w:t xml:space="preserve">Isolation and characterization of a repetitive DNA sequence for </w:t>
      </w:r>
      <w:r w:rsidRPr="00B63CD7">
        <w:rPr>
          <w:i/>
          <w:lang w:val="en-IE"/>
        </w:rPr>
        <w:t>Leishmania infantum</w:t>
      </w:r>
      <w:r w:rsidRPr="00B63CD7">
        <w:rPr>
          <w:lang w:val="en-IE"/>
        </w:rPr>
        <w:t xml:space="preserve">: development of a visceral leishmaniosis polymerase chain reaction. </w:t>
      </w:r>
      <w:r w:rsidRPr="00B63CD7">
        <w:rPr>
          <w:i/>
          <w:lang w:val="en-IE"/>
        </w:rPr>
        <w:t xml:space="preserve">Am. J. Trop. Med. </w:t>
      </w:r>
      <w:proofErr w:type="spellStart"/>
      <w:r w:rsidRPr="00B63CD7">
        <w:rPr>
          <w:i/>
          <w:lang w:val="en-IE"/>
        </w:rPr>
        <w:t>Hyg</w:t>
      </w:r>
      <w:proofErr w:type="spellEnd"/>
      <w:r w:rsidRPr="00B63CD7">
        <w:rPr>
          <w:lang w:val="en-IE"/>
        </w:rPr>
        <w:t xml:space="preserve">., </w:t>
      </w:r>
      <w:r w:rsidRPr="00B63CD7">
        <w:rPr>
          <w:b/>
          <w:lang w:val="en-IE"/>
        </w:rPr>
        <w:t>49</w:t>
      </w:r>
      <w:r w:rsidRPr="00B63CD7">
        <w:rPr>
          <w:lang w:val="en-IE"/>
        </w:rPr>
        <w:t>, 364–369.</w:t>
      </w:r>
    </w:p>
    <w:p w14:paraId="1810EA30" w14:textId="77777777" w:rsidR="00D611EE" w:rsidRPr="00B63CD7" w:rsidRDefault="00D611EE" w:rsidP="00D611EE">
      <w:pPr>
        <w:pStyle w:val="Ref"/>
        <w:rPr>
          <w:strike/>
          <w:lang w:val="en-IE"/>
        </w:rPr>
      </w:pPr>
      <w:proofErr w:type="spellStart"/>
      <w:r w:rsidRPr="00B63CD7">
        <w:rPr>
          <w:smallCaps/>
          <w:strike/>
          <w:lang w:val="en-IE"/>
        </w:rPr>
        <w:t>Quinnell</w:t>
      </w:r>
      <w:proofErr w:type="spellEnd"/>
      <w:r w:rsidRPr="00B63CD7">
        <w:rPr>
          <w:smallCaps/>
          <w:strike/>
          <w:lang w:val="en-IE"/>
        </w:rPr>
        <w:t xml:space="preserve"> R.J., Courtenay O., Davidson S., </w:t>
      </w:r>
      <w:proofErr w:type="spellStart"/>
      <w:r w:rsidRPr="00B63CD7">
        <w:rPr>
          <w:smallCaps/>
          <w:strike/>
          <w:lang w:val="en-IE"/>
        </w:rPr>
        <w:t>Garcez</w:t>
      </w:r>
      <w:proofErr w:type="spellEnd"/>
      <w:r w:rsidRPr="00B63CD7">
        <w:rPr>
          <w:smallCaps/>
          <w:strike/>
          <w:lang w:val="en-IE"/>
        </w:rPr>
        <w:t xml:space="preserve"> L., </w:t>
      </w:r>
      <w:proofErr w:type="spellStart"/>
      <w:r w:rsidRPr="00B63CD7">
        <w:rPr>
          <w:smallCaps/>
          <w:strike/>
          <w:lang w:val="en-IE"/>
        </w:rPr>
        <w:t>Lambson</w:t>
      </w:r>
      <w:proofErr w:type="spellEnd"/>
      <w:r w:rsidRPr="00B63CD7">
        <w:rPr>
          <w:smallCaps/>
          <w:strike/>
          <w:lang w:val="en-IE"/>
        </w:rPr>
        <w:t xml:space="preserve"> B., Ramos P., Shaw J.J., Shaw M.A. &amp; Dye</w:t>
      </w:r>
      <w:r w:rsidRPr="00B63CD7">
        <w:rPr>
          <w:strike/>
          <w:lang w:val="en-IE"/>
        </w:rPr>
        <w:t xml:space="preserve"> C. (2001). Detection of </w:t>
      </w:r>
      <w:r w:rsidRPr="00B63CD7">
        <w:rPr>
          <w:i/>
          <w:iCs/>
          <w:strike/>
          <w:lang w:val="en-IE"/>
        </w:rPr>
        <w:t>Leishmania infantum</w:t>
      </w:r>
      <w:r w:rsidRPr="00B63CD7">
        <w:rPr>
          <w:strike/>
          <w:lang w:val="en-IE"/>
        </w:rPr>
        <w:t xml:space="preserve"> by </w:t>
      </w:r>
      <w:smartTag w:uri="urn:schemas-microsoft-com:office:smarttags" w:element="stockticker">
        <w:r w:rsidRPr="00B63CD7">
          <w:rPr>
            <w:strike/>
            <w:lang w:val="en-IE"/>
          </w:rPr>
          <w:t>PCR</w:t>
        </w:r>
      </w:smartTag>
      <w:r w:rsidRPr="00B63CD7">
        <w:rPr>
          <w:strike/>
          <w:lang w:val="en-IE"/>
        </w:rPr>
        <w:t xml:space="preserve">, serology and cellular immune response in a cohort study of Brazilian dogs. </w:t>
      </w:r>
      <w:r w:rsidRPr="00B63CD7">
        <w:rPr>
          <w:i/>
          <w:iCs/>
          <w:strike/>
          <w:lang w:val="en-IE"/>
        </w:rPr>
        <w:t>Parasitology</w:t>
      </w:r>
      <w:r w:rsidRPr="00B63CD7">
        <w:rPr>
          <w:strike/>
          <w:lang w:val="en-IE"/>
        </w:rPr>
        <w:t xml:space="preserve">, </w:t>
      </w:r>
      <w:r w:rsidRPr="00B63CD7">
        <w:rPr>
          <w:b/>
          <w:bCs/>
          <w:strike/>
          <w:lang w:val="en-IE"/>
        </w:rPr>
        <w:t>122</w:t>
      </w:r>
      <w:r w:rsidRPr="00B63CD7">
        <w:rPr>
          <w:strike/>
          <w:lang w:val="en-IE"/>
        </w:rPr>
        <w:t>, 253–261.</w:t>
      </w:r>
    </w:p>
    <w:p w14:paraId="5BF4F838" w14:textId="77777777" w:rsidR="00D611EE" w:rsidRPr="00B63CD7" w:rsidRDefault="00D611EE" w:rsidP="00D611EE">
      <w:pPr>
        <w:tabs>
          <w:tab w:val="clear" w:pos="-720"/>
        </w:tabs>
        <w:spacing w:after="240" w:line="240" w:lineRule="auto"/>
        <w:rPr>
          <w:rFonts w:ascii="Arial" w:hAnsi="Arial" w:cs="Arial"/>
          <w:strike/>
          <w:sz w:val="18"/>
          <w:szCs w:val="18"/>
          <w:lang w:val="en-IE"/>
        </w:rPr>
      </w:pPr>
      <w:proofErr w:type="spellStart"/>
      <w:r w:rsidRPr="00B63CD7">
        <w:rPr>
          <w:rFonts w:ascii="Arial" w:hAnsi="Arial" w:cs="Arial"/>
          <w:smallCaps/>
          <w:strike/>
          <w:sz w:val="18"/>
          <w:szCs w:val="18"/>
          <w:lang w:val="en-IE"/>
        </w:rPr>
        <w:t>Reithinger</w:t>
      </w:r>
      <w:proofErr w:type="spellEnd"/>
      <w:r w:rsidRPr="00B63CD7">
        <w:rPr>
          <w:rFonts w:ascii="Arial" w:hAnsi="Arial" w:cs="Arial"/>
          <w:smallCaps/>
          <w:strike/>
          <w:sz w:val="18"/>
          <w:szCs w:val="18"/>
          <w:lang w:val="en-IE"/>
        </w:rPr>
        <w:t xml:space="preserve"> R. &amp; Davies C.R. (2002). </w:t>
      </w:r>
      <w:r w:rsidRPr="00B63CD7">
        <w:rPr>
          <w:rFonts w:ascii="Arial" w:hAnsi="Arial" w:cs="Arial"/>
          <w:strike/>
          <w:sz w:val="18"/>
          <w:szCs w:val="18"/>
          <w:lang w:val="en-IE"/>
        </w:rPr>
        <w:t xml:space="preserve">American cutaneous leishmaniasis in domestic dogs: an example of the use of the polymerase chain reaction for mass screening in epidemiological studies. </w:t>
      </w:r>
      <w:r w:rsidRPr="00B63CD7">
        <w:rPr>
          <w:rFonts w:ascii="Arial" w:hAnsi="Arial" w:cs="Arial"/>
          <w:i/>
          <w:strike/>
          <w:sz w:val="18"/>
          <w:szCs w:val="18"/>
          <w:lang w:val="en-IE"/>
        </w:rPr>
        <w:t xml:space="preserve">Trans. R. Soc. Trop. Med. </w:t>
      </w:r>
      <w:proofErr w:type="spellStart"/>
      <w:r w:rsidRPr="00B63CD7">
        <w:rPr>
          <w:rFonts w:ascii="Arial" w:hAnsi="Arial" w:cs="Arial"/>
          <w:i/>
          <w:strike/>
          <w:sz w:val="18"/>
          <w:szCs w:val="18"/>
          <w:lang w:val="en-IE"/>
        </w:rPr>
        <w:t>Hyg</w:t>
      </w:r>
      <w:proofErr w:type="spellEnd"/>
      <w:r w:rsidRPr="00B63CD7">
        <w:rPr>
          <w:rFonts w:ascii="Arial" w:hAnsi="Arial" w:cs="Arial"/>
          <w:strike/>
          <w:sz w:val="18"/>
          <w:szCs w:val="18"/>
          <w:lang w:val="en-IE"/>
        </w:rPr>
        <w:t xml:space="preserve">., </w:t>
      </w:r>
      <w:r w:rsidRPr="00B63CD7">
        <w:rPr>
          <w:rFonts w:ascii="Arial" w:hAnsi="Arial" w:cs="Arial"/>
          <w:b/>
          <w:strike/>
          <w:sz w:val="18"/>
          <w:szCs w:val="18"/>
          <w:lang w:val="en-IE"/>
        </w:rPr>
        <w:t>96</w:t>
      </w:r>
      <w:r w:rsidRPr="00B63CD7">
        <w:rPr>
          <w:rFonts w:ascii="Arial" w:hAnsi="Arial" w:cs="Arial"/>
          <w:strike/>
          <w:sz w:val="18"/>
          <w:szCs w:val="18"/>
          <w:lang w:val="en-IE"/>
        </w:rPr>
        <w:t xml:space="preserve"> (</w:t>
      </w:r>
      <w:proofErr w:type="spellStart"/>
      <w:r w:rsidRPr="00B63CD7">
        <w:rPr>
          <w:rFonts w:ascii="Arial" w:hAnsi="Arial" w:cs="Arial"/>
          <w:strike/>
          <w:sz w:val="18"/>
          <w:szCs w:val="18"/>
          <w:lang w:val="en-IE"/>
        </w:rPr>
        <w:t>Suppl</w:t>
      </w:r>
      <w:proofErr w:type="spellEnd"/>
      <w:r w:rsidRPr="00B63CD7">
        <w:rPr>
          <w:rFonts w:ascii="Arial" w:hAnsi="Arial" w:cs="Arial"/>
          <w:strike/>
          <w:sz w:val="18"/>
          <w:szCs w:val="18"/>
          <w:lang w:val="en-IE"/>
        </w:rPr>
        <w:t xml:space="preserve"> 1), S123–126.</w:t>
      </w:r>
    </w:p>
    <w:p w14:paraId="5FE372CE" w14:textId="77777777" w:rsidR="00D611EE" w:rsidRPr="00B63CD7" w:rsidRDefault="00D611EE" w:rsidP="00D611EE">
      <w:pPr>
        <w:tabs>
          <w:tab w:val="clear" w:pos="-720"/>
        </w:tabs>
        <w:spacing w:after="240" w:line="240" w:lineRule="auto"/>
        <w:rPr>
          <w:rFonts w:ascii="Arial" w:hAnsi="Arial" w:cs="Arial"/>
          <w:bCs/>
          <w:smallCaps/>
          <w:sz w:val="18"/>
          <w:szCs w:val="18"/>
          <w:lang w:val="en-IE"/>
        </w:rPr>
      </w:pPr>
      <w:proofErr w:type="spellStart"/>
      <w:r w:rsidRPr="00B63CD7">
        <w:rPr>
          <w:rFonts w:ascii="Arial" w:hAnsi="Arial" w:cs="Arial"/>
          <w:smallCaps/>
          <w:sz w:val="18"/>
          <w:szCs w:val="18"/>
          <w:lang w:val="en-IE"/>
        </w:rPr>
        <w:t>Reithinger</w:t>
      </w:r>
      <w:proofErr w:type="spellEnd"/>
      <w:r w:rsidRPr="00B63CD7">
        <w:rPr>
          <w:rFonts w:ascii="Arial" w:hAnsi="Arial" w:cs="Arial"/>
          <w:smallCaps/>
          <w:sz w:val="18"/>
          <w:szCs w:val="18"/>
          <w:lang w:val="en-IE"/>
        </w:rPr>
        <w:t xml:space="preserve"> R. &amp; Dujardin J-C. (2007). </w:t>
      </w:r>
      <w:r w:rsidRPr="00B63CD7">
        <w:rPr>
          <w:rFonts w:ascii="Arial" w:hAnsi="Arial" w:cs="Arial"/>
          <w:sz w:val="18"/>
          <w:szCs w:val="18"/>
          <w:lang w:val="en-IE"/>
        </w:rPr>
        <w:t xml:space="preserve">Molecular diagnosis of leishmaniasis: current status and future applications. </w:t>
      </w:r>
      <w:r w:rsidRPr="00B63CD7">
        <w:rPr>
          <w:rFonts w:ascii="Arial" w:hAnsi="Arial" w:cs="Arial"/>
          <w:i/>
          <w:sz w:val="18"/>
          <w:szCs w:val="18"/>
          <w:lang w:val="en-IE"/>
        </w:rPr>
        <w:t xml:space="preserve">J. Clin. </w:t>
      </w:r>
      <w:proofErr w:type="spellStart"/>
      <w:r w:rsidRPr="00B63CD7">
        <w:rPr>
          <w:rFonts w:ascii="Arial" w:hAnsi="Arial" w:cs="Arial"/>
          <w:i/>
          <w:sz w:val="18"/>
          <w:szCs w:val="18"/>
          <w:lang w:val="en-IE"/>
        </w:rPr>
        <w:t>Microbiol</w:t>
      </w:r>
      <w:proofErr w:type="spellEnd"/>
      <w:r w:rsidRPr="00B63CD7">
        <w:rPr>
          <w:rFonts w:ascii="Arial" w:hAnsi="Arial" w:cs="Arial"/>
          <w:i/>
          <w:sz w:val="18"/>
          <w:szCs w:val="18"/>
          <w:lang w:val="en-IE"/>
        </w:rPr>
        <w:t>.,</w:t>
      </w:r>
      <w:r w:rsidRPr="00B63CD7">
        <w:rPr>
          <w:rFonts w:ascii="Arial" w:hAnsi="Arial" w:cs="Arial"/>
          <w:sz w:val="18"/>
          <w:szCs w:val="18"/>
          <w:lang w:val="en-IE"/>
        </w:rPr>
        <w:t xml:space="preserve"> </w:t>
      </w:r>
      <w:r w:rsidRPr="00B63CD7">
        <w:rPr>
          <w:rFonts w:ascii="Arial" w:hAnsi="Arial" w:cs="Arial"/>
          <w:b/>
          <w:smallCaps/>
          <w:sz w:val="18"/>
          <w:szCs w:val="18"/>
          <w:lang w:val="en-IE"/>
        </w:rPr>
        <w:t>45</w:t>
      </w:r>
      <w:r w:rsidRPr="00B63CD7">
        <w:rPr>
          <w:rFonts w:ascii="Arial" w:hAnsi="Arial" w:cs="Arial"/>
          <w:smallCaps/>
          <w:sz w:val="18"/>
          <w:szCs w:val="18"/>
          <w:lang w:val="en-IE"/>
        </w:rPr>
        <w:t xml:space="preserve">, 21–25. </w:t>
      </w:r>
    </w:p>
    <w:p w14:paraId="66C481C0" w14:textId="3D020890" w:rsidR="00D611EE" w:rsidRPr="00B63CD7" w:rsidRDefault="00D611EE" w:rsidP="00D611EE">
      <w:pPr>
        <w:tabs>
          <w:tab w:val="clear" w:pos="-720"/>
        </w:tabs>
        <w:spacing w:after="240" w:line="240" w:lineRule="auto"/>
        <w:rPr>
          <w:rFonts w:ascii="Arial" w:hAnsi="Arial" w:cs="Arial"/>
          <w:sz w:val="18"/>
          <w:szCs w:val="18"/>
          <w:u w:val="double"/>
          <w:lang w:val="en-IE"/>
        </w:rPr>
      </w:pPr>
      <w:proofErr w:type="spellStart"/>
      <w:r w:rsidRPr="00B63CD7">
        <w:rPr>
          <w:rFonts w:ascii="Arial" w:hAnsi="Arial" w:cs="Arial"/>
          <w:smallCaps/>
          <w:sz w:val="18"/>
          <w:szCs w:val="18"/>
          <w:u w:val="double"/>
          <w:lang w:val="en-IE"/>
        </w:rPr>
        <w:t>Reithinger</w:t>
      </w:r>
      <w:proofErr w:type="spellEnd"/>
      <w:r w:rsidRPr="00B63CD7">
        <w:rPr>
          <w:rFonts w:ascii="Arial" w:hAnsi="Arial" w:cs="Arial"/>
          <w:smallCaps/>
          <w:sz w:val="18"/>
          <w:szCs w:val="18"/>
          <w:u w:val="double"/>
          <w:lang w:val="en-IE"/>
        </w:rPr>
        <w:t xml:space="preserve"> R., </w:t>
      </w:r>
      <w:proofErr w:type="spellStart"/>
      <w:r w:rsidRPr="00B63CD7">
        <w:rPr>
          <w:rFonts w:ascii="Arial" w:hAnsi="Arial" w:cs="Arial"/>
          <w:smallCaps/>
          <w:sz w:val="18"/>
          <w:szCs w:val="18"/>
          <w:u w:val="double"/>
          <w:lang w:val="en-IE"/>
        </w:rPr>
        <w:t>Quinnell</w:t>
      </w:r>
      <w:proofErr w:type="spellEnd"/>
      <w:r w:rsidRPr="00B63CD7">
        <w:rPr>
          <w:rFonts w:ascii="Arial" w:hAnsi="Arial" w:cs="Arial"/>
          <w:smallCaps/>
          <w:sz w:val="18"/>
          <w:szCs w:val="18"/>
          <w:u w:val="double"/>
          <w:lang w:val="en-IE"/>
        </w:rPr>
        <w:t xml:space="preserve"> R.J., Alexander B.</w:t>
      </w:r>
      <w:r w:rsidR="00E264BC" w:rsidRPr="00B63CD7">
        <w:rPr>
          <w:rFonts w:ascii="Arial" w:hAnsi="Arial" w:cs="Arial"/>
          <w:smallCaps/>
          <w:sz w:val="18"/>
          <w:szCs w:val="18"/>
          <w:u w:val="double"/>
          <w:lang w:val="en-IE"/>
        </w:rPr>
        <w:t xml:space="preserve"> &amp;</w:t>
      </w:r>
      <w:r w:rsidRPr="00B63CD7">
        <w:rPr>
          <w:rFonts w:ascii="Arial" w:hAnsi="Arial" w:cs="Arial"/>
          <w:smallCaps/>
          <w:sz w:val="18"/>
          <w:szCs w:val="18"/>
          <w:u w:val="double"/>
          <w:lang w:val="en-IE"/>
        </w:rPr>
        <w:t xml:space="preserve"> Davies C.R. (2002). </w:t>
      </w:r>
      <w:r w:rsidRPr="00B63CD7">
        <w:rPr>
          <w:rFonts w:ascii="Arial" w:hAnsi="Arial" w:cs="Arial"/>
          <w:sz w:val="18"/>
          <w:szCs w:val="18"/>
          <w:u w:val="double"/>
          <w:lang w:val="en-IE"/>
        </w:rPr>
        <w:t xml:space="preserve">Rapid detection of </w:t>
      </w:r>
      <w:r w:rsidRPr="00B63CD7">
        <w:rPr>
          <w:rFonts w:ascii="Arial" w:hAnsi="Arial" w:cs="Arial"/>
          <w:i/>
          <w:sz w:val="18"/>
          <w:szCs w:val="18"/>
          <w:u w:val="double"/>
          <w:lang w:val="en-IE"/>
        </w:rPr>
        <w:t>Leishmania infantum</w:t>
      </w:r>
      <w:r w:rsidRPr="00B63CD7">
        <w:rPr>
          <w:rFonts w:ascii="Arial" w:hAnsi="Arial" w:cs="Arial"/>
          <w:sz w:val="18"/>
          <w:szCs w:val="18"/>
          <w:u w:val="double"/>
          <w:lang w:val="en-IE"/>
        </w:rPr>
        <w:t xml:space="preserve"> infection in dogs: comparative study using an immunochromatographic dipstick test, enzyme-linked immunosorbent assay, and PCR. </w:t>
      </w:r>
      <w:r w:rsidRPr="00B63CD7">
        <w:rPr>
          <w:rFonts w:ascii="Arial" w:hAnsi="Arial" w:cs="Arial"/>
          <w:i/>
          <w:sz w:val="18"/>
          <w:szCs w:val="18"/>
          <w:u w:val="double"/>
          <w:lang w:val="en-IE"/>
        </w:rPr>
        <w:t>J</w:t>
      </w:r>
      <w:r w:rsidR="00E264BC"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Clin</w:t>
      </w:r>
      <w:r w:rsidR="00E264BC"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w:t>
      </w:r>
      <w:proofErr w:type="spellStart"/>
      <w:r w:rsidRPr="00B63CD7">
        <w:rPr>
          <w:rFonts w:ascii="Arial" w:hAnsi="Arial" w:cs="Arial"/>
          <w:i/>
          <w:sz w:val="18"/>
          <w:szCs w:val="18"/>
          <w:u w:val="double"/>
          <w:lang w:val="en-IE"/>
        </w:rPr>
        <w:t>Microbiol</w:t>
      </w:r>
      <w:proofErr w:type="spellEnd"/>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40</w:t>
      </w:r>
      <w:r w:rsidRPr="00B63CD7">
        <w:rPr>
          <w:rFonts w:ascii="Arial" w:hAnsi="Arial" w:cs="Arial"/>
          <w:sz w:val="18"/>
          <w:szCs w:val="18"/>
          <w:u w:val="double"/>
          <w:lang w:val="en-IE"/>
        </w:rPr>
        <w:t>, 2352</w:t>
      </w:r>
      <w:r w:rsidR="00E264BC" w:rsidRPr="00B63CD7">
        <w:rPr>
          <w:rFonts w:ascii="Arial" w:hAnsi="Arial" w:cs="Arial"/>
          <w:sz w:val="18"/>
          <w:szCs w:val="18"/>
          <w:u w:val="double"/>
          <w:lang w:val="en-IE"/>
        </w:rPr>
        <w:t>–</w:t>
      </w:r>
      <w:r w:rsidRPr="00B63CD7">
        <w:rPr>
          <w:rFonts w:ascii="Arial" w:hAnsi="Arial" w:cs="Arial"/>
          <w:sz w:val="18"/>
          <w:szCs w:val="18"/>
          <w:u w:val="double"/>
          <w:lang w:val="en-IE"/>
        </w:rPr>
        <w:t>2356.</w:t>
      </w:r>
    </w:p>
    <w:p w14:paraId="45999670" w14:textId="7467590E" w:rsidR="00C65B0C" w:rsidRPr="00B63CD7" w:rsidRDefault="00C65B0C" w:rsidP="0066024F">
      <w:pPr>
        <w:spacing w:after="220" w:line="240" w:lineRule="auto"/>
        <w:rPr>
          <w:rFonts w:ascii="Arial" w:hAnsi="Arial" w:cs="Arial"/>
          <w:sz w:val="18"/>
          <w:szCs w:val="18"/>
          <w:u w:val="double"/>
          <w:lang w:val="en-IE"/>
        </w:rPr>
      </w:pPr>
      <w:r w:rsidRPr="00B63CD7">
        <w:rPr>
          <w:rFonts w:ascii="Arial" w:hAnsi="Arial" w:cs="Arial"/>
          <w:bCs/>
          <w:smallCaps/>
          <w:sz w:val="18"/>
          <w:szCs w:val="18"/>
          <w:u w:val="double"/>
          <w:lang w:val="en-IE"/>
        </w:rPr>
        <w:lastRenderedPageBreak/>
        <w:t xml:space="preserve">Richter M., </w:t>
      </w:r>
      <w:proofErr w:type="spellStart"/>
      <w:r w:rsidRPr="00B63CD7">
        <w:rPr>
          <w:rFonts w:ascii="Arial" w:hAnsi="Arial" w:cs="Arial"/>
          <w:bCs/>
          <w:smallCaps/>
          <w:sz w:val="18"/>
          <w:szCs w:val="18"/>
          <w:u w:val="double"/>
          <w:lang w:val="en-IE"/>
        </w:rPr>
        <w:t>Schaarschmidt-Kiener</w:t>
      </w:r>
      <w:proofErr w:type="spellEnd"/>
      <w:r w:rsidRPr="00B63CD7">
        <w:rPr>
          <w:rFonts w:ascii="Arial" w:hAnsi="Arial" w:cs="Arial"/>
          <w:bCs/>
          <w:smallCaps/>
          <w:sz w:val="18"/>
          <w:szCs w:val="18"/>
          <w:u w:val="double"/>
          <w:lang w:val="en-IE"/>
        </w:rPr>
        <w:t xml:space="preserve"> D., </w:t>
      </w:r>
      <w:proofErr w:type="spellStart"/>
      <w:r w:rsidRPr="00B63CD7">
        <w:rPr>
          <w:rFonts w:ascii="Arial" w:hAnsi="Arial" w:cs="Arial"/>
          <w:bCs/>
          <w:smallCaps/>
          <w:sz w:val="18"/>
          <w:szCs w:val="18"/>
          <w:u w:val="double"/>
          <w:lang w:val="en-IE"/>
        </w:rPr>
        <w:t>Krudewig</w:t>
      </w:r>
      <w:proofErr w:type="spellEnd"/>
      <w:r w:rsidRPr="00B63CD7">
        <w:rPr>
          <w:rFonts w:ascii="Arial" w:hAnsi="Arial" w:cs="Arial"/>
          <w:bCs/>
          <w:smallCaps/>
          <w:sz w:val="18"/>
          <w:szCs w:val="18"/>
          <w:u w:val="double"/>
          <w:lang w:val="en-IE"/>
        </w:rPr>
        <w:t xml:space="preserve"> C. (2014). </w:t>
      </w:r>
      <w:r w:rsidRPr="00B63CD7">
        <w:rPr>
          <w:rFonts w:ascii="Arial" w:hAnsi="Arial" w:cs="Arial"/>
          <w:sz w:val="18"/>
          <w:szCs w:val="18"/>
          <w:u w:val="double"/>
          <w:lang w:val="en-IE"/>
        </w:rPr>
        <w:t xml:space="preserve">Ocular signs, diagnosis and long-term treatment with allopurinol in a cat with leishmaniasis. </w:t>
      </w:r>
      <w:r w:rsidRPr="00B63CD7">
        <w:rPr>
          <w:rFonts w:ascii="Arial" w:hAnsi="Arial" w:cs="Arial"/>
          <w:i/>
          <w:sz w:val="18"/>
          <w:szCs w:val="18"/>
          <w:u w:val="double"/>
          <w:lang w:val="en-IE"/>
        </w:rPr>
        <w:t xml:space="preserve">Schweiz. Arch. </w:t>
      </w:r>
      <w:proofErr w:type="spellStart"/>
      <w:r w:rsidRPr="00B63CD7">
        <w:rPr>
          <w:rFonts w:ascii="Arial" w:hAnsi="Arial" w:cs="Arial"/>
          <w:i/>
          <w:sz w:val="18"/>
          <w:szCs w:val="18"/>
          <w:u w:val="double"/>
          <w:lang w:val="en-IE"/>
        </w:rPr>
        <w:t>Tierheilkd</w:t>
      </w:r>
      <w:proofErr w:type="spellEnd"/>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156</w:t>
      </w:r>
      <w:r w:rsidRPr="00B63CD7">
        <w:rPr>
          <w:rFonts w:ascii="Arial" w:hAnsi="Arial" w:cs="Arial"/>
          <w:sz w:val="18"/>
          <w:szCs w:val="18"/>
          <w:u w:val="double"/>
          <w:lang w:val="en-IE"/>
        </w:rPr>
        <w:t>, 289-294</w:t>
      </w:r>
    </w:p>
    <w:p w14:paraId="150FEEDD" w14:textId="0859E23E" w:rsidR="00E5673A" w:rsidRPr="008F2147" w:rsidRDefault="0072368C" w:rsidP="0066024F">
      <w:pPr>
        <w:spacing w:after="220" w:line="240" w:lineRule="auto"/>
        <w:rPr>
          <w:rFonts w:ascii="Arial" w:hAnsi="Arial"/>
          <w:sz w:val="18"/>
          <w:lang w:val="en-IE"/>
        </w:rPr>
      </w:pPr>
      <w:proofErr w:type="spellStart"/>
      <w:r w:rsidRPr="00B63CD7">
        <w:rPr>
          <w:rFonts w:ascii="Arial" w:hAnsi="Arial" w:cs="Arial"/>
          <w:sz w:val="18"/>
          <w:szCs w:val="18"/>
          <w:lang w:val="en-IE"/>
        </w:rPr>
        <w:t>R</w:t>
      </w:r>
      <w:r w:rsidRPr="00B63CD7">
        <w:rPr>
          <w:rFonts w:ascii="Arial" w:hAnsi="Arial" w:cs="Arial"/>
          <w:smallCaps/>
          <w:sz w:val="18"/>
          <w:szCs w:val="18"/>
          <w:lang w:val="en-IE"/>
        </w:rPr>
        <w:t>ioux</w:t>
      </w:r>
      <w:proofErr w:type="spellEnd"/>
      <w:r w:rsidRPr="00B63CD7">
        <w:rPr>
          <w:rFonts w:ascii="Arial" w:hAnsi="Arial" w:cs="Arial"/>
          <w:sz w:val="18"/>
          <w:szCs w:val="18"/>
          <w:lang w:val="en-IE"/>
        </w:rPr>
        <w:t xml:space="preserve"> J.A.</w:t>
      </w:r>
      <w:r w:rsidR="00531EBB" w:rsidRPr="00B63CD7">
        <w:rPr>
          <w:rFonts w:ascii="Arial" w:hAnsi="Arial" w:cs="Arial"/>
          <w:sz w:val="18"/>
          <w:szCs w:val="18"/>
          <w:lang w:val="en-IE"/>
        </w:rPr>
        <w:t>,</w:t>
      </w:r>
      <w:r w:rsidRPr="00B63CD7">
        <w:rPr>
          <w:rFonts w:ascii="Arial" w:hAnsi="Arial" w:cs="Arial"/>
          <w:sz w:val="18"/>
          <w:szCs w:val="18"/>
          <w:lang w:val="en-IE"/>
        </w:rPr>
        <w:t xml:space="preserve"> </w:t>
      </w:r>
      <w:proofErr w:type="spellStart"/>
      <w:r w:rsidRPr="00B63CD7">
        <w:rPr>
          <w:rFonts w:ascii="Arial" w:hAnsi="Arial" w:cs="Arial"/>
          <w:sz w:val="18"/>
          <w:szCs w:val="18"/>
          <w:lang w:val="en-IE"/>
        </w:rPr>
        <w:t>L</w:t>
      </w:r>
      <w:r w:rsidRPr="00B63CD7">
        <w:rPr>
          <w:rFonts w:ascii="Arial" w:hAnsi="Arial" w:cs="Arial"/>
          <w:smallCaps/>
          <w:sz w:val="18"/>
          <w:szCs w:val="18"/>
          <w:lang w:val="en-IE"/>
        </w:rPr>
        <w:t>anotte</w:t>
      </w:r>
      <w:proofErr w:type="spellEnd"/>
      <w:r w:rsidRPr="00B63CD7">
        <w:rPr>
          <w:rFonts w:ascii="Arial" w:hAnsi="Arial" w:cs="Arial"/>
          <w:sz w:val="18"/>
          <w:szCs w:val="18"/>
          <w:lang w:val="en-IE"/>
        </w:rPr>
        <w:t xml:space="preserve"> G., </w:t>
      </w:r>
      <w:proofErr w:type="spellStart"/>
      <w:r w:rsidRPr="00B63CD7">
        <w:rPr>
          <w:rFonts w:ascii="Arial" w:hAnsi="Arial" w:cs="Arial"/>
          <w:sz w:val="18"/>
          <w:szCs w:val="18"/>
          <w:lang w:val="en-IE"/>
        </w:rPr>
        <w:t>S</w:t>
      </w:r>
      <w:r w:rsidRPr="00B63CD7">
        <w:rPr>
          <w:rFonts w:ascii="Arial" w:hAnsi="Arial" w:cs="Arial"/>
          <w:smallCaps/>
          <w:sz w:val="18"/>
          <w:szCs w:val="18"/>
          <w:lang w:val="en-IE"/>
        </w:rPr>
        <w:t>erres</w:t>
      </w:r>
      <w:proofErr w:type="spellEnd"/>
      <w:r w:rsidRPr="00B63CD7">
        <w:rPr>
          <w:rFonts w:ascii="Arial" w:hAnsi="Arial" w:cs="Arial"/>
          <w:sz w:val="18"/>
          <w:szCs w:val="18"/>
          <w:lang w:val="en-IE"/>
        </w:rPr>
        <w:t xml:space="preserve"> E., </w:t>
      </w:r>
      <w:proofErr w:type="spellStart"/>
      <w:r w:rsidRPr="00B63CD7">
        <w:rPr>
          <w:rFonts w:ascii="Arial" w:hAnsi="Arial" w:cs="Arial"/>
          <w:sz w:val="18"/>
          <w:szCs w:val="18"/>
          <w:lang w:val="en-IE"/>
        </w:rPr>
        <w:t>P</w:t>
      </w:r>
      <w:r w:rsidRPr="00B63CD7">
        <w:rPr>
          <w:rFonts w:ascii="Arial" w:hAnsi="Arial" w:cs="Arial"/>
          <w:smallCaps/>
          <w:sz w:val="18"/>
          <w:szCs w:val="18"/>
          <w:lang w:val="en-IE"/>
        </w:rPr>
        <w:t>ratlong</w:t>
      </w:r>
      <w:proofErr w:type="spellEnd"/>
      <w:r w:rsidRPr="00B63CD7">
        <w:rPr>
          <w:rFonts w:ascii="Arial" w:hAnsi="Arial" w:cs="Arial"/>
          <w:sz w:val="18"/>
          <w:szCs w:val="18"/>
          <w:lang w:val="en-IE"/>
        </w:rPr>
        <w:t xml:space="preserve"> F., </w:t>
      </w:r>
      <w:r w:rsidRPr="00B63CD7">
        <w:rPr>
          <w:rFonts w:ascii="Arial" w:hAnsi="Arial" w:cs="Arial"/>
          <w:smallCaps/>
          <w:sz w:val="18"/>
          <w:szCs w:val="18"/>
          <w:lang w:val="en-IE"/>
        </w:rPr>
        <w:t>Bastien</w:t>
      </w:r>
      <w:r w:rsidRPr="00B63CD7">
        <w:rPr>
          <w:rFonts w:ascii="Arial" w:hAnsi="Arial" w:cs="Arial"/>
          <w:sz w:val="18"/>
          <w:szCs w:val="18"/>
          <w:lang w:val="en-IE"/>
        </w:rPr>
        <w:t xml:space="preserve"> P. &amp; </w:t>
      </w:r>
      <w:proofErr w:type="spellStart"/>
      <w:r w:rsidRPr="00B63CD7">
        <w:rPr>
          <w:rFonts w:ascii="Arial" w:hAnsi="Arial" w:cs="Arial"/>
          <w:sz w:val="18"/>
          <w:szCs w:val="18"/>
          <w:lang w:val="en-IE"/>
        </w:rPr>
        <w:t>P</w:t>
      </w:r>
      <w:r w:rsidRPr="00B63CD7">
        <w:rPr>
          <w:rFonts w:ascii="Arial" w:hAnsi="Arial" w:cs="Arial"/>
          <w:smallCaps/>
          <w:sz w:val="18"/>
          <w:szCs w:val="18"/>
          <w:lang w:val="en-IE"/>
        </w:rPr>
        <w:t>erieres</w:t>
      </w:r>
      <w:proofErr w:type="spellEnd"/>
      <w:r w:rsidRPr="00B63CD7">
        <w:rPr>
          <w:rFonts w:ascii="Arial" w:hAnsi="Arial" w:cs="Arial"/>
          <w:sz w:val="18"/>
          <w:szCs w:val="18"/>
          <w:lang w:val="en-IE"/>
        </w:rPr>
        <w:t xml:space="preserve"> J. (1990). Taxonomy of </w:t>
      </w:r>
      <w:r w:rsidRPr="00B63CD7">
        <w:rPr>
          <w:rFonts w:ascii="Arial" w:hAnsi="Arial" w:cs="Arial"/>
          <w:i/>
          <w:sz w:val="18"/>
          <w:szCs w:val="18"/>
          <w:lang w:val="en-IE"/>
        </w:rPr>
        <w:t>Leishmania</w:t>
      </w:r>
      <w:r w:rsidRPr="00B63CD7">
        <w:rPr>
          <w:rFonts w:ascii="Arial" w:hAnsi="Arial" w:cs="Arial"/>
          <w:sz w:val="18"/>
          <w:szCs w:val="18"/>
          <w:lang w:val="en-IE"/>
        </w:rPr>
        <w:t xml:space="preserve">, use of isoenzymes. </w:t>
      </w:r>
      <w:r w:rsidRPr="00B63CD7">
        <w:rPr>
          <w:rFonts w:ascii="Arial" w:hAnsi="Arial"/>
          <w:sz w:val="18"/>
          <w:lang w:val="en-IE"/>
        </w:rPr>
        <w:t xml:space="preserve">Suggestions for a new classification. </w:t>
      </w:r>
      <w:r w:rsidRPr="008F2147">
        <w:rPr>
          <w:rFonts w:ascii="Arial" w:hAnsi="Arial"/>
          <w:i/>
          <w:sz w:val="18"/>
          <w:lang w:val="en-IE"/>
        </w:rPr>
        <w:t xml:space="preserve">Ann. </w:t>
      </w:r>
      <w:proofErr w:type="spellStart"/>
      <w:r w:rsidRPr="008F2147">
        <w:rPr>
          <w:rFonts w:ascii="Arial" w:hAnsi="Arial"/>
          <w:i/>
          <w:sz w:val="18"/>
          <w:lang w:val="en-IE"/>
        </w:rPr>
        <w:t>Parasitol</w:t>
      </w:r>
      <w:proofErr w:type="spellEnd"/>
      <w:r w:rsidRPr="008F2147">
        <w:rPr>
          <w:rFonts w:ascii="Arial" w:hAnsi="Arial"/>
          <w:i/>
          <w:sz w:val="18"/>
          <w:lang w:val="en-IE"/>
        </w:rPr>
        <w:t>. Hum. Comp</w:t>
      </w:r>
      <w:r w:rsidRPr="008F2147">
        <w:rPr>
          <w:rFonts w:ascii="Arial" w:hAnsi="Arial"/>
          <w:sz w:val="18"/>
          <w:lang w:val="en-IE"/>
        </w:rPr>
        <w:t xml:space="preserve">. </w:t>
      </w:r>
      <w:r w:rsidRPr="008F2147">
        <w:rPr>
          <w:rFonts w:ascii="Arial" w:hAnsi="Arial"/>
          <w:b/>
          <w:sz w:val="18"/>
          <w:lang w:val="en-IE"/>
        </w:rPr>
        <w:t>65</w:t>
      </w:r>
      <w:r w:rsidRPr="008F2147">
        <w:rPr>
          <w:rFonts w:ascii="Arial" w:hAnsi="Arial"/>
          <w:sz w:val="18"/>
          <w:lang w:val="en-IE"/>
        </w:rPr>
        <w:t>, 111–125.</w:t>
      </w:r>
    </w:p>
    <w:p w14:paraId="44CD3DB6" w14:textId="6777F9C9" w:rsidR="00E5673A" w:rsidRPr="000400DB" w:rsidRDefault="00E5673A" w:rsidP="0066024F">
      <w:pPr>
        <w:spacing w:after="220" w:line="240" w:lineRule="auto"/>
        <w:rPr>
          <w:rFonts w:ascii="Arial" w:hAnsi="Arial" w:cs="Arial"/>
          <w:sz w:val="18"/>
          <w:szCs w:val="18"/>
          <w:u w:val="double"/>
          <w:lang w:val="fr-FR"/>
        </w:rPr>
      </w:pPr>
      <w:proofErr w:type="spellStart"/>
      <w:r w:rsidRPr="008F2147">
        <w:rPr>
          <w:rFonts w:ascii="Arial" w:hAnsi="Arial" w:cs="Arial"/>
          <w:smallCaps/>
          <w:sz w:val="18"/>
          <w:szCs w:val="18"/>
          <w:u w:val="double"/>
          <w:lang w:val="en-IE"/>
        </w:rPr>
        <w:t>Roura</w:t>
      </w:r>
      <w:proofErr w:type="spellEnd"/>
      <w:r w:rsidRPr="008F2147">
        <w:rPr>
          <w:rFonts w:ascii="Arial" w:hAnsi="Arial" w:cs="Arial"/>
          <w:smallCaps/>
          <w:sz w:val="18"/>
          <w:szCs w:val="18"/>
          <w:u w:val="double"/>
          <w:lang w:val="en-IE"/>
        </w:rPr>
        <w:t xml:space="preserve"> X., </w:t>
      </w:r>
      <w:proofErr w:type="spellStart"/>
      <w:r w:rsidRPr="008F2147">
        <w:rPr>
          <w:rFonts w:ascii="Arial" w:hAnsi="Arial" w:cs="Arial"/>
          <w:smallCaps/>
          <w:sz w:val="18"/>
          <w:szCs w:val="18"/>
          <w:u w:val="double"/>
          <w:lang w:val="en-IE"/>
        </w:rPr>
        <w:t>Fondevila</w:t>
      </w:r>
      <w:proofErr w:type="spellEnd"/>
      <w:r w:rsidRPr="008F2147">
        <w:rPr>
          <w:rFonts w:ascii="Arial" w:hAnsi="Arial" w:cs="Arial"/>
          <w:smallCaps/>
          <w:sz w:val="18"/>
          <w:szCs w:val="18"/>
          <w:u w:val="double"/>
          <w:lang w:val="en-IE"/>
        </w:rPr>
        <w:t xml:space="preserve"> D., Sanchez A.</w:t>
      </w:r>
      <w:r w:rsidR="004E742A" w:rsidRPr="008F2147">
        <w:rPr>
          <w:rFonts w:ascii="Arial" w:hAnsi="Arial" w:cs="Arial"/>
          <w:smallCaps/>
          <w:sz w:val="18"/>
          <w:szCs w:val="18"/>
          <w:u w:val="double"/>
          <w:lang w:val="en-IE"/>
        </w:rPr>
        <w:t xml:space="preserve"> &amp;</w:t>
      </w:r>
      <w:r w:rsidRPr="008F2147">
        <w:rPr>
          <w:rFonts w:ascii="Arial" w:hAnsi="Arial" w:cs="Arial"/>
          <w:smallCaps/>
          <w:sz w:val="18"/>
          <w:szCs w:val="18"/>
          <w:u w:val="double"/>
          <w:lang w:val="en-IE"/>
        </w:rPr>
        <w:t xml:space="preserve"> Ferrer L. (</w:t>
      </w:r>
      <w:r w:rsidRPr="008F2147">
        <w:rPr>
          <w:rFonts w:ascii="Arial" w:hAnsi="Arial" w:cs="Arial"/>
          <w:sz w:val="18"/>
          <w:szCs w:val="18"/>
          <w:u w:val="double"/>
          <w:lang w:val="en-IE"/>
        </w:rPr>
        <w:t>1999</w:t>
      </w:r>
      <w:r w:rsidR="00EF2699" w:rsidRPr="008F2147">
        <w:rPr>
          <w:rFonts w:ascii="Arial" w:hAnsi="Arial" w:cs="Arial"/>
          <w:sz w:val="18"/>
          <w:szCs w:val="18"/>
          <w:u w:val="double"/>
          <w:lang w:val="en-IE"/>
        </w:rPr>
        <w:t>a</w:t>
      </w:r>
      <w:r w:rsidRPr="008F2147">
        <w:rPr>
          <w:rFonts w:ascii="Arial" w:hAnsi="Arial" w:cs="Arial"/>
          <w:sz w:val="18"/>
          <w:szCs w:val="18"/>
          <w:u w:val="double"/>
          <w:lang w:val="en-IE"/>
        </w:rPr>
        <w:t xml:space="preserve">). </w:t>
      </w:r>
      <w:r w:rsidRPr="00B63CD7">
        <w:rPr>
          <w:rFonts w:ascii="Arial" w:hAnsi="Arial" w:cs="Arial"/>
          <w:sz w:val="18"/>
          <w:szCs w:val="18"/>
          <w:u w:val="double"/>
          <w:lang w:val="en-IE"/>
        </w:rPr>
        <w:t xml:space="preserve">Detection of </w:t>
      </w:r>
      <w:r w:rsidRPr="00B63CD7">
        <w:rPr>
          <w:rFonts w:ascii="Arial" w:hAnsi="Arial" w:cs="Arial"/>
          <w:i/>
          <w:sz w:val="18"/>
          <w:szCs w:val="18"/>
          <w:u w:val="double"/>
          <w:lang w:val="en-IE"/>
        </w:rPr>
        <w:t>Leishmania</w:t>
      </w:r>
      <w:r w:rsidRPr="00B63CD7">
        <w:rPr>
          <w:rFonts w:ascii="Arial" w:hAnsi="Arial" w:cs="Arial"/>
          <w:sz w:val="18"/>
          <w:szCs w:val="18"/>
          <w:u w:val="double"/>
          <w:lang w:val="en-IE"/>
        </w:rPr>
        <w:t xml:space="preserve"> infection in paraffin-embedded skin biopsies of dogs using polymerase chain reaction. </w:t>
      </w:r>
      <w:r w:rsidRPr="000400DB">
        <w:rPr>
          <w:rFonts w:ascii="Arial" w:hAnsi="Arial" w:cs="Arial"/>
          <w:i/>
          <w:sz w:val="18"/>
          <w:szCs w:val="18"/>
          <w:u w:val="double"/>
          <w:lang w:val="fr-FR"/>
        </w:rPr>
        <w:t>J</w:t>
      </w:r>
      <w:r w:rsidR="004E742A" w:rsidRPr="000400DB">
        <w:rPr>
          <w:rFonts w:ascii="Arial" w:hAnsi="Arial" w:cs="Arial"/>
          <w:i/>
          <w:sz w:val="18"/>
          <w:szCs w:val="18"/>
          <w:u w:val="double"/>
          <w:lang w:val="fr-FR"/>
        </w:rPr>
        <w:t>.</w:t>
      </w:r>
      <w:r w:rsidRPr="000400DB">
        <w:rPr>
          <w:rFonts w:ascii="Arial" w:hAnsi="Arial" w:cs="Arial"/>
          <w:i/>
          <w:sz w:val="18"/>
          <w:szCs w:val="18"/>
          <w:u w:val="double"/>
          <w:lang w:val="fr-FR"/>
        </w:rPr>
        <w:t xml:space="preserve"> </w:t>
      </w:r>
      <w:proofErr w:type="spellStart"/>
      <w:r w:rsidRPr="000400DB">
        <w:rPr>
          <w:rFonts w:ascii="Arial" w:hAnsi="Arial" w:cs="Arial"/>
          <w:i/>
          <w:sz w:val="18"/>
          <w:szCs w:val="18"/>
          <w:u w:val="double"/>
          <w:lang w:val="fr-FR"/>
        </w:rPr>
        <w:t>Vet</w:t>
      </w:r>
      <w:proofErr w:type="spellEnd"/>
      <w:r w:rsidR="004E742A" w:rsidRPr="000400DB">
        <w:rPr>
          <w:rFonts w:ascii="Arial" w:hAnsi="Arial" w:cs="Arial"/>
          <w:i/>
          <w:sz w:val="18"/>
          <w:szCs w:val="18"/>
          <w:u w:val="double"/>
          <w:lang w:val="fr-FR"/>
        </w:rPr>
        <w:t>.</w:t>
      </w:r>
      <w:r w:rsidRPr="000400DB">
        <w:rPr>
          <w:rFonts w:ascii="Arial" w:hAnsi="Arial" w:cs="Arial"/>
          <w:i/>
          <w:sz w:val="18"/>
          <w:szCs w:val="18"/>
          <w:u w:val="double"/>
          <w:lang w:val="fr-FR"/>
        </w:rPr>
        <w:t xml:space="preserve"> </w:t>
      </w:r>
      <w:proofErr w:type="spellStart"/>
      <w:r w:rsidRPr="000400DB">
        <w:rPr>
          <w:rFonts w:ascii="Arial" w:hAnsi="Arial" w:cs="Arial"/>
          <w:i/>
          <w:sz w:val="18"/>
          <w:szCs w:val="18"/>
          <w:u w:val="double"/>
          <w:lang w:val="fr-FR"/>
        </w:rPr>
        <w:t>Diagn</w:t>
      </w:r>
      <w:proofErr w:type="spellEnd"/>
      <w:r w:rsidR="004E742A" w:rsidRPr="000400DB">
        <w:rPr>
          <w:rFonts w:ascii="Arial" w:hAnsi="Arial" w:cs="Arial"/>
          <w:i/>
          <w:sz w:val="18"/>
          <w:szCs w:val="18"/>
          <w:u w:val="double"/>
          <w:lang w:val="fr-FR"/>
        </w:rPr>
        <w:t>.</w:t>
      </w:r>
      <w:r w:rsidRPr="000400DB">
        <w:rPr>
          <w:rFonts w:ascii="Arial" w:hAnsi="Arial" w:cs="Arial"/>
          <w:i/>
          <w:sz w:val="18"/>
          <w:szCs w:val="18"/>
          <w:u w:val="double"/>
          <w:lang w:val="fr-FR"/>
        </w:rPr>
        <w:t xml:space="preserve"> Invest.,</w:t>
      </w:r>
      <w:r w:rsidRPr="000400DB">
        <w:rPr>
          <w:rFonts w:ascii="Arial" w:hAnsi="Arial" w:cs="Arial"/>
          <w:b/>
          <w:sz w:val="18"/>
          <w:szCs w:val="18"/>
          <w:u w:val="double"/>
          <w:lang w:val="fr-FR"/>
        </w:rPr>
        <w:t>11</w:t>
      </w:r>
      <w:r w:rsidR="004E742A" w:rsidRPr="000400DB">
        <w:rPr>
          <w:rFonts w:ascii="Arial" w:hAnsi="Arial" w:cs="Arial"/>
          <w:sz w:val="18"/>
          <w:szCs w:val="18"/>
          <w:u w:val="double"/>
          <w:lang w:val="fr-FR"/>
        </w:rPr>
        <w:t xml:space="preserve">, </w:t>
      </w:r>
      <w:r w:rsidRPr="000400DB">
        <w:rPr>
          <w:rFonts w:ascii="Arial" w:hAnsi="Arial" w:cs="Arial"/>
          <w:sz w:val="18"/>
          <w:szCs w:val="18"/>
          <w:u w:val="double"/>
          <w:lang w:val="fr-FR"/>
        </w:rPr>
        <w:t>385</w:t>
      </w:r>
      <w:r w:rsidR="004E742A" w:rsidRPr="000400DB">
        <w:rPr>
          <w:rFonts w:ascii="Arial" w:hAnsi="Arial" w:cs="Arial"/>
          <w:sz w:val="18"/>
          <w:szCs w:val="18"/>
          <w:u w:val="double"/>
          <w:lang w:val="fr-FR"/>
        </w:rPr>
        <w:t>–</w:t>
      </w:r>
      <w:r w:rsidRPr="000400DB">
        <w:rPr>
          <w:rFonts w:ascii="Arial" w:hAnsi="Arial" w:cs="Arial"/>
          <w:sz w:val="18"/>
          <w:szCs w:val="18"/>
          <w:u w:val="double"/>
          <w:lang w:val="fr-FR"/>
        </w:rPr>
        <w:t>387.</w:t>
      </w:r>
    </w:p>
    <w:p w14:paraId="006762E8" w14:textId="5F7D9EE0" w:rsidR="00EF2699" w:rsidRPr="00B63CD7" w:rsidRDefault="00EF2699" w:rsidP="0066024F">
      <w:pPr>
        <w:spacing w:after="220" w:line="240" w:lineRule="auto"/>
        <w:rPr>
          <w:rFonts w:ascii="Arial" w:hAnsi="Arial" w:cs="Arial"/>
          <w:sz w:val="18"/>
          <w:szCs w:val="18"/>
          <w:u w:val="double"/>
          <w:lang w:val="en-IE"/>
        </w:rPr>
      </w:pPr>
      <w:proofErr w:type="spellStart"/>
      <w:r w:rsidRPr="000400DB">
        <w:rPr>
          <w:rFonts w:ascii="Arial" w:hAnsi="Arial" w:cs="Arial"/>
          <w:smallCaps/>
          <w:sz w:val="18"/>
          <w:szCs w:val="18"/>
          <w:u w:val="double"/>
          <w:lang w:val="fr-FR"/>
        </w:rPr>
        <w:t>Roura</w:t>
      </w:r>
      <w:proofErr w:type="spellEnd"/>
      <w:r w:rsidRPr="000400DB">
        <w:rPr>
          <w:rFonts w:ascii="Arial" w:hAnsi="Arial" w:cs="Arial"/>
          <w:smallCaps/>
          <w:sz w:val="18"/>
          <w:szCs w:val="18"/>
          <w:u w:val="double"/>
          <w:lang w:val="fr-FR"/>
        </w:rPr>
        <w:t xml:space="preserve"> X</w:t>
      </w:r>
      <w:r w:rsidR="004E742A" w:rsidRPr="000400DB">
        <w:rPr>
          <w:rFonts w:ascii="Arial" w:hAnsi="Arial" w:cs="Arial"/>
          <w:smallCaps/>
          <w:sz w:val="18"/>
          <w:szCs w:val="18"/>
          <w:u w:val="double"/>
          <w:lang w:val="fr-FR"/>
        </w:rPr>
        <w:t>.</w:t>
      </w:r>
      <w:r w:rsidRPr="000400DB">
        <w:rPr>
          <w:rFonts w:ascii="Arial" w:hAnsi="Arial" w:cs="Arial"/>
          <w:smallCaps/>
          <w:sz w:val="18"/>
          <w:szCs w:val="18"/>
          <w:u w:val="double"/>
          <w:lang w:val="fr-FR"/>
        </w:rPr>
        <w:t>, Sanchez A</w:t>
      </w:r>
      <w:r w:rsidR="004E742A" w:rsidRPr="000400DB">
        <w:rPr>
          <w:rFonts w:ascii="Arial" w:hAnsi="Arial" w:cs="Arial"/>
          <w:smallCaps/>
          <w:sz w:val="18"/>
          <w:szCs w:val="18"/>
          <w:u w:val="double"/>
          <w:lang w:val="fr-FR"/>
        </w:rPr>
        <w:t>. &amp;</w:t>
      </w:r>
      <w:r w:rsidRPr="000400DB">
        <w:rPr>
          <w:rFonts w:ascii="Arial" w:hAnsi="Arial" w:cs="Arial"/>
          <w:smallCaps/>
          <w:sz w:val="18"/>
          <w:szCs w:val="18"/>
          <w:u w:val="double"/>
          <w:lang w:val="fr-FR"/>
        </w:rPr>
        <w:t xml:space="preserve"> Ferrer L. (</w:t>
      </w:r>
      <w:r w:rsidRPr="000400DB">
        <w:rPr>
          <w:rFonts w:ascii="Arial" w:hAnsi="Arial" w:cs="Arial"/>
          <w:sz w:val="18"/>
          <w:szCs w:val="18"/>
          <w:u w:val="double"/>
          <w:lang w:val="fr-FR"/>
        </w:rPr>
        <w:t>1999b).</w:t>
      </w:r>
      <w:r w:rsidR="004E742A" w:rsidRPr="000400DB">
        <w:rPr>
          <w:rFonts w:ascii="Arial" w:hAnsi="Arial" w:cs="Arial"/>
          <w:sz w:val="18"/>
          <w:szCs w:val="18"/>
          <w:u w:val="double"/>
          <w:lang w:val="fr-FR"/>
        </w:rPr>
        <w:t xml:space="preserve"> </w:t>
      </w:r>
      <w:r w:rsidRPr="00B63CD7">
        <w:rPr>
          <w:rFonts w:ascii="Arial" w:hAnsi="Arial" w:cs="Arial"/>
          <w:sz w:val="18"/>
          <w:szCs w:val="18"/>
          <w:u w:val="double"/>
          <w:lang w:val="en-IE"/>
        </w:rPr>
        <w:t xml:space="preserve">Diagnosis of canine leishmaniasis by a polymerase chain reaction technique. </w:t>
      </w:r>
      <w:r w:rsidRPr="00B63CD7">
        <w:rPr>
          <w:rFonts w:ascii="Arial" w:hAnsi="Arial" w:cs="Arial"/>
          <w:i/>
          <w:sz w:val="18"/>
          <w:szCs w:val="18"/>
          <w:u w:val="double"/>
          <w:lang w:val="en-IE"/>
        </w:rPr>
        <w:t>Vet</w:t>
      </w:r>
      <w:r w:rsidR="004E742A"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Rec.,</w:t>
      </w:r>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144</w:t>
      </w:r>
      <w:r w:rsidRPr="00B63CD7">
        <w:rPr>
          <w:rFonts w:ascii="Arial" w:hAnsi="Arial" w:cs="Arial"/>
          <w:sz w:val="18"/>
          <w:szCs w:val="18"/>
          <w:u w:val="double"/>
          <w:lang w:val="en-IE"/>
        </w:rPr>
        <w:t>, 262</w:t>
      </w:r>
      <w:r w:rsidR="004E742A" w:rsidRPr="00B63CD7">
        <w:rPr>
          <w:rFonts w:ascii="Arial" w:hAnsi="Arial" w:cs="Arial"/>
          <w:sz w:val="18"/>
          <w:szCs w:val="18"/>
          <w:u w:val="double"/>
          <w:lang w:val="en-IE"/>
        </w:rPr>
        <w:t>–</w:t>
      </w:r>
      <w:r w:rsidRPr="00B63CD7">
        <w:rPr>
          <w:rFonts w:ascii="Arial" w:hAnsi="Arial" w:cs="Arial"/>
          <w:sz w:val="18"/>
          <w:szCs w:val="18"/>
          <w:u w:val="double"/>
          <w:lang w:val="en-IE"/>
        </w:rPr>
        <w:t xml:space="preserve">264. </w:t>
      </w:r>
    </w:p>
    <w:p w14:paraId="31A963F8" w14:textId="7FD2863B" w:rsidR="00C65B0C" w:rsidRPr="00B63CD7" w:rsidRDefault="00C65B0C" w:rsidP="0066024F">
      <w:pPr>
        <w:spacing w:after="220" w:line="240" w:lineRule="auto"/>
        <w:rPr>
          <w:rFonts w:ascii="Arial" w:hAnsi="Arial" w:cs="Arial"/>
          <w:sz w:val="18"/>
          <w:szCs w:val="18"/>
          <w:u w:val="double"/>
          <w:lang w:val="en-IE"/>
        </w:rPr>
      </w:pPr>
      <w:proofErr w:type="spellStart"/>
      <w:r w:rsidRPr="00B63CD7">
        <w:rPr>
          <w:rFonts w:ascii="Arial" w:hAnsi="Arial" w:cs="Arial"/>
          <w:smallCaps/>
          <w:sz w:val="18"/>
          <w:szCs w:val="18"/>
          <w:u w:val="double"/>
          <w:lang w:val="en-IE"/>
        </w:rPr>
        <w:t>Rüfenacht</w:t>
      </w:r>
      <w:proofErr w:type="spellEnd"/>
      <w:r w:rsidRPr="00B63CD7">
        <w:rPr>
          <w:rFonts w:ascii="Arial" w:hAnsi="Arial" w:cs="Arial"/>
          <w:smallCaps/>
          <w:sz w:val="18"/>
          <w:szCs w:val="18"/>
          <w:u w:val="double"/>
          <w:lang w:val="en-IE"/>
        </w:rPr>
        <w:t xml:space="preserve"> S., Sager H., Müller N., </w:t>
      </w:r>
      <w:proofErr w:type="spellStart"/>
      <w:r w:rsidRPr="00B63CD7">
        <w:rPr>
          <w:rFonts w:ascii="Arial" w:hAnsi="Arial" w:cs="Arial"/>
          <w:smallCaps/>
          <w:sz w:val="18"/>
          <w:szCs w:val="18"/>
          <w:u w:val="double"/>
          <w:lang w:val="en-IE"/>
        </w:rPr>
        <w:t>Scha</w:t>
      </w:r>
      <w:r w:rsidR="0045109E" w:rsidRPr="00B63CD7">
        <w:rPr>
          <w:rFonts w:ascii="Arial" w:hAnsi="Arial" w:cs="Arial"/>
          <w:smallCaps/>
          <w:sz w:val="18"/>
          <w:szCs w:val="18"/>
          <w:u w:val="double"/>
          <w:lang w:val="en-IE"/>
        </w:rPr>
        <w:t>erer</w:t>
      </w:r>
      <w:proofErr w:type="spellEnd"/>
      <w:r w:rsidR="0045109E" w:rsidRPr="00B63CD7">
        <w:rPr>
          <w:rFonts w:ascii="Arial" w:hAnsi="Arial" w:cs="Arial"/>
          <w:smallCaps/>
          <w:sz w:val="18"/>
          <w:szCs w:val="18"/>
          <w:u w:val="double"/>
          <w:lang w:val="en-IE"/>
        </w:rPr>
        <w:t xml:space="preserve"> V., </w:t>
      </w:r>
      <w:proofErr w:type="spellStart"/>
      <w:r w:rsidR="0045109E" w:rsidRPr="00B63CD7">
        <w:rPr>
          <w:rFonts w:ascii="Arial" w:hAnsi="Arial" w:cs="Arial"/>
          <w:smallCaps/>
          <w:sz w:val="18"/>
          <w:szCs w:val="18"/>
          <w:u w:val="double"/>
          <w:lang w:val="en-IE"/>
        </w:rPr>
        <w:t>Heier</w:t>
      </w:r>
      <w:proofErr w:type="spellEnd"/>
      <w:r w:rsidR="0045109E" w:rsidRPr="00B63CD7">
        <w:rPr>
          <w:rFonts w:ascii="Arial" w:hAnsi="Arial" w:cs="Arial"/>
          <w:smallCaps/>
          <w:sz w:val="18"/>
          <w:szCs w:val="18"/>
          <w:u w:val="double"/>
          <w:lang w:val="en-IE"/>
        </w:rPr>
        <w:t xml:space="preserve"> A., </w:t>
      </w:r>
      <w:proofErr w:type="spellStart"/>
      <w:r w:rsidR="0045109E" w:rsidRPr="00B63CD7">
        <w:rPr>
          <w:rFonts w:ascii="Arial" w:hAnsi="Arial" w:cs="Arial"/>
          <w:smallCaps/>
          <w:sz w:val="18"/>
          <w:szCs w:val="18"/>
          <w:u w:val="double"/>
          <w:lang w:val="en-IE"/>
        </w:rPr>
        <w:t>Welle</w:t>
      </w:r>
      <w:proofErr w:type="spellEnd"/>
      <w:r w:rsidR="0045109E" w:rsidRPr="00B63CD7">
        <w:rPr>
          <w:rFonts w:ascii="Arial" w:hAnsi="Arial" w:cs="Arial"/>
          <w:smallCaps/>
          <w:sz w:val="18"/>
          <w:szCs w:val="18"/>
          <w:u w:val="double"/>
          <w:lang w:val="en-IE"/>
        </w:rPr>
        <w:t xml:space="preserve"> M.M.</w:t>
      </w:r>
      <w:r w:rsidR="004E742A" w:rsidRPr="00B63CD7">
        <w:rPr>
          <w:rFonts w:ascii="Arial" w:hAnsi="Arial" w:cs="Arial"/>
          <w:smallCaps/>
          <w:sz w:val="18"/>
          <w:szCs w:val="18"/>
          <w:u w:val="double"/>
          <w:lang w:val="en-IE"/>
        </w:rPr>
        <w:t xml:space="preserve"> &amp;</w:t>
      </w:r>
      <w:r w:rsidR="0045109E" w:rsidRPr="00B63CD7">
        <w:rPr>
          <w:rFonts w:ascii="Arial" w:hAnsi="Arial" w:cs="Arial"/>
          <w:smallCaps/>
          <w:sz w:val="18"/>
          <w:szCs w:val="18"/>
          <w:u w:val="double"/>
          <w:lang w:val="en-IE"/>
        </w:rPr>
        <w:t xml:space="preserve"> </w:t>
      </w:r>
      <w:proofErr w:type="spellStart"/>
      <w:r w:rsidRPr="00B63CD7">
        <w:rPr>
          <w:rFonts w:ascii="Arial" w:hAnsi="Arial" w:cs="Arial"/>
          <w:smallCaps/>
          <w:sz w:val="18"/>
          <w:szCs w:val="18"/>
          <w:u w:val="double"/>
          <w:lang w:val="en-IE"/>
        </w:rPr>
        <w:t>Roosje</w:t>
      </w:r>
      <w:proofErr w:type="spellEnd"/>
      <w:r w:rsidRPr="00B63CD7">
        <w:rPr>
          <w:rFonts w:ascii="Arial" w:hAnsi="Arial" w:cs="Arial"/>
          <w:smallCaps/>
          <w:sz w:val="18"/>
          <w:szCs w:val="18"/>
          <w:u w:val="double"/>
          <w:lang w:val="en-IE"/>
        </w:rPr>
        <w:t xml:space="preserve"> P.J</w:t>
      </w:r>
      <w:r w:rsidR="004E742A" w:rsidRPr="00B63CD7">
        <w:rPr>
          <w:rFonts w:ascii="Arial" w:hAnsi="Arial" w:cs="Arial"/>
          <w:smallCaps/>
          <w:sz w:val="18"/>
          <w:szCs w:val="18"/>
          <w:u w:val="double"/>
          <w:lang w:val="en-IE"/>
        </w:rPr>
        <w:t>.</w:t>
      </w:r>
      <w:r w:rsidRPr="00B63CD7">
        <w:rPr>
          <w:rFonts w:ascii="Arial" w:hAnsi="Arial" w:cs="Arial"/>
          <w:sz w:val="18"/>
          <w:szCs w:val="18"/>
          <w:u w:val="double"/>
          <w:lang w:val="en-IE"/>
        </w:rPr>
        <w:t xml:space="preserve"> (2005). Two cases of feline leishmaniosis in Switzerland. </w:t>
      </w:r>
      <w:r w:rsidRPr="00B63CD7">
        <w:rPr>
          <w:rFonts w:ascii="Arial" w:hAnsi="Arial" w:cs="Arial"/>
          <w:i/>
          <w:sz w:val="18"/>
          <w:szCs w:val="18"/>
          <w:u w:val="double"/>
          <w:lang w:val="en-IE"/>
        </w:rPr>
        <w:t>Vet. Rec</w:t>
      </w:r>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156</w:t>
      </w:r>
      <w:r w:rsidRPr="00B63CD7">
        <w:rPr>
          <w:rFonts w:ascii="Arial" w:hAnsi="Arial" w:cs="Arial"/>
          <w:sz w:val="18"/>
          <w:szCs w:val="18"/>
          <w:u w:val="double"/>
          <w:lang w:val="en-IE"/>
        </w:rPr>
        <w:t>, 542</w:t>
      </w:r>
      <w:r w:rsidR="004E742A" w:rsidRPr="00B63CD7">
        <w:rPr>
          <w:rFonts w:ascii="Arial" w:hAnsi="Arial" w:cs="Arial"/>
          <w:sz w:val="18"/>
          <w:szCs w:val="18"/>
          <w:u w:val="double"/>
          <w:lang w:val="en-IE"/>
        </w:rPr>
        <w:t>–</w:t>
      </w:r>
      <w:r w:rsidRPr="00B63CD7">
        <w:rPr>
          <w:rFonts w:ascii="Arial" w:hAnsi="Arial" w:cs="Arial"/>
          <w:sz w:val="18"/>
          <w:szCs w:val="18"/>
          <w:u w:val="double"/>
          <w:lang w:val="en-IE"/>
        </w:rPr>
        <w:t>545</w:t>
      </w:r>
      <w:r w:rsidR="00E5673A" w:rsidRPr="00B63CD7">
        <w:rPr>
          <w:rFonts w:ascii="Arial" w:hAnsi="Arial" w:cs="Arial"/>
          <w:sz w:val="18"/>
          <w:szCs w:val="18"/>
          <w:u w:val="double"/>
          <w:lang w:val="en-IE"/>
        </w:rPr>
        <w:t>.</w:t>
      </w:r>
    </w:p>
    <w:p w14:paraId="091709B7" w14:textId="0A9A7F32" w:rsidR="00017C2C" w:rsidRPr="00B63CD7" w:rsidRDefault="00017C2C" w:rsidP="0066024F">
      <w:pPr>
        <w:spacing w:after="220" w:line="240" w:lineRule="auto"/>
        <w:rPr>
          <w:rFonts w:ascii="Arial" w:hAnsi="Arial" w:cs="Arial"/>
          <w:sz w:val="18"/>
          <w:szCs w:val="18"/>
          <w:u w:val="double"/>
          <w:lang w:val="en-IE"/>
        </w:rPr>
      </w:pPr>
      <w:proofErr w:type="spellStart"/>
      <w:r w:rsidRPr="00B63CD7">
        <w:rPr>
          <w:rFonts w:ascii="Arial" w:hAnsi="Arial" w:cs="Arial"/>
          <w:smallCaps/>
          <w:sz w:val="18"/>
          <w:szCs w:val="18"/>
          <w:u w:val="double"/>
          <w:lang w:val="en-IE"/>
        </w:rPr>
        <w:t>Santarém</w:t>
      </w:r>
      <w:proofErr w:type="spellEnd"/>
      <w:r w:rsidRPr="00B63CD7">
        <w:rPr>
          <w:rFonts w:ascii="Arial" w:hAnsi="Arial" w:cs="Arial"/>
          <w:smallCaps/>
          <w:sz w:val="18"/>
          <w:szCs w:val="18"/>
          <w:u w:val="double"/>
          <w:lang w:val="en-IE"/>
        </w:rPr>
        <w:t xml:space="preserve"> N., Cunha J., Silvestre R., Silva C., Moreira D., Ouellette M.</w:t>
      </w:r>
      <w:r w:rsidR="004E742A" w:rsidRPr="00B63CD7">
        <w:rPr>
          <w:rFonts w:ascii="Arial" w:hAnsi="Arial" w:cs="Arial"/>
          <w:smallCaps/>
          <w:sz w:val="18"/>
          <w:szCs w:val="18"/>
          <w:u w:val="double"/>
          <w:lang w:val="en-IE"/>
        </w:rPr>
        <w:t xml:space="preserve"> &amp;</w:t>
      </w:r>
      <w:r w:rsidRPr="00B63CD7">
        <w:rPr>
          <w:rFonts w:ascii="Arial" w:hAnsi="Arial" w:cs="Arial"/>
          <w:smallCaps/>
          <w:sz w:val="18"/>
          <w:szCs w:val="18"/>
          <w:u w:val="double"/>
          <w:lang w:val="en-IE"/>
        </w:rPr>
        <w:t xml:space="preserve"> Cordeiro-DA-Silva A.</w:t>
      </w:r>
      <w:r w:rsidRPr="00B63CD7">
        <w:rPr>
          <w:rFonts w:ascii="Arial" w:hAnsi="Arial" w:cs="Arial"/>
          <w:sz w:val="18"/>
          <w:szCs w:val="18"/>
          <w:u w:val="double"/>
          <w:lang w:val="en-IE"/>
        </w:rPr>
        <w:t xml:space="preserve"> (2014). </w:t>
      </w:r>
      <w:hyperlink r:id="rId47" w:history="1">
        <w:r w:rsidRPr="00B63CD7">
          <w:rPr>
            <w:rFonts w:ascii="Arial" w:hAnsi="Arial" w:cs="Arial"/>
            <w:sz w:val="18"/>
            <w:szCs w:val="18"/>
            <w:u w:val="double"/>
            <w:lang w:val="en-IE"/>
          </w:rPr>
          <w:t>The impact of distinct culture media in</w:t>
        </w:r>
        <w:r w:rsidR="004E742A" w:rsidRPr="00B63CD7">
          <w:rPr>
            <w:rFonts w:ascii="Arial" w:hAnsi="Arial" w:cs="Arial"/>
            <w:sz w:val="18"/>
            <w:szCs w:val="18"/>
            <w:u w:val="double"/>
            <w:lang w:val="en-IE"/>
          </w:rPr>
          <w:t xml:space="preserve"> </w:t>
        </w:r>
        <w:r w:rsidRPr="00B63CD7">
          <w:rPr>
            <w:rFonts w:ascii="Arial" w:hAnsi="Arial" w:cs="Arial"/>
            <w:i/>
            <w:sz w:val="18"/>
            <w:szCs w:val="18"/>
            <w:u w:val="double"/>
            <w:lang w:val="en-IE"/>
          </w:rPr>
          <w:t>Leishmania</w:t>
        </w:r>
        <w:r w:rsidR="004E742A" w:rsidRPr="00B63CD7">
          <w:rPr>
            <w:rFonts w:ascii="Arial" w:hAnsi="Arial" w:cs="Arial"/>
            <w:i/>
            <w:sz w:val="18"/>
            <w:szCs w:val="18"/>
            <w:u w:val="double"/>
            <w:lang w:val="en-IE"/>
          </w:rPr>
          <w:t xml:space="preserve"> </w:t>
        </w:r>
        <w:r w:rsidRPr="00B63CD7">
          <w:rPr>
            <w:rFonts w:ascii="Arial" w:hAnsi="Arial" w:cs="Arial"/>
            <w:i/>
            <w:sz w:val="18"/>
            <w:szCs w:val="18"/>
            <w:u w:val="double"/>
            <w:lang w:val="en-IE"/>
          </w:rPr>
          <w:t>infantum</w:t>
        </w:r>
        <w:r w:rsidRPr="00B63CD7">
          <w:rPr>
            <w:rFonts w:ascii="Arial" w:hAnsi="Arial" w:cs="Arial"/>
            <w:sz w:val="18"/>
            <w:szCs w:val="18"/>
            <w:u w:val="double"/>
            <w:lang w:val="en-IE"/>
          </w:rPr>
          <w:t xml:space="preserve"> biology and infectivity.</w:t>
        </w:r>
      </w:hyperlink>
      <w:r w:rsidRPr="00B63CD7">
        <w:rPr>
          <w:rFonts w:ascii="Arial" w:hAnsi="Arial" w:cs="Arial"/>
          <w:sz w:val="18"/>
          <w:szCs w:val="18"/>
          <w:u w:val="double"/>
          <w:lang w:val="en-IE"/>
        </w:rPr>
        <w:t xml:space="preserve"> </w:t>
      </w:r>
      <w:r w:rsidRPr="00B63CD7">
        <w:rPr>
          <w:rFonts w:ascii="Arial" w:hAnsi="Arial" w:cs="Arial"/>
          <w:i/>
          <w:sz w:val="18"/>
          <w:szCs w:val="18"/>
          <w:u w:val="double"/>
          <w:lang w:val="en-IE"/>
        </w:rPr>
        <w:t>Parasitology</w:t>
      </w:r>
      <w:r w:rsidR="004E742A" w:rsidRPr="00B63CD7">
        <w:rPr>
          <w:rFonts w:ascii="Arial" w:hAnsi="Arial" w:cs="Arial"/>
          <w:i/>
          <w:sz w:val="18"/>
          <w:szCs w:val="18"/>
          <w:u w:val="double"/>
          <w:lang w:val="en-IE"/>
        </w:rPr>
        <w:t>,</w:t>
      </w:r>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141</w:t>
      </w:r>
      <w:r w:rsidRPr="00B63CD7">
        <w:rPr>
          <w:rFonts w:ascii="Arial" w:hAnsi="Arial" w:cs="Arial"/>
          <w:sz w:val="18"/>
          <w:szCs w:val="18"/>
          <w:u w:val="double"/>
          <w:lang w:val="en-IE"/>
        </w:rPr>
        <w:t>, 192</w:t>
      </w:r>
      <w:r w:rsidR="004E742A" w:rsidRPr="00B63CD7">
        <w:rPr>
          <w:rFonts w:ascii="Arial" w:hAnsi="Arial" w:cs="Arial"/>
          <w:sz w:val="18"/>
          <w:szCs w:val="18"/>
          <w:u w:val="double"/>
          <w:lang w:val="en-IE"/>
        </w:rPr>
        <w:t>–</w:t>
      </w:r>
      <w:r w:rsidRPr="00B63CD7">
        <w:rPr>
          <w:rFonts w:ascii="Arial" w:hAnsi="Arial" w:cs="Arial"/>
          <w:sz w:val="18"/>
          <w:szCs w:val="18"/>
          <w:u w:val="double"/>
          <w:lang w:val="en-IE"/>
        </w:rPr>
        <w:t>205.</w:t>
      </w:r>
    </w:p>
    <w:p w14:paraId="07EE024D" w14:textId="5FC15217" w:rsidR="00E5673A" w:rsidRPr="00B63CD7" w:rsidRDefault="00E5673A" w:rsidP="0066024F">
      <w:pPr>
        <w:spacing w:after="220" w:line="240" w:lineRule="auto"/>
        <w:rPr>
          <w:rFonts w:ascii="Arial" w:hAnsi="Arial" w:cs="Arial"/>
          <w:sz w:val="18"/>
          <w:szCs w:val="18"/>
          <w:u w:val="double"/>
          <w:lang w:val="en-IE"/>
        </w:rPr>
      </w:pPr>
      <w:proofErr w:type="spellStart"/>
      <w:r w:rsidRPr="00B63CD7">
        <w:rPr>
          <w:rFonts w:ascii="Arial" w:hAnsi="Arial" w:cs="Arial"/>
          <w:smallCaps/>
          <w:sz w:val="18"/>
          <w:szCs w:val="18"/>
          <w:u w:val="double"/>
          <w:lang w:val="en-IE"/>
        </w:rPr>
        <w:t>Saridomichelakis</w:t>
      </w:r>
      <w:proofErr w:type="spellEnd"/>
      <w:r w:rsidRPr="00B63CD7">
        <w:rPr>
          <w:rFonts w:ascii="Arial" w:hAnsi="Arial" w:cs="Arial"/>
          <w:smallCaps/>
          <w:sz w:val="18"/>
          <w:szCs w:val="18"/>
          <w:u w:val="double"/>
          <w:lang w:val="en-IE"/>
        </w:rPr>
        <w:t xml:space="preserve"> M.N., </w:t>
      </w:r>
      <w:proofErr w:type="spellStart"/>
      <w:r w:rsidRPr="00B63CD7">
        <w:rPr>
          <w:rFonts w:ascii="Arial" w:hAnsi="Arial" w:cs="Arial"/>
          <w:smallCaps/>
          <w:sz w:val="18"/>
          <w:szCs w:val="18"/>
          <w:u w:val="double"/>
          <w:lang w:val="en-IE"/>
        </w:rPr>
        <w:t>Mylonakis</w:t>
      </w:r>
      <w:proofErr w:type="spellEnd"/>
      <w:r w:rsidRPr="00B63CD7">
        <w:rPr>
          <w:rFonts w:ascii="Arial" w:hAnsi="Arial" w:cs="Arial"/>
          <w:smallCaps/>
          <w:sz w:val="18"/>
          <w:szCs w:val="18"/>
          <w:u w:val="double"/>
          <w:lang w:val="en-IE"/>
        </w:rPr>
        <w:t xml:space="preserve"> M.E., </w:t>
      </w:r>
      <w:proofErr w:type="spellStart"/>
      <w:r w:rsidRPr="00B63CD7">
        <w:rPr>
          <w:rFonts w:ascii="Arial" w:hAnsi="Arial" w:cs="Arial"/>
          <w:smallCaps/>
          <w:sz w:val="18"/>
          <w:szCs w:val="18"/>
          <w:u w:val="double"/>
          <w:lang w:val="en-IE"/>
        </w:rPr>
        <w:t>Leontides</w:t>
      </w:r>
      <w:proofErr w:type="spellEnd"/>
      <w:r w:rsidRPr="00B63CD7">
        <w:rPr>
          <w:rFonts w:ascii="Arial" w:hAnsi="Arial" w:cs="Arial"/>
          <w:smallCaps/>
          <w:sz w:val="18"/>
          <w:szCs w:val="18"/>
          <w:u w:val="double"/>
          <w:lang w:val="en-IE"/>
        </w:rPr>
        <w:t xml:space="preserve"> L.S., </w:t>
      </w:r>
      <w:proofErr w:type="spellStart"/>
      <w:r w:rsidRPr="00B63CD7">
        <w:rPr>
          <w:rFonts w:ascii="Arial" w:hAnsi="Arial" w:cs="Arial"/>
          <w:smallCaps/>
          <w:sz w:val="18"/>
          <w:szCs w:val="18"/>
          <w:u w:val="double"/>
          <w:lang w:val="en-IE"/>
        </w:rPr>
        <w:t>Koutinas</w:t>
      </w:r>
      <w:proofErr w:type="spellEnd"/>
      <w:r w:rsidRPr="00B63CD7">
        <w:rPr>
          <w:rFonts w:ascii="Arial" w:hAnsi="Arial" w:cs="Arial"/>
          <w:smallCaps/>
          <w:sz w:val="18"/>
          <w:szCs w:val="18"/>
          <w:u w:val="double"/>
          <w:lang w:val="en-IE"/>
        </w:rPr>
        <w:t xml:space="preserve"> A.F., </w:t>
      </w:r>
      <w:proofErr w:type="spellStart"/>
      <w:r w:rsidRPr="00B63CD7">
        <w:rPr>
          <w:rFonts w:ascii="Arial" w:hAnsi="Arial" w:cs="Arial"/>
          <w:smallCaps/>
          <w:sz w:val="18"/>
          <w:szCs w:val="18"/>
          <w:u w:val="double"/>
          <w:lang w:val="en-IE"/>
        </w:rPr>
        <w:t>Billinis</w:t>
      </w:r>
      <w:proofErr w:type="spellEnd"/>
      <w:r w:rsidRPr="00B63CD7">
        <w:rPr>
          <w:rFonts w:ascii="Arial" w:hAnsi="Arial" w:cs="Arial"/>
          <w:smallCaps/>
          <w:sz w:val="18"/>
          <w:szCs w:val="18"/>
          <w:u w:val="double"/>
          <w:lang w:val="en-IE"/>
        </w:rPr>
        <w:t xml:space="preserve"> C.</w:t>
      </w:r>
      <w:r w:rsidR="004E742A" w:rsidRPr="00B63CD7">
        <w:rPr>
          <w:rFonts w:ascii="Arial" w:hAnsi="Arial" w:cs="Arial"/>
          <w:smallCaps/>
          <w:sz w:val="18"/>
          <w:szCs w:val="18"/>
          <w:u w:val="double"/>
          <w:lang w:val="en-IE"/>
        </w:rPr>
        <w:t xml:space="preserve"> &amp; </w:t>
      </w:r>
      <w:proofErr w:type="spellStart"/>
      <w:r w:rsidRPr="00B63CD7">
        <w:rPr>
          <w:rFonts w:ascii="Arial" w:hAnsi="Arial" w:cs="Arial"/>
          <w:smallCaps/>
          <w:sz w:val="18"/>
          <w:szCs w:val="18"/>
          <w:u w:val="double"/>
          <w:lang w:val="en-IE"/>
        </w:rPr>
        <w:t>Kontos</w:t>
      </w:r>
      <w:proofErr w:type="spellEnd"/>
      <w:r w:rsidRPr="00B63CD7">
        <w:rPr>
          <w:rFonts w:ascii="Arial" w:hAnsi="Arial" w:cs="Arial"/>
          <w:smallCaps/>
          <w:sz w:val="18"/>
          <w:szCs w:val="18"/>
          <w:u w:val="double"/>
          <w:lang w:val="en-IE"/>
        </w:rPr>
        <w:t xml:space="preserve"> V.I. (</w:t>
      </w:r>
      <w:r w:rsidRPr="00B63CD7">
        <w:rPr>
          <w:rFonts w:ascii="Arial" w:hAnsi="Arial" w:cs="Arial"/>
          <w:sz w:val="18"/>
          <w:szCs w:val="18"/>
          <w:u w:val="double"/>
          <w:lang w:val="en-IE"/>
        </w:rPr>
        <w:t>2005)</w:t>
      </w:r>
      <w:r w:rsidR="004E742A" w:rsidRPr="00B63CD7">
        <w:rPr>
          <w:rFonts w:ascii="Arial" w:hAnsi="Arial" w:cs="Arial"/>
          <w:sz w:val="18"/>
          <w:szCs w:val="18"/>
          <w:u w:val="double"/>
          <w:lang w:val="en-IE"/>
        </w:rPr>
        <w:t>.</w:t>
      </w:r>
      <w:r w:rsidRPr="00B63CD7">
        <w:rPr>
          <w:rFonts w:ascii="Arial" w:hAnsi="Arial" w:cs="Arial"/>
          <w:sz w:val="18"/>
          <w:szCs w:val="18"/>
          <w:u w:val="double"/>
          <w:lang w:val="en-IE"/>
        </w:rPr>
        <w:t xml:space="preserve"> Evaluation of lymph node and bone marrow cytology in the diagnosis of canine leishmaniasis (</w:t>
      </w:r>
      <w:r w:rsidRPr="00B63CD7">
        <w:rPr>
          <w:rFonts w:ascii="Arial" w:hAnsi="Arial" w:cs="Arial"/>
          <w:i/>
          <w:sz w:val="18"/>
          <w:szCs w:val="18"/>
          <w:u w:val="double"/>
          <w:lang w:val="en-IE"/>
        </w:rPr>
        <w:t>Leishmania infantum</w:t>
      </w:r>
      <w:r w:rsidRPr="00B63CD7">
        <w:rPr>
          <w:rFonts w:ascii="Arial" w:hAnsi="Arial" w:cs="Arial"/>
          <w:sz w:val="18"/>
          <w:szCs w:val="18"/>
          <w:u w:val="double"/>
          <w:lang w:val="en-IE"/>
        </w:rPr>
        <w:t xml:space="preserve">) in symptomatic and asymptomatic dogs. </w:t>
      </w:r>
      <w:r w:rsidRPr="00B63CD7">
        <w:rPr>
          <w:rFonts w:ascii="Arial" w:hAnsi="Arial" w:cs="Arial"/>
          <w:i/>
          <w:sz w:val="18"/>
          <w:szCs w:val="18"/>
          <w:u w:val="double"/>
          <w:lang w:val="en-IE"/>
        </w:rPr>
        <w:t>Am</w:t>
      </w:r>
      <w:r w:rsidR="004E742A"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J</w:t>
      </w:r>
      <w:r w:rsidR="004E742A"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Trop</w:t>
      </w:r>
      <w:r w:rsidR="004E742A"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Med</w:t>
      </w:r>
      <w:r w:rsidR="004E742A" w:rsidRPr="00B63CD7">
        <w:rPr>
          <w:rFonts w:ascii="Arial" w:hAnsi="Arial" w:cs="Arial"/>
          <w:i/>
          <w:sz w:val="18"/>
          <w:szCs w:val="18"/>
          <w:u w:val="double"/>
          <w:lang w:val="en-IE"/>
        </w:rPr>
        <w:t>.</w:t>
      </w:r>
      <w:r w:rsidRPr="00B63CD7">
        <w:rPr>
          <w:rFonts w:ascii="Arial" w:hAnsi="Arial" w:cs="Arial"/>
          <w:i/>
          <w:sz w:val="18"/>
          <w:szCs w:val="18"/>
          <w:u w:val="double"/>
          <w:lang w:val="en-IE"/>
        </w:rPr>
        <w:t xml:space="preserve"> </w:t>
      </w:r>
      <w:proofErr w:type="spellStart"/>
      <w:r w:rsidRPr="00B63CD7">
        <w:rPr>
          <w:rFonts w:ascii="Arial" w:hAnsi="Arial" w:cs="Arial"/>
          <w:i/>
          <w:sz w:val="18"/>
          <w:szCs w:val="18"/>
          <w:u w:val="double"/>
          <w:lang w:val="en-IE"/>
        </w:rPr>
        <w:t>Hyg</w:t>
      </w:r>
      <w:proofErr w:type="spellEnd"/>
      <w:r w:rsidRPr="00B63CD7">
        <w:rPr>
          <w:rFonts w:ascii="Arial" w:hAnsi="Arial" w:cs="Arial"/>
          <w:i/>
          <w:sz w:val="18"/>
          <w:szCs w:val="18"/>
          <w:u w:val="double"/>
          <w:lang w:val="en-IE"/>
        </w:rPr>
        <w:t>.,</w:t>
      </w:r>
      <w:r w:rsidRPr="00B63CD7">
        <w:rPr>
          <w:rFonts w:ascii="Arial" w:hAnsi="Arial" w:cs="Arial"/>
          <w:sz w:val="18"/>
          <w:szCs w:val="18"/>
          <w:u w:val="double"/>
          <w:lang w:val="en-IE"/>
        </w:rPr>
        <w:t xml:space="preserve"> </w:t>
      </w:r>
      <w:r w:rsidRPr="00B63CD7">
        <w:rPr>
          <w:rFonts w:ascii="Arial" w:hAnsi="Arial" w:cs="Arial"/>
          <w:b/>
          <w:sz w:val="18"/>
          <w:szCs w:val="18"/>
          <w:u w:val="double"/>
          <w:lang w:val="en-IE"/>
        </w:rPr>
        <w:t>73</w:t>
      </w:r>
      <w:r w:rsidRPr="00B63CD7">
        <w:rPr>
          <w:rFonts w:ascii="Arial" w:hAnsi="Arial" w:cs="Arial"/>
          <w:sz w:val="18"/>
          <w:szCs w:val="18"/>
          <w:u w:val="double"/>
          <w:lang w:val="en-IE"/>
        </w:rPr>
        <w:t>, 82</w:t>
      </w:r>
      <w:r w:rsidR="004E742A" w:rsidRPr="00B63CD7">
        <w:rPr>
          <w:rFonts w:ascii="Arial" w:hAnsi="Arial" w:cs="Arial"/>
          <w:sz w:val="18"/>
          <w:szCs w:val="18"/>
          <w:u w:val="double"/>
          <w:lang w:val="en-IE"/>
        </w:rPr>
        <w:t>–</w:t>
      </w:r>
      <w:r w:rsidRPr="00B63CD7">
        <w:rPr>
          <w:rFonts w:ascii="Arial" w:hAnsi="Arial" w:cs="Arial"/>
          <w:sz w:val="18"/>
          <w:szCs w:val="18"/>
          <w:u w:val="double"/>
          <w:lang w:val="en-IE"/>
        </w:rPr>
        <w:t>86.</w:t>
      </w:r>
    </w:p>
    <w:p w14:paraId="52783799" w14:textId="77777777" w:rsidR="0072368C" w:rsidRPr="00B63CD7" w:rsidRDefault="0072368C" w:rsidP="0066024F">
      <w:pPr>
        <w:pStyle w:val="Ref"/>
        <w:spacing w:after="220"/>
        <w:rPr>
          <w:lang w:val="en-IE"/>
        </w:rPr>
      </w:pPr>
      <w:proofErr w:type="spellStart"/>
      <w:r w:rsidRPr="00B63CD7">
        <w:rPr>
          <w:smallCaps/>
          <w:lang w:val="en-IE"/>
        </w:rPr>
        <w:t>Scalone</w:t>
      </w:r>
      <w:proofErr w:type="spellEnd"/>
      <w:r w:rsidRPr="00B63CD7">
        <w:rPr>
          <w:smallCaps/>
          <w:lang w:val="en-IE"/>
        </w:rPr>
        <w:t xml:space="preserve"> A., De Luna R., Oliva G., </w:t>
      </w:r>
      <w:proofErr w:type="spellStart"/>
      <w:r w:rsidRPr="00B63CD7">
        <w:rPr>
          <w:smallCaps/>
          <w:lang w:val="en-IE"/>
        </w:rPr>
        <w:t>Baldi</w:t>
      </w:r>
      <w:proofErr w:type="spellEnd"/>
      <w:r w:rsidRPr="00B63CD7">
        <w:rPr>
          <w:smallCaps/>
          <w:lang w:val="en-IE"/>
        </w:rPr>
        <w:t xml:space="preserve"> L., </w:t>
      </w:r>
      <w:proofErr w:type="spellStart"/>
      <w:r w:rsidRPr="00B63CD7">
        <w:rPr>
          <w:smallCaps/>
          <w:lang w:val="en-IE"/>
        </w:rPr>
        <w:t>Satta</w:t>
      </w:r>
      <w:proofErr w:type="spellEnd"/>
      <w:r w:rsidRPr="00B63CD7">
        <w:rPr>
          <w:smallCaps/>
          <w:lang w:val="en-IE"/>
        </w:rPr>
        <w:t xml:space="preserve"> G., </w:t>
      </w:r>
      <w:proofErr w:type="spellStart"/>
      <w:r w:rsidRPr="00B63CD7">
        <w:rPr>
          <w:smallCaps/>
          <w:lang w:val="en-IE"/>
        </w:rPr>
        <w:t>Vesco</w:t>
      </w:r>
      <w:proofErr w:type="spellEnd"/>
      <w:r w:rsidRPr="00B63CD7">
        <w:rPr>
          <w:smallCaps/>
          <w:lang w:val="en-IE"/>
        </w:rPr>
        <w:t xml:space="preserve"> G., </w:t>
      </w:r>
      <w:proofErr w:type="spellStart"/>
      <w:r w:rsidRPr="00B63CD7">
        <w:rPr>
          <w:smallCaps/>
          <w:lang w:val="en-IE"/>
        </w:rPr>
        <w:t>Mignone</w:t>
      </w:r>
      <w:proofErr w:type="spellEnd"/>
      <w:r w:rsidRPr="00B63CD7">
        <w:rPr>
          <w:smallCaps/>
          <w:lang w:val="en-IE"/>
        </w:rPr>
        <w:t xml:space="preserve"> W., </w:t>
      </w:r>
      <w:proofErr w:type="spellStart"/>
      <w:r w:rsidRPr="00B63CD7">
        <w:rPr>
          <w:smallCaps/>
          <w:lang w:val="en-IE"/>
        </w:rPr>
        <w:t>Turilli</w:t>
      </w:r>
      <w:proofErr w:type="spellEnd"/>
      <w:r w:rsidRPr="00B63CD7">
        <w:rPr>
          <w:smallCaps/>
          <w:lang w:val="en-IE"/>
        </w:rPr>
        <w:t xml:space="preserve"> C., Mondesire R.R., Simpson D., Donoghue A.R., Frank G.R. &amp; Gradoni L. </w:t>
      </w:r>
      <w:r w:rsidRPr="00B63CD7">
        <w:rPr>
          <w:lang w:val="en-IE"/>
        </w:rPr>
        <w:t xml:space="preserve">(2002). Evaluation of the </w:t>
      </w:r>
      <w:r w:rsidRPr="00B63CD7">
        <w:rPr>
          <w:i/>
          <w:iCs/>
          <w:lang w:val="en-IE"/>
        </w:rPr>
        <w:t>Leishmania</w:t>
      </w:r>
      <w:r w:rsidRPr="00B63CD7">
        <w:rPr>
          <w:lang w:val="en-IE"/>
        </w:rPr>
        <w:t xml:space="preserve"> recombinant K39 antigen as a diagnostic marker for canine leishmaniasis and validation of a standardized enzyme-linked immunosorbent assay. </w:t>
      </w:r>
      <w:r w:rsidRPr="00B63CD7">
        <w:rPr>
          <w:i/>
          <w:lang w:val="en-IE"/>
        </w:rPr>
        <w:t xml:space="preserve">Vet. </w:t>
      </w:r>
      <w:proofErr w:type="spellStart"/>
      <w:r w:rsidRPr="00B63CD7">
        <w:rPr>
          <w:i/>
          <w:lang w:val="en-IE"/>
        </w:rPr>
        <w:t>Parasitol</w:t>
      </w:r>
      <w:proofErr w:type="spellEnd"/>
      <w:r w:rsidRPr="00B63CD7">
        <w:rPr>
          <w:lang w:val="en-IE"/>
        </w:rPr>
        <w:t xml:space="preserve">., </w:t>
      </w:r>
      <w:r w:rsidRPr="00B63CD7">
        <w:rPr>
          <w:b/>
          <w:lang w:val="en-IE"/>
        </w:rPr>
        <w:t>104</w:t>
      </w:r>
      <w:r w:rsidRPr="00B63CD7">
        <w:rPr>
          <w:lang w:val="en-IE"/>
        </w:rPr>
        <w:t>, 275–285.</w:t>
      </w:r>
    </w:p>
    <w:p w14:paraId="68F9C138" w14:textId="77777777" w:rsidR="0072368C" w:rsidRPr="00B63CD7" w:rsidRDefault="0072368C" w:rsidP="0066024F">
      <w:pPr>
        <w:pStyle w:val="Ref"/>
        <w:spacing w:after="220"/>
        <w:rPr>
          <w:lang w:val="en-IE"/>
        </w:rPr>
      </w:pPr>
      <w:proofErr w:type="spellStart"/>
      <w:r w:rsidRPr="00B63CD7">
        <w:rPr>
          <w:smallCaps/>
          <w:lang w:val="en-IE"/>
        </w:rPr>
        <w:t>Schönian</w:t>
      </w:r>
      <w:proofErr w:type="spellEnd"/>
      <w:r w:rsidRPr="00B63CD7">
        <w:rPr>
          <w:smallCaps/>
          <w:lang w:val="en-IE"/>
        </w:rPr>
        <w:t xml:space="preserve"> G., Mauricio I., Gramiccia M., </w:t>
      </w:r>
      <w:proofErr w:type="spellStart"/>
      <w:r w:rsidRPr="00B63CD7">
        <w:rPr>
          <w:smallCaps/>
          <w:lang w:val="en-IE"/>
        </w:rPr>
        <w:t>Cañavate</w:t>
      </w:r>
      <w:proofErr w:type="spellEnd"/>
      <w:r w:rsidRPr="00B63CD7">
        <w:rPr>
          <w:smallCaps/>
          <w:lang w:val="en-IE"/>
        </w:rPr>
        <w:t xml:space="preserve"> C., </w:t>
      </w:r>
      <w:proofErr w:type="spellStart"/>
      <w:r w:rsidRPr="00B63CD7">
        <w:rPr>
          <w:smallCaps/>
          <w:lang w:val="en-IE"/>
        </w:rPr>
        <w:t>Boelaert</w:t>
      </w:r>
      <w:proofErr w:type="spellEnd"/>
      <w:r w:rsidRPr="00B63CD7">
        <w:rPr>
          <w:smallCaps/>
          <w:lang w:val="en-IE"/>
        </w:rPr>
        <w:t xml:space="preserve"> M. &amp; Dujardin J-C.</w:t>
      </w:r>
      <w:r w:rsidRPr="00B63CD7">
        <w:rPr>
          <w:lang w:val="en-IE"/>
        </w:rPr>
        <w:t xml:space="preserve"> (2008). Leishmaniases in the Mediterranean in the era of molecular epidemiology. </w:t>
      </w:r>
      <w:r w:rsidRPr="00B63CD7">
        <w:rPr>
          <w:i/>
          <w:lang w:val="en-IE"/>
        </w:rPr>
        <w:t xml:space="preserve">Trends </w:t>
      </w:r>
      <w:proofErr w:type="spellStart"/>
      <w:r w:rsidRPr="00B63CD7">
        <w:rPr>
          <w:i/>
          <w:lang w:val="en-IE"/>
        </w:rPr>
        <w:t>Parasitol</w:t>
      </w:r>
      <w:proofErr w:type="spellEnd"/>
      <w:r w:rsidRPr="00B63CD7">
        <w:rPr>
          <w:i/>
          <w:lang w:val="en-IE"/>
        </w:rPr>
        <w:t xml:space="preserve">. </w:t>
      </w:r>
      <w:r w:rsidRPr="00B63CD7">
        <w:rPr>
          <w:b/>
          <w:lang w:val="en-IE"/>
        </w:rPr>
        <w:t>24</w:t>
      </w:r>
      <w:r w:rsidRPr="00B63CD7">
        <w:rPr>
          <w:lang w:val="en-IE"/>
        </w:rPr>
        <w:t>, 135–142.</w:t>
      </w:r>
    </w:p>
    <w:p w14:paraId="50767CFA" w14:textId="77777777" w:rsidR="0072368C" w:rsidRPr="00B63CD7" w:rsidRDefault="0072368C" w:rsidP="0066024F">
      <w:pPr>
        <w:pStyle w:val="Ref"/>
        <w:spacing w:after="220"/>
        <w:rPr>
          <w:lang w:val="en-IE"/>
        </w:rPr>
      </w:pPr>
      <w:proofErr w:type="spellStart"/>
      <w:r w:rsidRPr="00B63CD7">
        <w:rPr>
          <w:smallCaps/>
          <w:lang w:val="en-IE"/>
        </w:rPr>
        <w:t>Shuikina</w:t>
      </w:r>
      <w:proofErr w:type="spellEnd"/>
      <w:r w:rsidRPr="00B63CD7">
        <w:rPr>
          <w:smallCaps/>
          <w:lang w:val="en-IE"/>
        </w:rPr>
        <w:t xml:space="preserve"> E.E., </w:t>
      </w:r>
      <w:proofErr w:type="spellStart"/>
      <w:r w:rsidRPr="00B63CD7">
        <w:rPr>
          <w:smallCaps/>
          <w:lang w:val="en-IE"/>
        </w:rPr>
        <w:t>Sergiev</w:t>
      </w:r>
      <w:proofErr w:type="spellEnd"/>
      <w:r w:rsidRPr="00B63CD7">
        <w:rPr>
          <w:smallCaps/>
          <w:lang w:val="en-IE"/>
        </w:rPr>
        <w:t xml:space="preserve"> V.P., Triers I.I., </w:t>
      </w:r>
      <w:proofErr w:type="spellStart"/>
      <w:r w:rsidRPr="00B63CD7">
        <w:rPr>
          <w:smallCaps/>
          <w:lang w:val="en-IE"/>
        </w:rPr>
        <w:t>Shcherbakov</w:t>
      </w:r>
      <w:proofErr w:type="spellEnd"/>
      <w:r w:rsidRPr="00B63CD7">
        <w:rPr>
          <w:smallCaps/>
          <w:lang w:val="en-IE"/>
        </w:rPr>
        <w:t xml:space="preserve"> V.A. &amp; </w:t>
      </w:r>
      <w:proofErr w:type="spellStart"/>
      <w:r w:rsidRPr="00B63CD7">
        <w:rPr>
          <w:smallCaps/>
          <w:lang w:val="en-IE"/>
        </w:rPr>
        <w:t>Diveev</w:t>
      </w:r>
      <w:proofErr w:type="spellEnd"/>
      <w:r w:rsidRPr="00B63CD7">
        <w:rPr>
          <w:smallCaps/>
          <w:lang w:val="en-IE"/>
        </w:rPr>
        <w:t xml:space="preserve"> </w:t>
      </w:r>
      <w:proofErr w:type="spellStart"/>
      <w:r w:rsidRPr="00B63CD7">
        <w:rPr>
          <w:smallCaps/>
          <w:lang w:val="en-IE"/>
        </w:rPr>
        <w:t>S.Kh</w:t>
      </w:r>
      <w:proofErr w:type="spellEnd"/>
      <w:r w:rsidRPr="00B63CD7">
        <w:rPr>
          <w:lang w:val="en-IE"/>
        </w:rPr>
        <w:t xml:space="preserve">. (1968). Experience of </w:t>
      </w:r>
      <w:proofErr w:type="spellStart"/>
      <w:r w:rsidRPr="00B63CD7">
        <w:rPr>
          <w:lang w:val="en-IE"/>
        </w:rPr>
        <w:t>antileishmaniasis</w:t>
      </w:r>
      <w:proofErr w:type="spellEnd"/>
      <w:r w:rsidRPr="00B63CD7">
        <w:rPr>
          <w:lang w:val="en-IE"/>
        </w:rPr>
        <w:t xml:space="preserve"> vaccination with cultures of </w:t>
      </w:r>
      <w:r w:rsidRPr="00B63CD7">
        <w:rPr>
          <w:i/>
          <w:lang w:val="en-IE"/>
        </w:rPr>
        <w:t xml:space="preserve">Leishmania </w:t>
      </w:r>
      <w:proofErr w:type="spellStart"/>
      <w:r w:rsidRPr="00B63CD7">
        <w:rPr>
          <w:i/>
          <w:lang w:val="en-IE"/>
        </w:rPr>
        <w:t>tropica</w:t>
      </w:r>
      <w:proofErr w:type="spellEnd"/>
      <w:r w:rsidRPr="00B63CD7">
        <w:rPr>
          <w:i/>
          <w:lang w:val="en-IE"/>
        </w:rPr>
        <w:t xml:space="preserve"> major</w:t>
      </w:r>
      <w:r w:rsidRPr="00B63CD7">
        <w:rPr>
          <w:lang w:val="en-IE"/>
        </w:rPr>
        <w:t xml:space="preserve"> grown in various types of media. </w:t>
      </w:r>
      <w:r w:rsidRPr="00B63CD7">
        <w:rPr>
          <w:i/>
          <w:lang w:val="en-IE"/>
        </w:rPr>
        <w:t xml:space="preserve">Med. </w:t>
      </w:r>
      <w:proofErr w:type="spellStart"/>
      <w:r w:rsidRPr="00B63CD7">
        <w:rPr>
          <w:i/>
          <w:lang w:val="en-IE"/>
        </w:rPr>
        <w:t>Parazitol</w:t>
      </w:r>
      <w:proofErr w:type="spellEnd"/>
      <w:r w:rsidRPr="00B63CD7">
        <w:rPr>
          <w:i/>
          <w:lang w:val="en-IE"/>
        </w:rPr>
        <w:t xml:space="preserve">. </w:t>
      </w:r>
      <w:r w:rsidRPr="00B63CD7">
        <w:rPr>
          <w:lang w:val="en-IE"/>
        </w:rPr>
        <w:t>(</w:t>
      </w:r>
      <w:proofErr w:type="spellStart"/>
      <w:r w:rsidRPr="00B63CD7">
        <w:rPr>
          <w:i/>
          <w:lang w:val="en-IE"/>
        </w:rPr>
        <w:t>Mosk</w:t>
      </w:r>
      <w:proofErr w:type="spellEnd"/>
      <w:r w:rsidRPr="00B63CD7">
        <w:rPr>
          <w:i/>
          <w:lang w:val="en-IE"/>
        </w:rPr>
        <w:t>.</w:t>
      </w:r>
      <w:r w:rsidRPr="00B63CD7">
        <w:rPr>
          <w:lang w:val="en-IE"/>
        </w:rPr>
        <w:t>)</w:t>
      </w:r>
      <w:r w:rsidRPr="00B63CD7">
        <w:rPr>
          <w:i/>
          <w:lang w:val="en-IE"/>
        </w:rPr>
        <w:t>,</w:t>
      </w:r>
      <w:r w:rsidRPr="00B63CD7">
        <w:rPr>
          <w:lang w:val="en-IE"/>
        </w:rPr>
        <w:t xml:space="preserve"> </w:t>
      </w:r>
      <w:r w:rsidRPr="00B63CD7">
        <w:rPr>
          <w:b/>
          <w:lang w:val="en-IE"/>
        </w:rPr>
        <w:t>37</w:t>
      </w:r>
      <w:r w:rsidRPr="00B63CD7">
        <w:rPr>
          <w:lang w:val="en-IE"/>
        </w:rPr>
        <w:t>, 648–651 (in Russian).</w:t>
      </w:r>
    </w:p>
    <w:p w14:paraId="19F7E9DD" w14:textId="63CF2F31" w:rsidR="009F3A2C" w:rsidRPr="00B63CD7" w:rsidRDefault="009F3A2C" w:rsidP="0066024F">
      <w:pPr>
        <w:pStyle w:val="Ref"/>
        <w:spacing w:after="220"/>
        <w:rPr>
          <w:i/>
          <w:u w:val="double"/>
          <w:lang w:val="en-IE"/>
        </w:rPr>
      </w:pPr>
      <w:r w:rsidRPr="00B63CD7">
        <w:rPr>
          <w:smallCaps/>
          <w:u w:val="double"/>
          <w:lang w:val="en-IE"/>
        </w:rPr>
        <w:t xml:space="preserve">Solano-Gallego L., </w:t>
      </w:r>
      <w:proofErr w:type="spellStart"/>
      <w:r w:rsidRPr="00B63CD7">
        <w:rPr>
          <w:smallCaps/>
          <w:u w:val="double"/>
          <w:lang w:val="en-IE"/>
        </w:rPr>
        <w:t>Koutinas</w:t>
      </w:r>
      <w:proofErr w:type="spellEnd"/>
      <w:r w:rsidRPr="00B63CD7">
        <w:rPr>
          <w:smallCaps/>
          <w:u w:val="double"/>
          <w:lang w:val="en-IE"/>
        </w:rPr>
        <w:t xml:space="preserve"> A., Miró G., Cardoso L., </w:t>
      </w:r>
      <w:proofErr w:type="spellStart"/>
      <w:r w:rsidRPr="00B63CD7">
        <w:rPr>
          <w:smallCaps/>
          <w:u w:val="double"/>
          <w:lang w:val="en-IE"/>
        </w:rPr>
        <w:t>Pennisi</w:t>
      </w:r>
      <w:proofErr w:type="spellEnd"/>
      <w:r w:rsidRPr="00B63CD7">
        <w:rPr>
          <w:smallCaps/>
          <w:u w:val="double"/>
          <w:lang w:val="en-IE"/>
        </w:rPr>
        <w:t xml:space="preserve"> M.G., Ferrer L., </w:t>
      </w:r>
      <w:proofErr w:type="spellStart"/>
      <w:r w:rsidRPr="00B63CD7">
        <w:rPr>
          <w:smallCaps/>
          <w:u w:val="double"/>
          <w:lang w:val="en-IE"/>
        </w:rPr>
        <w:t>Bourdeau</w:t>
      </w:r>
      <w:proofErr w:type="spellEnd"/>
      <w:r w:rsidRPr="00B63CD7">
        <w:rPr>
          <w:smallCaps/>
          <w:u w:val="double"/>
          <w:lang w:val="en-IE"/>
        </w:rPr>
        <w:t xml:space="preserve"> P., Oliva G.</w:t>
      </w:r>
      <w:r w:rsidR="004E742A" w:rsidRPr="00B63CD7">
        <w:rPr>
          <w:smallCaps/>
          <w:u w:val="double"/>
          <w:lang w:val="en-IE"/>
        </w:rPr>
        <w:t xml:space="preserve"> &amp; </w:t>
      </w:r>
      <w:proofErr w:type="spellStart"/>
      <w:r w:rsidRPr="00B63CD7">
        <w:rPr>
          <w:smallCaps/>
          <w:u w:val="double"/>
          <w:lang w:val="en-IE"/>
        </w:rPr>
        <w:t>Baneth</w:t>
      </w:r>
      <w:proofErr w:type="spellEnd"/>
      <w:r w:rsidRPr="00B63CD7">
        <w:rPr>
          <w:smallCaps/>
          <w:u w:val="double"/>
          <w:lang w:val="en-IE"/>
        </w:rPr>
        <w:t xml:space="preserve"> G. (2009)</w:t>
      </w:r>
      <w:r w:rsidR="004E742A" w:rsidRPr="00B63CD7">
        <w:rPr>
          <w:smallCaps/>
          <w:u w:val="double"/>
          <w:lang w:val="en-IE"/>
        </w:rPr>
        <w:t>.</w:t>
      </w:r>
      <w:r w:rsidRPr="00B63CD7">
        <w:rPr>
          <w:smallCaps/>
          <w:u w:val="double"/>
          <w:lang w:val="en-IE"/>
        </w:rPr>
        <w:t xml:space="preserve"> </w:t>
      </w:r>
      <w:r w:rsidRPr="00B63CD7">
        <w:rPr>
          <w:u w:val="double"/>
          <w:lang w:val="en-IE"/>
        </w:rPr>
        <w:t xml:space="preserve">Directions for the diagnosis, clinical staging, treatment and prevention of canine leishmaniosis. </w:t>
      </w:r>
      <w:r w:rsidRPr="00B63CD7">
        <w:rPr>
          <w:i/>
          <w:u w:val="double"/>
          <w:lang w:val="en-IE"/>
        </w:rPr>
        <w:t xml:space="preserve">Vet. </w:t>
      </w:r>
      <w:proofErr w:type="spellStart"/>
      <w:r w:rsidRPr="00B63CD7">
        <w:rPr>
          <w:i/>
          <w:u w:val="double"/>
          <w:lang w:val="en-IE"/>
        </w:rPr>
        <w:t>Parasitol</w:t>
      </w:r>
      <w:proofErr w:type="spellEnd"/>
      <w:r w:rsidR="004E742A" w:rsidRPr="00B63CD7">
        <w:rPr>
          <w:i/>
          <w:u w:val="double"/>
          <w:lang w:val="en-IE"/>
        </w:rPr>
        <w:t>.,</w:t>
      </w:r>
      <w:r w:rsidRPr="00B63CD7">
        <w:rPr>
          <w:i/>
          <w:u w:val="double"/>
          <w:lang w:val="en-IE"/>
        </w:rPr>
        <w:t xml:space="preserve"> </w:t>
      </w:r>
      <w:r w:rsidRPr="00B63CD7">
        <w:rPr>
          <w:b/>
          <w:u w:val="double"/>
          <w:lang w:val="en-IE"/>
        </w:rPr>
        <w:t>165</w:t>
      </w:r>
      <w:r w:rsidRPr="00B63CD7">
        <w:rPr>
          <w:u w:val="double"/>
          <w:lang w:val="en-IE"/>
        </w:rPr>
        <w:t>,</w:t>
      </w:r>
      <w:r w:rsidR="004E742A" w:rsidRPr="00B63CD7">
        <w:rPr>
          <w:u w:val="double"/>
          <w:lang w:val="en-IE"/>
        </w:rPr>
        <w:t xml:space="preserve"> </w:t>
      </w:r>
      <w:r w:rsidRPr="00B63CD7">
        <w:rPr>
          <w:u w:val="double"/>
          <w:lang w:val="en-IE"/>
        </w:rPr>
        <w:t>1</w:t>
      </w:r>
      <w:r w:rsidR="00436C20" w:rsidRPr="00B63CD7">
        <w:rPr>
          <w:u w:val="double"/>
          <w:lang w:val="en-IE"/>
        </w:rPr>
        <w:t>–</w:t>
      </w:r>
      <w:r w:rsidRPr="00B63CD7">
        <w:rPr>
          <w:u w:val="double"/>
          <w:lang w:val="en-IE"/>
        </w:rPr>
        <w:t>18,</w:t>
      </w:r>
    </w:p>
    <w:p w14:paraId="6CA5516B" w14:textId="77777777" w:rsidR="0072368C" w:rsidRPr="00B63CD7" w:rsidRDefault="0072368C" w:rsidP="0066024F">
      <w:pPr>
        <w:pStyle w:val="Ref"/>
        <w:spacing w:after="220"/>
        <w:rPr>
          <w:lang w:val="en-IE"/>
        </w:rPr>
      </w:pPr>
      <w:r w:rsidRPr="00B63CD7">
        <w:rPr>
          <w:smallCaps/>
          <w:lang w:val="en-IE"/>
        </w:rPr>
        <w:t xml:space="preserve">Sundar S., Maurya R., Singh R.K., Bharti K., Chakravarty J., Parekh A., Rai M., Kumar K. &amp; Murray H.W. (2006). </w:t>
      </w:r>
      <w:r w:rsidRPr="00B63CD7">
        <w:rPr>
          <w:lang w:val="en-IE"/>
        </w:rPr>
        <w:t xml:space="preserve">Rapid, </w:t>
      </w:r>
      <w:proofErr w:type="spellStart"/>
      <w:r w:rsidRPr="00B63CD7">
        <w:rPr>
          <w:lang w:val="en-IE"/>
        </w:rPr>
        <w:t>noninvasive</w:t>
      </w:r>
      <w:proofErr w:type="spellEnd"/>
      <w:r w:rsidRPr="00B63CD7">
        <w:rPr>
          <w:lang w:val="en-IE"/>
        </w:rPr>
        <w:t xml:space="preserve"> diagnosis of visceral leishmaniasis in India: comparison of two immunochromatographic strip tests for detection of anti-K39 antibody. </w:t>
      </w:r>
      <w:r w:rsidRPr="00B63CD7">
        <w:rPr>
          <w:i/>
          <w:lang w:val="en-IE"/>
        </w:rPr>
        <w:t xml:space="preserve">J. Clin. </w:t>
      </w:r>
      <w:proofErr w:type="spellStart"/>
      <w:r w:rsidRPr="00B63CD7">
        <w:rPr>
          <w:i/>
          <w:lang w:val="en-IE"/>
        </w:rPr>
        <w:t>Microbiol</w:t>
      </w:r>
      <w:proofErr w:type="spellEnd"/>
      <w:r w:rsidRPr="00B63CD7">
        <w:rPr>
          <w:i/>
          <w:lang w:val="en-IE"/>
        </w:rPr>
        <w:t>.</w:t>
      </w:r>
      <w:r w:rsidRPr="00B63CD7">
        <w:rPr>
          <w:lang w:val="en-IE"/>
        </w:rPr>
        <w:t xml:space="preserve">, </w:t>
      </w:r>
      <w:r w:rsidRPr="00B63CD7">
        <w:rPr>
          <w:b/>
          <w:lang w:val="en-IE"/>
        </w:rPr>
        <w:t>44</w:t>
      </w:r>
      <w:r w:rsidRPr="00B63CD7">
        <w:rPr>
          <w:lang w:val="en-IE"/>
        </w:rPr>
        <w:t>, 251–253.</w:t>
      </w:r>
    </w:p>
    <w:p w14:paraId="0AE806F8" w14:textId="77777777" w:rsidR="0072368C" w:rsidRPr="008F2147" w:rsidRDefault="0072368C" w:rsidP="0066024F">
      <w:pPr>
        <w:pStyle w:val="Ref"/>
        <w:spacing w:after="220"/>
        <w:rPr>
          <w:lang w:val="en-IE"/>
        </w:rPr>
      </w:pPr>
      <w:proofErr w:type="spellStart"/>
      <w:r w:rsidRPr="00B63CD7">
        <w:rPr>
          <w:smallCaps/>
          <w:lang w:val="en-IE"/>
        </w:rPr>
        <w:t>Trigo</w:t>
      </w:r>
      <w:proofErr w:type="spellEnd"/>
      <w:r w:rsidRPr="00B63CD7">
        <w:rPr>
          <w:smallCaps/>
          <w:lang w:val="en-IE"/>
        </w:rPr>
        <w:t xml:space="preserve"> J., </w:t>
      </w:r>
      <w:proofErr w:type="spellStart"/>
      <w:r w:rsidRPr="00B63CD7">
        <w:rPr>
          <w:smallCaps/>
          <w:lang w:val="en-IE"/>
        </w:rPr>
        <w:t>Abbehusen</w:t>
      </w:r>
      <w:proofErr w:type="spellEnd"/>
      <w:r w:rsidRPr="00B63CD7">
        <w:rPr>
          <w:smallCaps/>
          <w:lang w:val="en-IE"/>
        </w:rPr>
        <w:t xml:space="preserve"> M., </w:t>
      </w:r>
      <w:proofErr w:type="spellStart"/>
      <w:r w:rsidRPr="00B63CD7">
        <w:rPr>
          <w:smallCaps/>
          <w:lang w:val="en-IE"/>
        </w:rPr>
        <w:t>Netto</w:t>
      </w:r>
      <w:proofErr w:type="spellEnd"/>
      <w:r w:rsidRPr="00B63CD7">
        <w:rPr>
          <w:smallCaps/>
          <w:lang w:val="en-IE"/>
        </w:rPr>
        <w:t xml:space="preserve"> E.M., Nakatani M., </w:t>
      </w:r>
      <w:proofErr w:type="spellStart"/>
      <w:r w:rsidRPr="00B63CD7">
        <w:rPr>
          <w:smallCaps/>
          <w:lang w:val="en-IE"/>
        </w:rPr>
        <w:t>Pedral</w:t>
      </w:r>
      <w:proofErr w:type="spellEnd"/>
      <w:r w:rsidRPr="00B63CD7">
        <w:rPr>
          <w:smallCaps/>
          <w:lang w:val="en-IE"/>
        </w:rPr>
        <w:t xml:space="preserve">-Sampaio G., de Jesus R.S., </w:t>
      </w:r>
      <w:proofErr w:type="spellStart"/>
      <w:r w:rsidRPr="00B63CD7">
        <w:rPr>
          <w:smallCaps/>
          <w:lang w:val="en-IE"/>
        </w:rPr>
        <w:t>Goto</w:t>
      </w:r>
      <w:proofErr w:type="spellEnd"/>
      <w:r w:rsidRPr="00B63CD7">
        <w:rPr>
          <w:smallCaps/>
          <w:lang w:val="en-IE"/>
        </w:rPr>
        <w:t xml:space="preserve"> Y., </w:t>
      </w:r>
      <w:proofErr w:type="spellStart"/>
      <w:r w:rsidRPr="00B63CD7">
        <w:rPr>
          <w:smallCaps/>
          <w:lang w:val="en-IE"/>
        </w:rPr>
        <w:t>Guderian</w:t>
      </w:r>
      <w:proofErr w:type="spellEnd"/>
      <w:r w:rsidRPr="00B63CD7">
        <w:rPr>
          <w:smallCaps/>
          <w:lang w:val="en-IE"/>
        </w:rPr>
        <w:t xml:space="preserve"> J., Howard R.F. &amp; Reed S.G.</w:t>
      </w:r>
      <w:r w:rsidRPr="00B63CD7">
        <w:rPr>
          <w:lang w:val="en-IE"/>
        </w:rPr>
        <w:t xml:space="preserve"> (2010). Treatment of canine visceral leishmaniasis by the vaccine Leish-111f+MPL-SE. </w:t>
      </w:r>
      <w:r w:rsidRPr="008F2147">
        <w:rPr>
          <w:i/>
          <w:lang w:val="en-IE"/>
        </w:rPr>
        <w:t>Vaccine</w:t>
      </w:r>
      <w:r w:rsidRPr="008F2147">
        <w:rPr>
          <w:lang w:val="en-IE"/>
        </w:rPr>
        <w:t xml:space="preserve">, </w:t>
      </w:r>
      <w:r w:rsidRPr="008F2147">
        <w:rPr>
          <w:b/>
          <w:lang w:val="en-IE"/>
        </w:rPr>
        <w:t>28</w:t>
      </w:r>
      <w:r w:rsidRPr="008F2147">
        <w:rPr>
          <w:lang w:val="en-IE"/>
        </w:rPr>
        <w:t>, 3333–3340.</w:t>
      </w:r>
    </w:p>
    <w:p w14:paraId="0260147D" w14:textId="77777777" w:rsidR="0072368C" w:rsidRPr="00B63CD7" w:rsidRDefault="0072368C" w:rsidP="0066024F">
      <w:pPr>
        <w:pStyle w:val="Ref"/>
        <w:spacing w:after="220"/>
        <w:rPr>
          <w:lang w:val="en-IE"/>
        </w:rPr>
      </w:pPr>
      <w:proofErr w:type="spellStart"/>
      <w:r w:rsidRPr="008F2147">
        <w:rPr>
          <w:smallCaps/>
          <w:lang w:val="en-IE"/>
        </w:rPr>
        <w:t>Turgay</w:t>
      </w:r>
      <w:proofErr w:type="spellEnd"/>
      <w:r w:rsidRPr="008F2147">
        <w:rPr>
          <w:smallCaps/>
          <w:lang w:val="en-IE"/>
        </w:rPr>
        <w:t xml:space="preserve"> N., </w:t>
      </w:r>
      <w:proofErr w:type="spellStart"/>
      <w:r w:rsidRPr="008F2147">
        <w:rPr>
          <w:smallCaps/>
          <w:lang w:val="en-IE"/>
        </w:rPr>
        <w:t>Balcioglu</w:t>
      </w:r>
      <w:proofErr w:type="spellEnd"/>
      <w:r w:rsidRPr="008F2147">
        <w:rPr>
          <w:smallCaps/>
          <w:lang w:val="en-IE"/>
        </w:rPr>
        <w:t xml:space="preserve"> I.C., </w:t>
      </w:r>
      <w:proofErr w:type="spellStart"/>
      <w:r w:rsidRPr="008F2147">
        <w:rPr>
          <w:smallCaps/>
          <w:lang w:val="en-IE"/>
        </w:rPr>
        <w:t>Toz</w:t>
      </w:r>
      <w:proofErr w:type="spellEnd"/>
      <w:r w:rsidRPr="008F2147">
        <w:rPr>
          <w:smallCaps/>
          <w:lang w:val="en-IE"/>
        </w:rPr>
        <w:t xml:space="preserve"> S.O., </w:t>
      </w:r>
      <w:proofErr w:type="spellStart"/>
      <w:r w:rsidRPr="008F2147">
        <w:rPr>
          <w:smallCaps/>
          <w:lang w:val="en-IE"/>
        </w:rPr>
        <w:t>Ozbel</w:t>
      </w:r>
      <w:proofErr w:type="spellEnd"/>
      <w:r w:rsidRPr="008F2147">
        <w:rPr>
          <w:smallCaps/>
          <w:lang w:val="en-IE"/>
        </w:rPr>
        <w:t xml:space="preserve"> Y. &amp; Jones S.L. (2010). </w:t>
      </w:r>
      <w:proofErr w:type="spellStart"/>
      <w:r w:rsidRPr="00B63CD7">
        <w:rPr>
          <w:lang w:val="en-IE"/>
        </w:rPr>
        <w:t>Quantiferon</w:t>
      </w:r>
      <w:proofErr w:type="spellEnd"/>
      <w:r w:rsidRPr="00B63CD7">
        <w:rPr>
          <w:lang w:val="en-IE"/>
        </w:rPr>
        <w:t xml:space="preserve">-Leishmania as an epidemiological tool for evaluating the exposure to </w:t>
      </w:r>
      <w:r w:rsidRPr="00B63CD7">
        <w:rPr>
          <w:i/>
          <w:lang w:val="en-IE"/>
        </w:rPr>
        <w:t>Leishmania</w:t>
      </w:r>
      <w:r w:rsidRPr="00B63CD7">
        <w:rPr>
          <w:lang w:val="en-IE"/>
        </w:rPr>
        <w:t xml:space="preserve"> infection. </w:t>
      </w:r>
      <w:r w:rsidRPr="00B63CD7">
        <w:rPr>
          <w:i/>
          <w:lang w:val="en-IE"/>
        </w:rPr>
        <w:t xml:space="preserve">Am. J. Trop. Med. </w:t>
      </w:r>
      <w:proofErr w:type="spellStart"/>
      <w:r w:rsidRPr="00B63CD7">
        <w:rPr>
          <w:i/>
          <w:lang w:val="en-IE"/>
        </w:rPr>
        <w:t>Hyg</w:t>
      </w:r>
      <w:proofErr w:type="spellEnd"/>
      <w:r w:rsidRPr="00B63CD7">
        <w:rPr>
          <w:i/>
          <w:lang w:val="en-IE"/>
        </w:rPr>
        <w:t>.,</w:t>
      </w:r>
      <w:r w:rsidRPr="00B63CD7">
        <w:rPr>
          <w:lang w:val="en-IE"/>
        </w:rPr>
        <w:t xml:space="preserve"> </w:t>
      </w:r>
      <w:r w:rsidRPr="00B63CD7">
        <w:rPr>
          <w:b/>
          <w:lang w:val="en-IE"/>
        </w:rPr>
        <w:t>83</w:t>
      </w:r>
      <w:r w:rsidRPr="00B63CD7">
        <w:rPr>
          <w:lang w:val="en-IE"/>
        </w:rPr>
        <w:t>, 822–824.</w:t>
      </w:r>
    </w:p>
    <w:p w14:paraId="5A71A57F" w14:textId="77777777" w:rsidR="0072368C" w:rsidRPr="00B63CD7" w:rsidRDefault="0066024F" w:rsidP="0066024F">
      <w:pPr>
        <w:tabs>
          <w:tab w:val="clear" w:pos="-720"/>
        </w:tabs>
        <w:spacing w:after="220" w:line="240" w:lineRule="auto"/>
        <w:rPr>
          <w:rFonts w:ascii="Arial" w:hAnsi="Arial" w:cs="Arial"/>
          <w:sz w:val="18"/>
          <w:szCs w:val="18"/>
          <w:lang w:val="en-IE" w:eastAsia="it-IT"/>
        </w:rPr>
      </w:pPr>
      <w:hyperlink r:id="rId48" w:tooltip="Click to search for citations by this author." w:history="1">
        <w:proofErr w:type="spellStart"/>
        <w:r w:rsidR="0072368C" w:rsidRPr="00B63CD7">
          <w:rPr>
            <w:rFonts w:ascii="Arial" w:hAnsi="Arial" w:cs="Arial"/>
            <w:bCs/>
            <w:sz w:val="18"/>
            <w:szCs w:val="18"/>
            <w:lang w:val="en-IE" w:eastAsia="it-IT"/>
          </w:rPr>
          <w:t>V</w:t>
        </w:r>
        <w:r w:rsidR="0072368C" w:rsidRPr="00B63CD7">
          <w:rPr>
            <w:rFonts w:ascii="Arial" w:hAnsi="Arial" w:cs="Arial"/>
            <w:bCs/>
            <w:smallCaps/>
            <w:sz w:val="18"/>
            <w:szCs w:val="18"/>
            <w:lang w:val="en-IE" w:eastAsia="it-IT"/>
          </w:rPr>
          <w:t>olpini</w:t>
        </w:r>
        <w:proofErr w:type="spellEnd"/>
        <w:r w:rsidR="0072368C" w:rsidRPr="00B63CD7">
          <w:rPr>
            <w:rFonts w:ascii="Arial" w:hAnsi="Arial" w:cs="Arial"/>
            <w:bCs/>
            <w:sz w:val="18"/>
            <w:szCs w:val="18"/>
            <w:lang w:val="en-IE" w:eastAsia="it-IT"/>
          </w:rPr>
          <w:t xml:space="preserve"> A.C</w:t>
        </w:r>
      </w:hyperlink>
      <w:r w:rsidR="0072368C" w:rsidRPr="00B63CD7">
        <w:rPr>
          <w:rFonts w:ascii="Arial" w:hAnsi="Arial" w:cs="Arial"/>
          <w:sz w:val="18"/>
          <w:szCs w:val="18"/>
          <w:lang w:val="en-IE" w:eastAsia="it-IT"/>
        </w:rPr>
        <w:t xml:space="preserve">., </w:t>
      </w:r>
      <w:hyperlink r:id="rId49" w:tooltip="Click to search for citations by this author." w:history="1">
        <w:proofErr w:type="spellStart"/>
        <w:r w:rsidR="0072368C" w:rsidRPr="00B63CD7">
          <w:rPr>
            <w:rFonts w:ascii="Arial" w:hAnsi="Arial" w:cs="Arial"/>
            <w:bCs/>
            <w:sz w:val="18"/>
            <w:szCs w:val="18"/>
            <w:lang w:val="en-IE" w:eastAsia="it-IT"/>
          </w:rPr>
          <w:t>P</w:t>
        </w:r>
        <w:r w:rsidR="0072368C" w:rsidRPr="00B63CD7">
          <w:rPr>
            <w:rFonts w:ascii="Arial" w:hAnsi="Arial" w:cs="Arial"/>
            <w:bCs/>
            <w:smallCaps/>
            <w:sz w:val="18"/>
            <w:szCs w:val="18"/>
            <w:lang w:val="en-IE" w:eastAsia="it-IT"/>
          </w:rPr>
          <w:t>assos</w:t>
        </w:r>
        <w:proofErr w:type="spellEnd"/>
        <w:r w:rsidR="0072368C" w:rsidRPr="00B63CD7">
          <w:rPr>
            <w:rFonts w:ascii="Arial" w:hAnsi="Arial" w:cs="Arial"/>
            <w:bCs/>
            <w:sz w:val="18"/>
            <w:szCs w:val="18"/>
            <w:lang w:val="en-IE" w:eastAsia="it-IT"/>
          </w:rPr>
          <w:t xml:space="preserve"> V.M</w:t>
        </w:r>
      </w:hyperlink>
      <w:r w:rsidR="0072368C" w:rsidRPr="00B63CD7">
        <w:rPr>
          <w:rFonts w:ascii="Arial" w:hAnsi="Arial" w:cs="Arial"/>
          <w:sz w:val="18"/>
          <w:szCs w:val="18"/>
          <w:lang w:val="en-IE" w:eastAsia="it-IT"/>
        </w:rPr>
        <w:t xml:space="preserve">., </w:t>
      </w:r>
      <w:hyperlink r:id="rId50" w:tooltip="Click to search for citations by this author." w:history="1">
        <w:r w:rsidR="0072368C" w:rsidRPr="00B63CD7">
          <w:rPr>
            <w:rFonts w:ascii="Arial" w:hAnsi="Arial" w:cs="Arial"/>
            <w:bCs/>
            <w:sz w:val="18"/>
            <w:szCs w:val="18"/>
            <w:lang w:val="en-IE" w:eastAsia="it-IT"/>
          </w:rPr>
          <w:t>O</w:t>
        </w:r>
        <w:r w:rsidR="0072368C" w:rsidRPr="00B63CD7">
          <w:rPr>
            <w:rFonts w:ascii="Arial" w:hAnsi="Arial" w:cs="Arial"/>
            <w:bCs/>
            <w:smallCaps/>
            <w:sz w:val="18"/>
            <w:szCs w:val="18"/>
            <w:lang w:val="en-IE" w:eastAsia="it-IT"/>
          </w:rPr>
          <w:t>liveira</w:t>
        </w:r>
        <w:r w:rsidR="0072368C" w:rsidRPr="00B63CD7">
          <w:rPr>
            <w:rFonts w:ascii="Arial" w:hAnsi="Arial" w:cs="Arial"/>
            <w:bCs/>
            <w:sz w:val="18"/>
            <w:szCs w:val="18"/>
            <w:lang w:val="en-IE" w:eastAsia="it-IT"/>
          </w:rPr>
          <w:t xml:space="preserve"> G.C</w:t>
        </w:r>
      </w:hyperlink>
      <w:r w:rsidR="0072368C" w:rsidRPr="00B63CD7">
        <w:rPr>
          <w:rFonts w:ascii="Arial" w:hAnsi="Arial" w:cs="Arial"/>
          <w:sz w:val="18"/>
          <w:szCs w:val="18"/>
          <w:lang w:val="en-IE" w:eastAsia="it-IT"/>
        </w:rPr>
        <w:t xml:space="preserve">. &amp; </w:t>
      </w:r>
      <w:hyperlink r:id="rId51" w:tooltip="Click to search for citations by this author." w:history="1">
        <w:proofErr w:type="spellStart"/>
        <w:r w:rsidR="0072368C" w:rsidRPr="00B63CD7">
          <w:rPr>
            <w:rFonts w:ascii="Arial" w:hAnsi="Arial" w:cs="Arial"/>
            <w:bCs/>
            <w:sz w:val="18"/>
            <w:szCs w:val="18"/>
            <w:lang w:val="en-IE" w:eastAsia="it-IT"/>
          </w:rPr>
          <w:t>R</w:t>
        </w:r>
        <w:r w:rsidR="0072368C" w:rsidRPr="00B63CD7">
          <w:rPr>
            <w:rFonts w:ascii="Arial" w:hAnsi="Arial" w:cs="Arial"/>
            <w:bCs/>
            <w:smallCaps/>
            <w:sz w:val="18"/>
            <w:szCs w:val="18"/>
            <w:lang w:val="en-IE" w:eastAsia="it-IT"/>
          </w:rPr>
          <w:t>omanha</w:t>
        </w:r>
        <w:proofErr w:type="spellEnd"/>
        <w:r w:rsidR="0072368C" w:rsidRPr="00B63CD7">
          <w:rPr>
            <w:rFonts w:ascii="Arial" w:hAnsi="Arial" w:cs="Arial"/>
            <w:bCs/>
            <w:sz w:val="18"/>
            <w:szCs w:val="18"/>
            <w:lang w:val="en-IE" w:eastAsia="it-IT"/>
          </w:rPr>
          <w:t xml:space="preserve"> A.J</w:t>
        </w:r>
      </w:hyperlink>
      <w:r w:rsidR="0072368C" w:rsidRPr="00B63CD7">
        <w:rPr>
          <w:rFonts w:ascii="Arial" w:hAnsi="Arial" w:cs="Arial"/>
          <w:sz w:val="18"/>
          <w:szCs w:val="18"/>
          <w:lang w:val="en-IE" w:eastAsia="it-IT"/>
        </w:rPr>
        <w:t xml:space="preserve">. (2004). </w:t>
      </w:r>
      <w:r w:rsidR="0072368C" w:rsidRPr="00B63CD7">
        <w:rPr>
          <w:rFonts w:ascii="Arial" w:hAnsi="Arial" w:cs="Arial"/>
          <w:bCs/>
          <w:sz w:val="18"/>
          <w:szCs w:val="18"/>
          <w:lang w:val="en-IE" w:eastAsia="it-IT"/>
        </w:rPr>
        <w:t xml:space="preserve">PCR-RFLP to identify </w:t>
      </w:r>
      <w:r w:rsidR="0072368C" w:rsidRPr="00B63CD7">
        <w:rPr>
          <w:rFonts w:ascii="Arial" w:hAnsi="Arial" w:cs="Arial"/>
          <w:bCs/>
          <w:i/>
          <w:sz w:val="18"/>
          <w:szCs w:val="18"/>
          <w:lang w:val="en-IE" w:eastAsia="it-IT"/>
        </w:rPr>
        <w:t>Leishmania</w:t>
      </w:r>
      <w:r w:rsidR="0072368C" w:rsidRPr="00B63CD7">
        <w:rPr>
          <w:rFonts w:ascii="Arial" w:hAnsi="Arial" w:cs="Arial"/>
          <w:bCs/>
          <w:sz w:val="18"/>
          <w:szCs w:val="18"/>
          <w:lang w:val="en-IE" w:eastAsia="it-IT"/>
        </w:rPr>
        <w:t xml:space="preserve"> (</w:t>
      </w:r>
      <w:proofErr w:type="spellStart"/>
      <w:r w:rsidR="0072368C" w:rsidRPr="00B63CD7">
        <w:rPr>
          <w:rFonts w:ascii="Arial" w:hAnsi="Arial" w:cs="Arial"/>
          <w:bCs/>
          <w:i/>
          <w:sz w:val="18"/>
          <w:szCs w:val="18"/>
          <w:lang w:val="en-IE" w:eastAsia="it-IT"/>
        </w:rPr>
        <w:t>Viannia</w:t>
      </w:r>
      <w:proofErr w:type="spellEnd"/>
      <w:r w:rsidR="0072368C" w:rsidRPr="00B63CD7">
        <w:rPr>
          <w:rFonts w:ascii="Arial" w:hAnsi="Arial" w:cs="Arial"/>
          <w:bCs/>
          <w:sz w:val="18"/>
          <w:szCs w:val="18"/>
          <w:lang w:val="en-IE" w:eastAsia="it-IT"/>
        </w:rPr>
        <w:t xml:space="preserve">) </w:t>
      </w:r>
      <w:proofErr w:type="spellStart"/>
      <w:r w:rsidR="0072368C" w:rsidRPr="00B63CD7">
        <w:rPr>
          <w:rFonts w:ascii="Arial" w:hAnsi="Arial" w:cs="Arial"/>
          <w:bCs/>
          <w:i/>
          <w:sz w:val="18"/>
          <w:szCs w:val="18"/>
          <w:lang w:val="en-IE" w:eastAsia="it-IT"/>
        </w:rPr>
        <w:t>braziliensis</w:t>
      </w:r>
      <w:proofErr w:type="spellEnd"/>
      <w:r w:rsidR="0072368C" w:rsidRPr="00B63CD7">
        <w:rPr>
          <w:rFonts w:ascii="Arial" w:hAnsi="Arial" w:cs="Arial"/>
          <w:bCs/>
          <w:sz w:val="18"/>
          <w:szCs w:val="18"/>
          <w:lang w:val="en-IE" w:eastAsia="it-IT"/>
        </w:rPr>
        <w:t xml:space="preserve"> and </w:t>
      </w:r>
      <w:r w:rsidR="0072368C" w:rsidRPr="00B63CD7">
        <w:rPr>
          <w:rFonts w:ascii="Arial" w:hAnsi="Arial" w:cs="Arial"/>
          <w:bCs/>
          <w:i/>
          <w:sz w:val="18"/>
          <w:szCs w:val="18"/>
          <w:lang w:val="en-IE" w:eastAsia="it-IT"/>
        </w:rPr>
        <w:t>L</w:t>
      </w:r>
      <w:r w:rsidR="0072368C" w:rsidRPr="00B63CD7">
        <w:rPr>
          <w:rFonts w:ascii="Arial" w:hAnsi="Arial" w:cs="Arial"/>
          <w:bCs/>
          <w:sz w:val="18"/>
          <w:szCs w:val="18"/>
          <w:lang w:val="en-IE" w:eastAsia="it-IT"/>
        </w:rPr>
        <w:t>. (</w:t>
      </w:r>
      <w:r w:rsidR="0072368C" w:rsidRPr="00B63CD7">
        <w:rPr>
          <w:rFonts w:ascii="Arial" w:hAnsi="Arial" w:cs="Arial"/>
          <w:bCs/>
          <w:i/>
          <w:sz w:val="18"/>
          <w:szCs w:val="18"/>
          <w:lang w:val="en-IE" w:eastAsia="it-IT"/>
        </w:rPr>
        <w:t>Leishmania</w:t>
      </w:r>
      <w:r w:rsidR="0072368C" w:rsidRPr="00B63CD7">
        <w:rPr>
          <w:rFonts w:ascii="Arial" w:hAnsi="Arial" w:cs="Arial"/>
          <w:bCs/>
          <w:sz w:val="18"/>
          <w:szCs w:val="18"/>
          <w:lang w:val="en-IE" w:eastAsia="it-IT"/>
        </w:rPr>
        <w:t xml:space="preserve">) </w:t>
      </w:r>
      <w:proofErr w:type="spellStart"/>
      <w:r w:rsidR="0072368C" w:rsidRPr="00B63CD7">
        <w:rPr>
          <w:rFonts w:ascii="Arial" w:hAnsi="Arial" w:cs="Arial"/>
          <w:bCs/>
          <w:i/>
          <w:sz w:val="18"/>
          <w:szCs w:val="18"/>
          <w:lang w:val="en-IE" w:eastAsia="it-IT"/>
        </w:rPr>
        <w:t>amazonensis</w:t>
      </w:r>
      <w:proofErr w:type="spellEnd"/>
      <w:r w:rsidR="0072368C" w:rsidRPr="00B63CD7">
        <w:rPr>
          <w:rFonts w:ascii="Arial" w:hAnsi="Arial" w:cs="Arial"/>
          <w:bCs/>
          <w:sz w:val="18"/>
          <w:szCs w:val="18"/>
          <w:lang w:val="en-IE" w:eastAsia="it-IT"/>
        </w:rPr>
        <w:t xml:space="preserve"> causing American cutaneous leishmaniasis.</w:t>
      </w:r>
      <w:r w:rsidR="0072368C" w:rsidRPr="00B63CD7">
        <w:rPr>
          <w:rFonts w:ascii="Arial" w:hAnsi="Arial" w:cs="Arial"/>
          <w:sz w:val="18"/>
          <w:szCs w:val="18"/>
          <w:lang w:val="en-IE" w:eastAsia="it-IT"/>
        </w:rPr>
        <w:t xml:space="preserve"> </w:t>
      </w:r>
      <w:r w:rsidR="0072368C" w:rsidRPr="00B63CD7">
        <w:rPr>
          <w:rFonts w:ascii="Arial" w:hAnsi="Arial" w:cs="Arial"/>
          <w:i/>
          <w:sz w:val="18"/>
          <w:szCs w:val="18"/>
          <w:lang w:val="en-IE" w:eastAsia="it-IT"/>
        </w:rPr>
        <w:t>Acta</w:t>
      </w:r>
      <w:r w:rsidR="0072368C" w:rsidRPr="00B63CD7">
        <w:rPr>
          <w:rFonts w:ascii="Arial" w:hAnsi="Arial" w:cs="Arial"/>
          <w:sz w:val="18"/>
          <w:szCs w:val="18"/>
          <w:lang w:val="en-IE" w:eastAsia="it-IT"/>
        </w:rPr>
        <w:t xml:space="preserve"> </w:t>
      </w:r>
      <w:r w:rsidR="0072368C" w:rsidRPr="00B63CD7">
        <w:rPr>
          <w:rFonts w:ascii="Arial" w:hAnsi="Arial" w:cs="Arial"/>
          <w:i/>
          <w:sz w:val="18"/>
          <w:szCs w:val="18"/>
          <w:lang w:val="en-IE" w:eastAsia="it-IT"/>
        </w:rPr>
        <w:t>Trop</w:t>
      </w:r>
      <w:r w:rsidR="0072368C" w:rsidRPr="00B63CD7">
        <w:rPr>
          <w:rFonts w:ascii="Arial" w:hAnsi="Arial" w:cs="Arial"/>
          <w:sz w:val="18"/>
          <w:szCs w:val="18"/>
          <w:lang w:val="en-IE" w:eastAsia="it-IT"/>
        </w:rPr>
        <w:t xml:space="preserve">., </w:t>
      </w:r>
      <w:r w:rsidR="0072368C" w:rsidRPr="00B63CD7">
        <w:rPr>
          <w:rFonts w:ascii="Arial" w:hAnsi="Arial" w:cs="Arial"/>
          <w:b/>
          <w:sz w:val="18"/>
          <w:szCs w:val="18"/>
          <w:lang w:val="en-IE" w:eastAsia="it-IT"/>
        </w:rPr>
        <w:t>90</w:t>
      </w:r>
      <w:r w:rsidR="0072368C" w:rsidRPr="00B63CD7">
        <w:rPr>
          <w:rFonts w:ascii="Arial" w:hAnsi="Arial" w:cs="Arial"/>
          <w:sz w:val="18"/>
          <w:szCs w:val="18"/>
          <w:lang w:val="en-IE" w:eastAsia="it-IT"/>
        </w:rPr>
        <w:t>, 31–37.</w:t>
      </w:r>
    </w:p>
    <w:p w14:paraId="400070B8" w14:textId="77777777" w:rsidR="0072368C" w:rsidRPr="00B63CD7" w:rsidRDefault="0072368C" w:rsidP="0066024F">
      <w:pPr>
        <w:pStyle w:val="Ref"/>
        <w:spacing w:after="220"/>
        <w:rPr>
          <w:lang w:val="en-IE"/>
        </w:rPr>
      </w:pPr>
      <w:r w:rsidRPr="00B63CD7">
        <w:rPr>
          <w:smallCaps/>
          <w:lang w:val="en-IE"/>
        </w:rPr>
        <w:t>World Health Organization</w:t>
      </w:r>
      <w:r w:rsidRPr="00B63CD7">
        <w:rPr>
          <w:lang w:val="en-IE"/>
        </w:rPr>
        <w:t xml:space="preserve"> (WHO) (2010). Control of the leishmaniases, WHO Technical Report Series 949, WHO, Geneva, Switzerland, 1–186.</w:t>
      </w:r>
    </w:p>
    <w:bookmarkEnd w:id="2"/>
    <w:p w14:paraId="6BF118EF" w14:textId="77777777" w:rsidR="0072368C" w:rsidRPr="00B63CD7" w:rsidRDefault="0072368C" w:rsidP="00925463">
      <w:pPr>
        <w:pStyle w:val="rtoiles"/>
        <w:spacing w:before="0"/>
        <w:rPr>
          <w:lang w:val="en-IE"/>
        </w:rPr>
      </w:pPr>
      <w:r w:rsidRPr="00B63CD7">
        <w:rPr>
          <w:lang w:val="en-IE"/>
        </w:rPr>
        <w:t>*</w:t>
      </w:r>
      <w:r w:rsidRPr="00B63CD7">
        <w:rPr>
          <w:lang w:val="en-IE"/>
        </w:rPr>
        <w:br/>
        <w:t>*   *</w:t>
      </w:r>
    </w:p>
    <w:p w14:paraId="39D0FCCB" w14:textId="751B5CE4" w:rsidR="00E86B62" w:rsidRPr="00B63CD7" w:rsidRDefault="00E86B62" w:rsidP="00C37039">
      <w:pPr>
        <w:pStyle w:val="StyleReflabnoteGras"/>
        <w:spacing w:after="240"/>
        <w:rPr>
          <w:rFonts w:cs="Arial"/>
          <w:lang w:val="en-IE"/>
        </w:rPr>
      </w:pPr>
      <w:r w:rsidRPr="00B63CD7">
        <w:rPr>
          <w:rStyle w:val="ReflabnoteCar"/>
          <w:rFonts w:cs="Arial"/>
          <w:lang w:val="en-IE"/>
        </w:rPr>
        <w:t>NB:</w:t>
      </w:r>
      <w:r w:rsidRPr="00B63CD7">
        <w:rPr>
          <w:rStyle w:val="ReflabnoteCar"/>
          <w:rFonts w:cs="Arial"/>
          <w:b w:val="0"/>
          <w:lang w:val="en-IE"/>
        </w:rPr>
        <w:t xml:space="preserve"> There is an OIE Reference Laboratory for </w:t>
      </w:r>
      <w:r w:rsidRPr="00B63CD7">
        <w:rPr>
          <w:rFonts w:cs="Arial"/>
          <w:b w:val="0"/>
          <w:lang w:val="en-IE"/>
        </w:rPr>
        <w:t>Leishmaniosis</w:t>
      </w:r>
      <w:r w:rsidRPr="00B63CD7">
        <w:rPr>
          <w:rStyle w:val="ReflabnoteCar"/>
          <w:rFonts w:cs="Arial"/>
          <w:b w:val="0"/>
          <w:lang w:val="en-IE"/>
        </w:rPr>
        <w:br/>
        <w:t xml:space="preserve">(see Table in Part 4 of this </w:t>
      </w:r>
      <w:r w:rsidRPr="00B63CD7">
        <w:rPr>
          <w:rFonts w:cs="Arial"/>
          <w:b w:val="0"/>
          <w:i/>
          <w:lang w:val="en-IE"/>
        </w:rPr>
        <w:t xml:space="preserve">Terrestrial Manual </w:t>
      </w:r>
      <w:r w:rsidRPr="00B63CD7">
        <w:rPr>
          <w:rStyle w:val="ReflabnoteCar"/>
          <w:rFonts w:cs="Arial"/>
          <w:b w:val="0"/>
          <w:lang w:val="en-IE"/>
        </w:rPr>
        <w:t xml:space="preserve">or consult the OIE Web site for the most up-to-date list: </w:t>
      </w:r>
      <w:hyperlink r:id="rId52" w:history="1">
        <w:r w:rsidR="00B718AA" w:rsidRPr="00B63CD7">
          <w:rPr>
            <w:rStyle w:val="Lienhypertexte"/>
            <w:rFonts w:cs="Arial"/>
            <w:b w:val="0"/>
            <w:lang w:val="en-IE"/>
          </w:rPr>
          <w:t>http://www.oie.int/en/scientific-expertise/reference-laboratories/list-of-laboratories/</w:t>
        </w:r>
      </w:hyperlink>
      <w:r w:rsidR="00B718AA" w:rsidRPr="00B63CD7">
        <w:rPr>
          <w:rFonts w:cs="Arial"/>
          <w:b w:val="0"/>
          <w:lang w:val="en-IE"/>
        </w:rPr>
        <w:t xml:space="preserve"> </w:t>
      </w:r>
      <w:r w:rsidR="00B718AA" w:rsidRPr="00B63CD7">
        <w:rPr>
          <w:rFonts w:cs="Arial"/>
          <w:b w:val="0"/>
          <w:lang w:val="en-IE"/>
        </w:rPr>
        <w:br/>
      </w:r>
      <w:r w:rsidRPr="00B63CD7">
        <w:rPr>
          <w:rFonts w:cs="Arial"/>
          <w:b w:val="0"/>
          <w:lang w:val="en-IE"/>
        </w:rPr>
        <w:t xml:space="preserve">Please contact the OIE Reference Laboratory for any further information on </w:t>
      </w:r>
      <w:r w:rsidRPr="00B63CD7">
        <w:rPr>
          <w:rFonts w:cs="Arial"/>
          <w:b w:val="0"/>
          <w:lang w:val="en-IE"/>
        </w:rPr>
        <w:br/>
        <w:t xml:space="preserve">diagnostic tests, reagents and vaccines for </w:t>
      </w:r>
      <w:r w:rsidR="00394348" w:rsidRPr="00B63CD7">
        <w:rPr>
          <w:rFonts w:cs="Arial"/>
          <w:b w:val="0"/>
          <w:lang w:val="en-IE"/>
        </w:rPr>
        <w:t>leishmaniosis</w:t>
      </w:r>
    </w:p>
    <w:p w14:paraId="1B567DB7" w14:textId="528B26D0" w:rsidR="0072368C" w:rsidRPr="00B63CD7" w:rsidRDefault="00C37039" w:rsidP="0066024F">
      <w:pPr>
        <w:tabs>
          <w:tab w:val="clear" w:pos="-720"/>
        </w:tabs>
        <w:spacing w:before="120" w:after="240" w:line="240" w:lineRule="auto"/>
        <w:jc w:val="center"/>
        <w:rPr>
          <w:lang w:val="en-IE"/>
        </w:rPr>
      </w:pPr>
      <w:r w:rsidRPr="00B63CD7">
        <w:rPr>
          <w:rFonts w:ascii="Arial" w:hAnsi="Arial" w:cs="Arial"/>
          <w:b/>
          <w:smallCaps/>
          <w:sz w:val="18"/>
          <w:szCs w:val="18"/>
          <w:lang w:val="en-IE"/>
        </w:rPr>
        <w:t>NB:</w:t>
      </w:r>
      <w:r w:rsidRPr="00B63CD7">
        <w:rPr>
          <w:rFonts w:ascii="Arial" w:hAnsi="Arial" w:cs="Arial"/>
          <w:smallCaps/>
          <w:sz w:val="18"/>
          <w:szCs w:val="18"/>
          <w:lang w:val="en-IE"/>
        </w:rPr>
        <w:t xml:space="preserve"> First adopted in 1991 as leishmaniasis. Most recent updates adopted in 2014.</w:t>
      </w:r>
      <w:bookmarkStart w:id="3" w:name="_GoBack"/>
      <w:bookmarkEnd w:id="3"/>
    </w:p>
    <w:sectPr w:rsidR="0072368C" w:rsidRPr="00B63CD7" w:rsidSect="00BF0BAC">
      <w:headerReference w:type="even" r:id="rId53"/>
      <w:headerReference w:type="default" r:id="rId54"/>
      <w:footerReference w:type="even" r:id="rId55"/>
      <w:footerReference w:type="default" r:id="rId56"/>
      <w:footerReference w:type="first" r:id="rId57"/>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FEB24" w14:textId="77777777" w:rsidR="00811325" w:rsidRDefault="00811325">
      <w:r>
        <w:separator/>
      </w:r>
    </w:p>
  </w:endnote>
  <w:endnote w:type="continuationSeparator" w:id="0">
    <w:p w14:paraId="4B52851C" w14:textId="77777777" w:rsidR="00811325" w:rsidRDefault="00811325">
      <w:r>
        <w:continuationSeparator/>
      </w:r>
    </w:p>
  </w:endnote>
  <w:endnote w:type="continuationNotice" w:id="1">
    <w:p w14:paraId="446C3D77" w14:textId="77777777" w:rsidR="00811325" w:rsidRDefault="008113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30A87" w14:textId="2F394EC2" w:rsidR="00811325" w:rsidRPr="00950A39" w:rsidRDefault="00811325" w:rsidP="00950A3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12</w:t>
    </w:r>
    <w:r>
      <w:rPr>
        <w:rFonts w:ascii="Ottawa" w:hAnsi="Ottawa"/>
        <w:sz w:val="22"/>
      </w:rPr>
      <w:fldChar w:fldCharType="end"/>
    </w:r>
    <w:r>
      <w:rPr>
        <w:rFonts w:ascii="Ottawa" w:hAnsi="Ottawa"/>
        <w:i/>
        <w:sz w:val="18"/>
      </w:rPr>
      <w:tab/>
    </w:r>
    <w:r>
      <w:rPr>
        <w:rFonts w:ascii="Ottawa" w:hAnsi="Ottawa"/>
        <w:sz w:val="22"/>
      </w:rPr>
      <w:t xml:space="preserve">OIE </w:t>
    </w:r>
    <w:r w:rsidRPr="00562ADF">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639A8" w14:textId="1A88EE96" w:rsidR="00811325" w:rsidRPr="00950A39" w:rsidRDefault="00811325" w:rsidP="00950A3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D83524">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C9FBA" w14:textId="1A31A803" w:rsidR="00811325" w:rsidRPr="00950A39" w:rsidRDefault="00811325" w:rsidP="00950A3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D83524">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2020</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21A07" w14:textId="77777777" w:rsidR="00811325" w:rsidRDefault="00811325">
      <w:r>
        <w:separator/>
      </w:r>
    </w:p>
  </w:footnote>
  <w:footnote w:type="continuationSeparator" w:id="0">
    <w:p w14:paraId="5A7C0B52" w14:textId="77777777" w:rsidR="00811325" w:rsidRDefault="00811325">
      <w:r>
        <w:continuationSeparator/>
      </w:r>
    </w:p>
  </w:footnote>
  <w:footnote w:type="continuationNotice" w:id="1">
    <w:p w14:paraId="063826EB" w14:textId="77777777" w:rsidR="00811325" w:rsidRDefault="00811325">
      <w:pPr>
        <w:spacing w:line="240" w:lineRule="auto"/>
      </w:pPr>
    </w:p>
  </w:footnote>
  <w:footnote w:id="2">
    <w:p w14:paraId="602196BE" w14:textId="77777777" w:rsidR="00811325" w:rsidRPr="00811325" w:rsidRDefault="00811325" w:rsidP="00FE3ADF">
      <w:pPr>
        <w:pStyle w:val="Notedebasdepage"/>
        <w:tabs>
          <w:tab w:val="left" w:pos="-1843"/>
        </w:tabs>
        <w:spacing w:line="240" w:lineRule="auto"/>
        <w:ind w:left="425" w:hanging="425"/>
      </w:pPr>
      <w:r w:rsidRPr="00811325">
        <w:rPr>
          <w:rFonts w:ascii="Arial" w:hAnsi="Arial" w:cs="Arial"/>
          <w:sz w:val="16"/>
          <w:szCs w:val="16"/>
        </w:rPr>
        <w:footnoteRef/>
      </w:r>
      <w:r w:rsidRPr="00811325">
        <w:rPr>
          <w:rFonts w:ascii="Arial" w:hAnsi="Arial" w:cs="Arial"/>
          <w:sz w:val="16"/>
          <w:szCs w:val="16"/>
        </w:rPr>
        <w:tab/>
        <w:t>In this chapter, the term ‘New World’ refers to the Americas, and the term ‘Old World’ refers to Europe, Africa and Asia (WHO, 2010).</w:t>
      </w:r>
    </w:p>
  </w:footnote>
  <w:footnote w:id="3">
    <w:p w14:paraId="5FA72EF4" w14:textId="77777777" w:rsidR="00811325" w:rsidRPr="00E86B62" w:rsidRDefault="00811325" w:rsidP="009038FB">
      <w:pPr>
        <w:pStyle w:val="Notedebasdepage"/>
        <w:tabs>
          <w:tab w:val="left" w:pos="-1843"/>
        </w:tabs>
        <w:spacing w:line="240" w:lineRule="auto"/>
        <w:ind w:left="425" w:hanging="425"/>
      </w:pPr>
      <w:r w:rsidRPr="00E86B62">
        <w:rPr>
          <w:rStyle w:val="Appelnotedebasdep"/>
          <w:rFonts w:ascii="Arial" w:hAnsi="Arial" w:cs="Arial"/>
          <w:sz w:val="16"/>
          <w:szCs w:val="16"/>
          <w:vertAlign w:val="baseline"/>
        </w:rPr>
        <w:footnoteRef/>
      </w:r>
      <w:r w:rsidRPr="00E86B62">
        <w:rPr>
          <w:rFonts w:ascii="Arial" w:hAnsi="Arial" w:cs="Arial"/>
          <w:sz w:val="16"/>
          <w:szCs w:val="16"/>
        </w:rPr>
        <w:t xml:space="preserve"> </w:t>
      </w:r>
      <w:r w:rsidRPr="00E86B62">
        <w:rPr>
          <w:rFonts w:ascii="Arial" w:hAnsi="Arial" w:cs="Arial"/>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5D6D1" w14:textId="2D14FFDD" w:rsidR="00811325" w:rsidRPr="00950A39" w:rsidRDefault="00811325" w:rsidP="00950A39">
    <w:pPr>
      <w:pBdr>
        <w:bottom w:val="single" w:sz="6" w:space="1" w:color="auto"/>
      </w:pBdr>
      <w:spacing w:line="240" w:lineRule="auto"/>
      <w:ind w:right="-1"/>
      <w:jc w:val="center"/>
      <w:rPr>
        <w:rFonts w:ascii="Ottawa" w:hAnsi="Ottawa"/>
        <w:i/>
      </w:rPr>
    </w:pPr>
    <w:r>
      <w:rPr>
        <w:rFonts w:ascii="Ottawa" w:hAnsi="Ottawa"/>
        <w:i/>
      </w:rPr>
      <w:t>Chapter 3.1.11. – Leishmaniosis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3AFA7" w14:textId="43A0B988" w:rsidR="00811325" w:rsidRPr="00950A39" w:rsidRDefault="00811325" w:rsidP="00950A39">
    <w:pPr>
      <w:pBdr>
        <w:bottom w:val="single" w:sz="6" w:space="1" w:color="auto"/>
      </w:pBdr>
      <w:spacing w:line="240" w:lineRule="auto"/>
      <w:ind w:right="-1"/>
      <w:jc w:val="center"/>
      <w:rPr>
        <w:rFonts w:ascii="Ottawa" w:hAnsi="Ottawa"/>
        <w:i/>
      </w:rPr>
    </w:pPr>
    <w:r>
      <w:rPr>
        <w:rFonts w:ascii="Ottawa" w:hAnsi="Ottawa"/>
        <w:i/>
      </w:rPr>
      <w:t>Chapter 3.1.11. – Leishmaniosis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3F3"/>
    <w:multiLevelType w:val="hybridMultilevel"/>
    <w:tmpl w:val="15EE976A"/>
    <w:lvl w:ilvl="0" w:tplc="AF0E3E1C">
      <w:start w:val="1"/>
      <w:numFmt w:val="lowerRoman"/>
      <w:lvlText w:val="(%1)"/>
      <w:lvlJc w:val="left"/>
      <w:pPr>
        <w:ind w:left="765" w:hanging="720"/>
      </w:pPr>
    </w:lvl>
    <w:lvl w:ilvl="1" w:tplc="04100019">
      <w:start w:val="1"/>
      <w:numFmt w:val="lowerLetter"/>
      <w:lvlText w:val="%2."/>
      <w:lvlJc w:val="left"/>
      <w:pPr>
        <w:ind w:left="1125" w:hanging="360"/>
      </w:pPr>
    </w:lvl>
    <w:lvl w:ilvl="2" w:tplc="0410001B">
      <w:start w:val="1"/>
      <w:numFmt w:val="lowerRoman"/>
      <w:lvlText w:val="%3."/>
      <w:lvlJc w:val="right"/>
      <w:pPr>
        <w:ind w:left="1845" w:hanging="180"/>
      </w:pPr>
    </w:lvl>
    <w:lvl w:ilvl="3" w:tplc="0410000F">
      <w:start w:val="1"/>
      <w:numFmt w:val="decimal"/>
      <w:lvlText w:val="%4."/>
      <w:lvlJc w:val="left"/>
      <w:pPr>
        <w:ind w:left="2565" w:hanging="360"/>
      </w:pPr>
    </w:lvl>
    <w:lvl w:ilvl="4" w:tplc="04100019">
      <w:start w:val="1"/>
      <w:numFmt w:val="lowerLetter"/>
      <w:lvlText w:val="%5."/>
      <w:lvlJc w:val="left"/>
      <w:pPr>
        <w:ind w:left="3285" w:hanging="360"/>
      </w:pPr>
    </w:lvl>
    <w:lvl w:ilvl="5" w:tplc="0410001B">
      <w:start w:val="1"/>
      <w:numFmt w:val="lowerRoman"/>
      <w:lvlText w:val="%6."/>
      <w:lvlJc w:val="right"/>
      <w:pPr>
        <w:ind w:left="4005" w:hanging="180"/>
      </w:pPr>
    </w:lvl>
    <w:lvl w:ilvl="6" w:tplc="0410000F">
      <w:start w:val="1"/>
      <w:numFmt w:val="decimal"/>
      <w:lvlText w:val="%7."/>
      <w:lvlJc w:val="left"/>
      <w:pPr>
        <w:ind w:left="4725" w:hanging="360"/>
      </w:pPr>
    </w:lvl>
    <w:lvl w:ilvl="7" w:tplc="04100019">
      <w:start w:val="1"/>
      <w:numFmt w:val="lowerLetter"/>
      <w:lvlText w:val="%8."/>
      <w:lvlJc w:val="left"/>
      <w:pPr>
        <w:ind w:left="5445" w:hanging="360"/>
      </w:pPr>
    </w:lvl>
    <w:lvl w:ilvl="8" w:tplc="0410001B">
      <w:start w:val="1"/>
      <w:numFmt w:val="lowerRoman"/>
      <w:lvlText w:val="%9."/>
      <w:lvlJc w:val="right"/>
      <w:pPr>
        <w:ind w:left="6165" w:hanging="180"/>
      </w:pPr>
    </w:lvl>
  </w:abstractNum>
  <w:abstractNum w:abstractNumId="1" w15:restartNumberingAfterBreak="0">
    <w:nsid w:val="08B65CE1"/>
    <w:multiLevelType w:val="hybridMultilevel"/>
    <w:tmpl w:val="7B7CA8B6"/>
    <w:lvl w:ilvl="0" w:tplc="ED4E902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833BC8"/>
    <w:multiLevelType w:val="multilevel"/>
    <w:tmpl w:val="56A2FCA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1B0B31"/>
    <w:multiLevelType w:val="hybridMultilevel"/>
    <w:tmpl w:val="478C58BC"/>
    <w:lvl w:ilvl="0" w:tplc="623C02D0">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467581"/>
    <w:multiLevelType w:val="multilevel"/>
    <w:tmpl w:val="0B2C0B98"/>
    <w:lvl w:ilvl="0">
      <w:start w:val="3"/>
      <w:numFmt w:val="lowerLetter"/>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88B5EBF"/>
    <w:multiLevelType w:val="hybridMultilevel"/>
    <w:tmpl w:val="AA0624C8"/>
    <w:lvl w:ilvl="0" w:tplc="CD9EB66A">
      <w:start w:val="1"/>
      <w:numFmt w:val="decimal"/>
      <w:lvlText w:val="%1."/>
      <w:lvlJc w:val="left"/>
      <w:pPr>
        <w:tabs>
          <w:tab w:val="num" w:pos="284"/>
        </w:tabs>
        <w:ind w:left="284" w:hanging="284"/>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42E5487"/>
    <w:multiLevelType w:val="hybridMultilevel"/>
    <w:tmpl w:val="F9E8C74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91F609D"/>
    <w:multiLevelType w:val="hybridMultilevel"/>
    <w:tmpl w:val="66F8D0B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65B24BB"/>
    <w:multiLevelType w:val="hybridMultilevel"/>
    <w:tmpl w:val="93AEED9E"/>
    <w:lvl w:ilvl="0" w:tplc="CD9EB66A">
      <w:start w:val="1"/>
      <w:numFmt w:val="decimal"/>
      <w:lvlText w:val="%1."/>
      <w:lvlJc w:val="left"/>
      <w:pPr>
        <w:tabs>
          <w:tab w:val="num" w:pos="284"/>
        </w:tabs>
        <w:ind w:left="284" w:hanging="284"/>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270793B"/>
    <w:multiLevelType w:val="hybridMultilevel"/>
    <w:tmpl w:val="44BE9BC2"/>
    <w:lvl w:ilvl="0" w:tplc="C6985FD0">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cs="Times New Roman" w:hint="default"/>
        <w:b w:val="0"/>
        <w:i w:val="0"/>
        <w:sz w:val="18"/>
        <w:u w:val="none"/>
      </w:rPr>
    </w:lvl>
  </w:abstractNum>
  <w:abstractNum w:abstractNumId="11"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cs="Times New Roman" w:hint="default"/>
        <w:b w:val="0"/>
        <w:i w:val="0"/>
        <w:sz w:val="18"/>
        <w:u w:val="none"/>
      </w:rPr>
    </w:lvl>
  </w:abstractNum>
  <w:abstractNum w:abstractNumId="12" w15:restartNumberingAfterBreak="0">
    <w:nsid w:val="7E4B512A"/>
    <w:multiLevelType w:val="hybridMultilevel"/>
    <w:tmpl w:val="49E8A352"/>
    <w:lvl w:ilvl="0" w:tplc="60F867AA">
      <w:start w:val="3"/>
      <w:numFmt w:val="lowerLetter"/>
      <w:lvlText w:val="%1)"/>
      <w:lvlJc w:val="left"/>
      <w:pPr>
        <w:tabs>
          <w:tab w:val="num" w:pos="432"/>
        </w:tabs>
        <w:ind w:left="432" w:hanging="4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F675655"/>
    <w:multiLevelType w:val="multilevel"/>
    <w:tmpl w:val="93F83160"/>
    <w:lvl w:ilvl="0">
      <w:start w:val="1"/>
      <w:numFmt w:val="decimal"/>
      <w:lvlText w:val="%1"/>
      <w:lvlJc w:val="left"/>
      <w:pPr>
        <w:ind w:left="360" w:hanging="360"/>
      </w:pPr>
      <w:rPr>
        <w:rFonts w:ascii="Times New Roman" w:hAnsi="Times New Roman" w:cs="Times New Roman" w:hint="default"/>
        <w:sz w:val="20"/>
      </w:rPr>
    </w:lvl>
    <w:lvl w:ilvl="1">
      <w:start w:val="1"/>
      <w:numFmt w:val="decimal"/>
      <w:lvlText w:val="%1.%2"/>
      <w:lvlJc w:val="left"/>
      <w:pPr>
        <w:ind w:left="360" w:hanging="360"/>
      </w:pPr>
      <w:rPr>
        <w:rFonts w:ascii="Times New Roman" w:hAnsi="Times New Roman" w:cs="Times New Roman" w:hint="default"/>
        <w:sz w:val="20"/>
      </w:rPr>
    </w:lvl>
    <w:lvl w:ilvl="2">
      <w:start w:val="1"/>
      <w:numFmt w:val="decimal"/>
      <w:lvlText w:val="%1.%2.%3"/>
      <w:lvlJc w:val="left"/>
      <w:pPr>
        <w:ind w:left="720" w:hanging="720"/>
      </w:pPr>
      <w:rPr>
        <w:rFonts w:ascii="Times New Roman" w:hAnsi="Times New Roman" w:cs="Times New Roman" w:hint="default"/>
        <w:sz w:val="20"/>
      </w:rPr>
    </w:lvl>
    <w:lvl w:ilvl="3">
      <w:start w:val="1"/>
      <w:numFmt w:val="decimal"/>
      <w:lvlText w:val="%1.%2.%3.%4"/>
      <w:lvlJc w:val="left"/>
      <w:pPr>
        <w:ind w:left="720" w:hanging="720"/>
      </w:pPr>
      <w:rPr>
        <w:rFonts w:ascii="Times New Roman" w:hAnsi="Times New Roman" w:cs="Times New Roman" w:hint="default"/>
        <w:sz w:val="20"/>
      </w:rPr>
    </w:lvl>
    <w:lvl w:ilvl="4">
      <w:start w:val="1"/>
      <w:numFmt w:val="decimal"/>
      <w:lvlText w:val="%1.%2.%3.%4.%5"/>
      <w:lvlJc w:val="left"/>
      <w:pPr>
        <w:ind w:left="720" w:hanging="720"/>
      </w:pPr>
      <w:rPr>
        <w:rFonts w:ascii="Times New Roman" w:hAnsi="Times New Roman" w:cs="Times New Roman" w:hint="default"/>
        <w:sz w:val="20"/>
      </w:rPr>
    </w:lvl>
    <w:lvl w:ilvl="5">
      <w:start w:val="1"/>
      <w:numFmt w:val="decimal"/>
      <w:lvlText w:val="%1.%2.%3.%4.%5.%6"/>
      <w:lvlJc w:val="left"/>
      <w:pPr>
        <w:ind w:left="1080" w:hanging="1080"/>
      </w:pPr>
      <w:rPr>
        <w:rFonts w:ascii="Times New Roman" w:hAnsi="Times New Roman" w:cs="Times New Roman" w:hint="default"/>
        <w:sz w:val="20"/>
      </w:rPr>
    </w:lvl>
    <w:lvl w:ilvl="6">
      <w:start w:val="1"/>
      <w:numFmt w:val="decimal"/>
      <w:lvlText w:val="%1.%2.%3.%4.%5.%6.%7"/>
      <w:lvlJc w:val="left"/>
      <w:pPr>
        <w:ind w:left="1080" w:hanging="1080"/>
      </w:pPr>
      <w:rPr>
        <w:rFonts w:ascii="Times New Roman" w:hAnsi="Times New Roman" w:cs="Times New Roman" w:hint="default"/>
        <w:sz w:val="20"/>
      </w:rPr>
    </w:lvl>
    <w:lvl w:ilvl="7">
      <w:start w:val="1"/>
      <w:numFmt w:val="decimal"/>
      <w:lvlText w:val="%1.%2.%3.%4.%5.%6.%7.%8"/>
      <w:lvlJc w:val="left"/>
      <w:pPr>
        <w:ind w:left="1440" w:hanging="1440"/>
      </w:pPr>
      <w:rPr>
        <w:rFonts w:ascii="Times New Roman" w:hAnsi="Times New Roman" w:cs="Times New Roman" w:hint="default"/>
        <w:sz w:val="20"/>
      </w:rPr>
    </w:lvl>
    <w:lvl w:ilvl="8">
      <w:start w:val="1"/>
      <w:numFmt w:val="decimal"/>
      <w:lvlText w:val="%1.%2.%3.%4.%5.%6.%7.%8.%9"/>
      <w:lvlJc w:val="left"/>
      <w:pPr>
        <w:ind w:left="1440" w:hanging="1440"/>
      </w:pPr>
      <w:rPr>
        <w:rFonts w:ascii="Times New Roman" w:hAnsi="Times New Roman" w:cs="Times New Roman" w:hint="default"/>
        <w:sz w:val="20"/>
      </w:rPr>
    </w:lvl>
  </w:abstractNum>
  <w:num w:numId="1">
    <w:abstractNumId w:val="10"/>
  </w:num>
  <w:num w:numId="2">
    <w:abstractNumId w:val="11"/>
  </w:num>
  <w:num w:numId="3">
    <w:abstractNumId w:val="11"/>
    <w:lvlOverride w:ilvl="0">
      <w:lvl w:ilvl="0">
        <w:start w:val="1"/>
        <w:numFmt w:val="lowerRoman"/>
        <w:lvlText w:val="%1) "/>
        <w:legacy w:legacy="1" w:legacySpace="0" w:legacyIndent="283"/>
        <w:lvlJc w:val="left"/>
        <w:pPr>
          <w:ind w:left="708" w:hanging="283"/>
        </w:pPr>
        <w:rPr>
          <w:rFonts w:ascii="Arial" w:hAnsi="Arial" w:cs="Times New Roman" w:hint="default"/>
          <w:b w:val="0"/>
          <w:i w:val="0"/>
          <w:sz w:val="18"/>
          <w:u w:val="none"/>
        </w:rPr>
      </w:lvl>
    </w:lvlOverride>
  </w:num>
  <w:num w:numId="4">
    <w:abstractNumId w:val="8"/>
  </w:num>
  <w:num w:numId="5">
    <w:abstractNumId w:val="5"/>
  </w:num>
  <w:num w:numId="6">
    <w:abstractNumId w:val="9"/>
  </w:num>
  <w:num w:numId="7">
    <w:abstractNumId w:val="7"/>
  </w:num>
  <w:num w:numId="8">
    <w:abstractNumId w:val="12"/>
  </w:num>
  <w:num w:numId="9">
    <w:abstractNumId w:val="4"/>
  </w:num>
  <w:num w:numId="10">
    <w:abstractNumId w:val="3"/>
  </w:num>
  <w:num w:numId="11">
    <w:abstractNumId w:val="1"/>
  </w:num>
  <w:num w:numId="12">
    <w:abstractNumId w:val="13"/>
  </w:num>
  <w:num w:numId="13">
    <w:abstractNumId w:val="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0935"/>
    <w:rsid w:val="0000116C"/>
    <w:rsid w:val="00003FAF"/>
    <w:rsid w:val="00010DC1"/>
    <w:rsid w:val="00010E14"/>
    <w:rsid w:val="00012F20"/>
    <w:rsid w:val="0001309C"/>
    <w:rsid w:val="00017C2C"/>
    <w:rsid w:val="00021E05"/>
    <w:rsid w:val="00023BAB"/>
    <w:rsid w:val="0002677A"/>
    <w:rsid w:val="00030B1E"/>
    <w:rsid w:val="00032466"/>
    <w:rsid w:val="0003412D"/>
    <w:rsid w:val="000400DB"/>
    <w:rsid w:val="0004321E"/>
    <w:rsid w:val="00043356"/>
    <w:rsid w:val="00043B89"/>
    <w:rsid w:val="0004632B"/>
    <w:rsid w:val="00046E2D"/>
    <w:rsid w:val="00053447"/>
    <w:rsid w:val="0005386B"/>
    <w:rsid w:val="00054D88"/>
    <w:rsid w:val="00060271"/>
    <w:rsid w:val="00060853"/>
    <w:rsid w:val="00061B30"/>
    <w:rsid w:val="00067154"/>
    <w:rsid w:val="000676A3"/>
    <w:rsid w:val="00071977"/>
    <w:rsid w:val="00072544"/>
    <w:rsid w:val="000735A1"/>
    <w:rsid w:val="00075AD8"/>
    <w:rsid w:val="00083CB5"/>
    <w:rsid w:val="00084947"/>
    <w:rsid w:val="0008604A"/>
    <w:rsid w:val="00086D2F"/>
    <w:rsid w:val="000871C4"/>
    <w:rsid w:val="000915F3"/>
    <w:rsid w:val="00091A83"/>
    <w:rsid w:val="00093525"/>
    <w:rsid w:val="00093D99"/>
    <w:rsid w:val="0009775F"/>
    <w:rsid w:val="00097D7F"/>
    <w:rsid w:val="000A0DD9"/>
    <w:rsid w:val="000B1DD2"/>
    <w:rsid w:val="000B4B3D"/>
    <w:rsid w:val="000C102B"/>
    <w:rsid w:val="000C5B06"/>
    <w:rsid w:val="000C69AB"/>
    <w:rsid w:val="000C6B1A"/>
    <w:rsid w:val="000C7503"/>
    <w:rsid w:val="000D35FB"/>
    <w:rsid w:val="000D51EB"/>
    <w:rsid w:val="000D7C66"/>
    <w:rsid w:val="000E1109"/>
    <w:rsid w:val="000F0ED8"/>
    <w:rsid w:val="000F269B"/>
    <w:rsid w:val="000F3336"/>
    <w:rsid w:val="000F35C8"/>
    <w:rsid w:val="000F4FF9"/>
    <w:rsid w:val="000F5C74"/>
    <w:rsid w:val="001053C5"/>
    <w:rsid w:val="0011140D"/>
    <w:rsid w:val="001125BF"/>
    <w:rsid w:val="0011471B"/>
    <w:rsid w:val="00116330"/>
    <w:rsid w:val="001178C4"/>
    <w:rsid w:val="00117926"/>
    <w:rsid w:val="0012023A"/>
    <w:rsid w:val="0012161A"/>
    <w:rsid w:val="001226DF"/>
    <w:rsid w:val="00124B90"/>
    <w:rsid w:val="00131378"/>
    <w:rsid w:val="00140566"/>
    <w:rsid w:val="00142D8C"/>
    <w:rsid w:val="00145C55"/>
    <w:rsid w:val="0014641C"/>
    <w:rsid w:val="00147B87"/>
    <w:rsid w:val="00152675"/>
    <w:rsid w:val="00152BC3"/>
    <w:rsid w:val="0015496C"/>
    <w:rsid w:val="001550B3"/>
    <w:rsid w:val="00155C04"/>
    <w:rsid w:val="00157BDC"/>
    <w:rsid w:val="00157EE8"/>
    <w:rsid w:val="00160527"/>
    <w:rsid w:val="00163569"/>
    <w:rsid w:val="00163CB6"/>
    <w:rsid w:val="00165E42"/>
    <w:rsid w:val="0017123D"/>
    <w:rsid w:val="00175327"/>
    <w:rsid w:val="00184E20"/>
    <w:rsid w:val="00190F88"/>
    <w:rsid w:val="0019159D"/>
    <w:rsid w:val="001964A8"/>
    <w:rsid w:val="00197B1C"/>
    <w:rsid w:val="001A4A2A"/>
    <w:rsid w:val="001B411E"/>
    <w:rsid w:val="001B5C8E"/>
    <w:rsid w:val="001B7440"/>
    <w:rsid w:val="001B7FBA"/>
    <w:rsid w:val="001C2BCD"/>
    <w:rsid w:val="001C3C30"/>
    <w:rsid w:val="001D353E"/>
    <w:rsid w:val="001D3550"/>
    <w:rsid w:val="001D38E1"/>
    <w:rsid w:val="001D56C3"/>
    <w:rsid w:val="001D67A2"/>
    <w:rsid w:val="001D7751"/>
    <w:rsid w:val="001E3AE3"/>
    <w:rsid w:val="001E747D"/>
    <w:rsid w:val="001F0396"/>
    <w:rsid w:val="001F1E4E"/>
    <w:rsid w:val="001F4022"/>
    <w:rsid w:val="001F4EC0"/>
    <w:rsid w:val="002014EC"/>
    <w:rsid w:val="0020334D"/>
    <w:rsid w:val="00206354"/>
    <w:rsid w:val="0021154E"/>
    <w:rsid w:val="002118D9"/>
    <w:rsid w:val="002122F7"/>
    <w:rsid w:val="00217ED8"/>
    <w:rsid w:val="00220646"/>
    <w:rsid w:val="00222BC4"/>
    <w:rsid w:val="00223991"/>
    <w:rsid w:val="00225BB5"/>
    <w:rsid w:val="00226263"/>
    <w:rsid w:val="0022630B"/>
    <w:rsid w:val="00230BE2"/>
    <w:rsid w:val="0023784B"/>
    <w:rsid w:val="002378A5"/>
    <w:rsid w:val="0024299E"/>
    <w:rsid w:val="00242A97"/>
    <w:rsid w:val="0024518E"/>
    <w:rsid w:val="0024710D"/>
    <w:rsid w:val="00252211"/>
    <w:rsid w:val="00253BB1"/>
    <w:rsid w:val="00256F20"/>
    <w:rsid w:val="00257BEE"/>
    <w:rsid w:val="00262BEF"/>
    <w:rsid w:val="00263A31"/>
    <w:rsid w:val="00265B10"/>
    <w:rsid w:val="00270213"/>
    <w:rsid w:val="00273AC1"/>
    <w:rsid w:val="00275D9D"/>
    <w:rsid w:val="002802D5"/>
    <w:rsid w:val="00281725"/>
    <w:rsid w:val="002833A5"/>
    <w:rsid w:val="00285396"/>
    <w:rsid w:val="00285AF4"/>
    <w:rsid w:val="00286628"/>
    <w:rsid w:val="00287649"/>
    <w:rsid w:val="00287D65"/>
    <w:rsid w:val="00290A53"/>
    <w:rsid w:val="00291063"/>
    <w:rsid w:val="0029245B"/>
    <w:rsid w:val="00292CCB"/>
    <w:rsid w:val="00293228"/>
    <w:rsid w:val="00296F86"/>
    <w:rsid w:val="002975B9"/>
    <w:rsid w:val="00297657"/>
    <w:rsid w:val="00297B74"/>
    <w:rsid w:val="002A36CB"/>
    <w:rsid w:val="002A43FF"/>
    <w:rsid w:val="002A49FC"/>
    <w:rsid w:val="002A6A87"/>
    <w:rsid w:val="002B2001"/>
    <w:rsid w:val="002B23AB"/>
    <w:rsid w:val="002B3814"/>
    <w:rsid w:val="002B3F87"/>
    <w:rsid w:val="002B403A"/>
    <w:rsid w:val="002B5A98"/>
    <w:rsid w:val="002C2CBD"/>
    <w:rsid w:val="002C77C1"/>
    <w:rsid w:val="002C7E75"/>
    <w:rsid w:val="002D1AB3"/>
    <w:rsid w:val="002E175F"/>
    <w:rsid w:val="002E3541"/>
    <w:rsid w:val="002E3FA9"/>
    <w:rsid w:val="002E69F9"/>
    <w:rsid w:val="002F5328"/>
    <w:rsid w:val="002F63EC"/>
    <w:rsid w:val="0030215D"/>
    <w:rsid w:val="00302522"/>
    <w:rsid w:val="003036F9"/>
    <w:rsid w:val="00307C3E"/>
    <w:rsid w:val="003126C8"/>
    <w:rsid w:val="00315F72"/>
    <w:rsid w:val="00317015"/>
    <w:rsid w:val="00317B99"/>
    <w:rsid w:val="00321B6C"/>
    <w:rsid w:val="00322545"/>
    <w:rsid w:val="003243D0"/>
    <w:rsid w:val="003256D1"/>
    <w:rsid w:val="00332E3E"/>
    <w:rsid w:val="00336FD9"/>
    <w:rsid w:val="003376C5"/>
    <w:rsid w:val="00337934"/>
    <w:rsid w:val="00337F63"/>
    <w:rsid w:val="00337F98"/>
    <w:rsid w:val="00340E4F"/>
    <w:rsid w:val="003416F9"/>
    <w:rsid w:val="003421FF"/>
    <w:rsid w:val="003447DD"/>
    <w:rsid w:val="0034571D"/>
    <w:rsid w:val="00354FFD"/>
    <w:rsid w:val="003571D0"/>
    <w:rsid w:val="003611B6"/>
    <w:rsid w:val="00361A0C"/>
    <w:rsid w:val="00361C79"/>
    <w:rsid w:val="00367004"/>
    <w:rsid w:val="00370468"/>
    <w:rsid w:val="0037080E"/>
    <w:rsid w:val="00371500"/>
    <w:rsid w:val="00381241"/>
    <w:rsid w:val="00385166"/>
    <w:rsid w:val="00387326"/>
    <w:rsid w:val="00391219"/>
    <w:rsid w:val="0039385F"/>
    <w:rsid w:val="00394348"/>
    <w:rsid w:val="0039469E"/>
    <w:rsid w:val="00394F80"/>
    <w:rsid w:val="00396807"/>
    <w:rsid w:val="003977E1"/>
    <w:rsid w:val="003A06FF"/>
    <w:rsid w:val="003A102F"/>
    <w:rsid w:val="003A1159"/>
    <w:rsid w:val="003A447D"/>
    <w:rsid w:val="003A70A5"/>
    <w:rsid w:val="003A726D"/>
    <w:rsid w:val="003B145A"/>
    <w:rsid w:val="003B2EC9"/>
    <w:rsid w:val="003B3F06"/>
    <w:rsid w:val="003B4DC0"/>
    <w:rsid w:val="003B561E"/>
    <w:rsid w:val="003C1286"/>
    <w:rsid w:val="003E2A9D"/>
    <w:rsid w:val="003E3022"/>
    <w:rsid w:val="003E306C"/>
    <w:rsid w:val="003E43FF"/>
    <w:rsid w:val="003E55A3"/>
    <w:rsid w:val="003E6F26"/>
    <w:rsid w:val="003F0FA5"/>
    <w:rsid w:val="003F10D1"/>
    <w:rsid w:val="003F3425"/>
    <w:rsid w:val="003F39DB"/>
    <w:rsid w:val="003F3E97"/>
    <w:rsid w:val="003F6653"/>
    <w:rsid w:val="003F7088"/>
    <w:rsid w:val="003F7946"/>
    <w:rsid w:val="004000AF"/>
    <w:rsid w:val="004010D2"/>
    <w:rsid w:val="00411746"/>
    <w:rsid w:val="00412D4E"/>
    <w:rsid w:val="00424133"/>
    <w:rsid w:val="004263E6"/>
    <w:rsid w:val="00426986"/>
    <w:rsid w:val="00430702"/>
    <w:rsid w:val="00434776"/>
    <w:rsid w:val="00436C20"/>
    <w:rsid w:val="00441C27"/>
    <w:rsid w:val="00442175"/>
    <w:rsid w:val="00442AF9"/>
    <w:rsid w:val="0045109E"/>
    <w:rsid w:val="0045191D"/>
    <w:rsid w:val="00454C40"/>
    <w:rsid w:val="004558BB"/>
    <w:rsid w:val="00455CC6"/>
    <w:rsid w:val="00460654"/>
    <w:rsid w:val="00464520"/>
    <w:rsid w:val="004667F9"/>
    <w:rsid w:val="00466AB7"/>
    <w:rsid w:val="00467385"/>
    <w:rsid w:val="00477B8A"/>
    <w:rsid w:val="00481598"/>
    <w:rsid w:val="00483F3F"/>
    <w:rsid w:val="004845EA"/>
    <w:rsid w:val="00485227"/>
    <w:rsid w:val="00487906"/>
    <w:rsid w:val="00490826"/>
    <w:rsid w:val="00491E4C"/>
    <w:rsid w:val="004A3659"/>
    <w:rsid w:val="004A6FF8"/>
    <w:rsid w:val="004A7950"/>
    <w:rsid w:val="004B4D48"/>
    <w:rsid w:val="004B5A2C"/>
    <w:rsid w:val="004B7951"/>
    <w:rsid w:val="004C1D56"/>
    <w:rsid w:val="004C5412"/>
    <w:rsid w:val="004C5BEC"/>
    <w:rsid w:val="004C6619"/>
    <w:rsid w:val="004C6918"/>
    <w:rsid w:val="004C6E3A"/>
    <w:rsid w:val="004D0043"/>
    <w:rsid w:val="004D64D1"/>
    <w:rsid w:val="004E7142"/>
    <w:rsid w:val="004E742A"/>
    <w:rsid w:val="004E7DFA"/>
    <w:rsid w:val="004F0DA4"/>
    <w:rsid w:val="004F1ECF"/>
    <w:rsid w:val="004F6685"/>
    <w:rsid w:val="00503899"/>
    <w:rsid w:val="0050513D"/>
    <w:rsid w:val="005069C2"/>
    <w:rsid w:val="00507325"/>
    <w:rsid w:val="005076B7"/>
    <w:rsid w:val="0051056E"/>
    <w:rsid w:val="0051550C"/>
    <w:rsid w:val="00515F64"/>
    <w:rsid w:val="00520BDD"/>
    <w:rsid w:val="00520F93"/>
    <w:rsid w:val="005216C8"/>
    <w:rsid w:val="005269E2"/>
    <w:rsid w:val="00530F53"/>
    <w:rsid w:val="00531EBB"/>
    <w:rsid w:val="005338C6"/>
    <w:rsid w:val="005355BE"/>
    <w:rsid w:val="00537CF7"/>
    <w:rsid w:val="00541716"/>
    <w:rsid w:val="005425FD"/>
    <w:rsid w:val="00542D13"/>
    <w:rsid w:val="00543759"/>
    <w:rsid w:val="005472DA"/>
    <w:rsid w:val="00551817"/>
    <w:rsid w:val="00552280"/>
    <w:rsid w:val="00555AB1"/>
    <w:rsid w:val="005605DB"/>
    <w:rsid w:val="0056181E"/>
    <w:rsid w:val="00562ADF"/>
    <w:rsid w:val="00562D2F"/>
    <w:rsid w:val="0056386C"/>
    <w:rsid w:val="005657DB"/>
    <w:rsid w:val="0056727D"/>
    <w:rsid w:val="00567384"/>
    <w:rsid w:val="00574A0D"/>
    <w:rsid w:val="00575847"/>
    <w:rsid w:val="005879AC"/>
    <w:rsid w:val="005919B4"/>
    <w:rsid w:val="00591D92"/>
    <w:rsid w:val="00591EE6"/>
    <w:rsid w:val="0059366F"/>
    <w:rsid w:val="00594AB8"/>
    <w:rsid w:val="00596001"/>
    <w:rsid w:val="005978D9"/>
    <w:rsid w:val="005A2BCB"/>
    <w:rsid w:val="005A47E9"/>
    <w:rsid w:val="005A6D81"/>
    <w:rsid w:val="005A6E7B"/>
    <w:rsid w:val="005B40C5"/>
    <w:rsid w:val="005B43CF"/>
    <w:rsid w:val="005B78E3"/>
    <w:rsid w:val="005C135C"/>
    <w:rsid w:val="005C36B4"/>
    <w:rsid w:val="005C3C79"/>
    <w:rsid w:val="005C5A46"/>
    <w:rsid w:val="005C7906"/>
    <w:rsid w:val="005D039C"/>
    <w:rsid w:val="005D43DD"/>
    <w:rsid w:val="005D5F40"/>
    <w:rsid w:val="005E1566"/>
    <w:rsid w:val="005E19D5"/>
    <w:rsid w:val="005E4A1A"/>
    <w:rsid w:val="005E5756"/>
    <w:rsid w:val="005F0A04"/>
    <w:rsid w:val="005F50F5"/>
    <w:rsid w:val="006017ED"/>
    <w:rsid w:val="00605B77"/>
    <w:rsid w:val="006066C6"/>
    <w:rsid w:val="0061128D"/>
    <w:rsid w:val="00611977"/>
    <w:rsid w:val="00611FA1"/>
    <w:rsid w:val="006121F0"/>
    <w:rsid w:val="00614F12"/>
    <w:rsid w:val="00615D07"/>
    <w:rsid w:val="00616A0F"/>
    <w:rsid w:val="00616D82"/>
    <w:rsid w:val="00617907"/>
    <w:rsid w:val="0062096B"/>
    <w:rsid w:val="006218C1"/>
    <w:rsid w:val="0062210A"/>
    <w:rsid w:val="006225AA"/>
    <w:rsid w:val="00622606"/>
    <w:rsid w:val="00623C0E"/>
    <w:rsid w:val="006258B8"/>
    <w:rsid w:val="00630E8C"/>
    <w:rsid w:val="00633A67"/>
    <w:rsid w:val="0064006D"/>
    <w:rsid w:val="00640116"/>
    <w:rsid w:val="00640786"/>
    <w:rsid w:val="00641C9B"/>
    <w:rsid w:val="00645191"/>
    <w:rsid w:val="006455FF"/>
    <w:rsid w:val="00646114"/>
    <w:rsid w:val="00646C3D"/>
    <w:rsid w:val="00650203"/>
    <w:rsid w:val="00654172"/>
    <w:rsid w:val="00654307"/>
    <w:rsid w:val="00655279"/>
    <w:rsid w:val="0065576E"/>
    <w:rsid w:val="00656BF6"/>
    <w:rsid w:val="0066024F"/>
    <w:rsid w:val="00663F00"/>
    <w:rsid w:val="00665D0F"/>
    <w:rsid w:val="00665E1D"/>
    <w:rsid w:val="00667CE4"/>
    <w:rsid w:val="006724A6"/>
    <w:rsid w:val="0067545D"/>
    <w:rsid w:val="00675E74"/>
    <w:rsid w:val="00676E62"/>
    <w:rsid w:val="00681A0E"/>
    <w:rsid w:val="0068381B"/>
    <w:rsid w:val="006857CF"/>
    <w:rsid w:val="0069079A"/>
    <w:rsid w:val="00695F6A"/>
    <w:rsid w:val="006A0EAC"/>
    <w:rsid w:val="006A14F2"/>
    <w:rsid w:val="006A419B"/>
    <w:rsid w:val="006A56F5"/>
    <w:rsid w:val="006A797A"/>
    <w:rsid w:val="006A79E5"/>
    <w:rsid w:val="006B0848"/>
    <w:rsid w:val="006C2999"/>
    <w:rsid w:val="006C5802"/>
    <w:rsid w:val="006C71DF"/>
    <w:rsid w:val="006D33DE"/>
    <w:rsid w:val="006D5DF8"/>
    <w:rsid w:val="006D6090"/>
    <w:rsid w:val="006D7C27"/>
    <w:rsid w:val="006E03D9"/>
    <w:rsid w:val="006E44B3"/>
    <w:rsid w:val="006F0682"/>
    <w:rsid w:val="006F3751"/>
    <w:rsid w:val="006F3CF5"/>
    <w:rsid w:val="006F3E9D"/>
    <w:rsid w:val="006F57F9"/>
    <w:rsid w:val="006F7C3B"/>
    <w:rsid w:val="00702789"/>
    <w:rsid w:val="00702CBC"/>
    <w:rsid w:val="007031DB"/>
    <w:rsid w:val="00703C9F"/>
    <w:rsid w:val="00703CAB"/>
    <w:rsid w:val="007065A5"/>
    <w:rsid w:val="00710946"/>
    <w:rsid w:val="00713385"/>
    <w:rsid w:val="00715459"/>
    <w:rsid w:val="007171A9"/>
    <w:rsid w:val="00721ECE"/>
    <w:rsid w:val="0072368C"/>
    <w:rsid w:val="00731C14"/>
    <w:rsid w:val="00731D2C"/>
    <w:rsid w:val="0073201A"/>
    <w:rsid w:val="00732895"/>
    <w:rsid w:val="00732AEC"/>
    <w:rsid w:val="007407F5"/>
    <w:rsid w:val="00743681"/>
    <w:rsid w:val="00745B0B"/>
    <w:rsid w:val="00750EAF"/>
    <w:rsid w:val="00752A12"/>
    <w:rsid w:val="00753A4D"/>
    <w:rsid w:val="0075635A"/>
    <w:rsid w:val="00762702"/>
    <w:rsid w:val="00765F35"/>
    <w:rsid w:val="007729AA"/>
    <w:rsid w:val="0077459B"/>
    <w:rsid w:val="00776C06"/>
    <w:rsid w:val="00780ED3"/>
    <w:rsid w:val="00781D58"/>
    <w:rsid w:val="0078253B"/>
    <w:rsid w:val="00784912"/>
    <w:rsid w:val="00786CD0"/>
    <w:rsid w:val="00791D89"/>
    <w:rsid w:val="00793111"/>
    <w:rsid w:val="00793463"/>
    <w:rsid w:val="007A0F52"/>
    <w:rsid w:val="007A17E1"/>
    <w:rsid w:val="007A55BD"/>
    <w:rsid w:val="007A7DCF"/>
    <w:rsid w:val="007B6952"/>
    <w:rsid w:val="007B6B84"/>
    <w:rsid w:val="007C3B52"/>
    <w:rsid w:val="007C3D71"/>
    <w:rsid w:val="007C3FFA"/>
    <w:rsid w:val="007C4B40"/>
    <w:rsid w:val="007D2545"/>
    <w:rsid w:val="007D3F14"/>
    <w:rsid w:val="007D4EC4"/>
    <w:rsid w:val="007D6C2C"/>
    <w:rsid w:val="007D73EA"/>
    <w:rsid w:val="007E0DEE"/>
    <w:rsid w:val="007E1F50"/>
    <w:rsid w:val="007E3C3D"/>
    <w:rsid w:val="007E6B95"/>
    <w:rsid w:val="007F032F"/>
    <w:rsid w:val="007F703C"/>
    <w:rsid w:val="00802F37"/>
    <w:rsid w:val="00802F45"/>
    <w:rsid w:val="0080785B"/>
    <w:rsid w:val="0081003B"/>
    <w:rsid w:val="00811325"/>
    <w:rsid w:val="00815B00"/>
    <w:rsid w:val="00821E3F"/>
    <w:rsid w:val="00821EBF"/>
    <w:rsid w:val="00822BB2"/>
    <w:rsid w:val="00822C84"/>
    <w:rsid w:val="0082468B"/>
    <w:rsid w:val="00831B56"/>
    <w:rsid w:val="00832142"/>
    <w:rsid w:val="0083271D"/>
    <w:rsid w:val="00832A79"/>
    <w:rsid w:val="00832AF5"/>
    <w:rsid w:val="00833F22"/>
    <w:rsid w:val="0083657C"/>
    <w:rsid w:val="00840F03"/>
    <w:rsid w:val="00841830"/>
    <w:rsid w:val="00841CCD"/>
    <w:rsid w:val="0084251D"/>
    <w:rsid w:val="00842E5D"/>
    <w:rsid w:val="00845752"/>
    <w:rsid w:val="00860CFC"/>
    <w:rsid w:val="0086534E"/>
    <w:rsid w:val="0086599C"/>
    <w:rsid w:val="0086627A"/>
    <w:rsid w:val="00870E42"/>
    <w:rsid w:val="00875C0F"/>
    <w:rsid w:val="0087643A"/>
    <w:rsid w:val="0087707A"/>
    <w:rsid w:val="008809C9"/>
    <w:rsid w:val="008810C6"/>
    <w:rsid w:val="00882559"/>
    <w:rsid w:val="00886493"/>
    <w:rsid w:val="0088760E"/>
    <w:rsid w:val="0088769B"/>
    <w:rsid w:val="00887ADA"/>
    <w:rsid w:val="0089073C"/>
    <w:rsid w:val="00890ADA"/>
    <w:rsid w:val="008916A9"/>
    <w:rsid w:val="00891857"/>
    <w:rsid w:val="00894FCB"/>
    <w:rsid w:val="00897881"/>
    <w:rsid w:val="008A09AF"/>
    <w:rsid w:val="008A1DAE"/>
    <w:rsid w:val="008B353F"/>
    <w:rsid w:val="008B4E03"/>
    <w:rsid w:val="008B67E0"/>
    <w:rsid w:val="008C1F99"/>
    <w:rsid w:val="008C71AF"/>
    <w:rsid w:val="008C77B4"/>
    <w:rsid w:val="008C7B66"/>
    <w:rsid w:val="008D5399"/>
    <w:rsid w:val="008D593E"/>
    <w:rsid w:val="008E6EE6"/>
    <w:rsid w:val="008E73C2"/>
    <w:rsid w:val="008E7EBD"/>
    <w:rsid w:val="008F2147"/>
    <w:rsid w:val="008F3CB3"/>
    <w:rsid w:val="008F41F0"/>
    <w:rsid w:val="009038FB"/>
    <w:rsid w:val="00904224"/>
    <w:rsid w:val="00905335"/>
    <w:rsid w:val="00910FC5"/>
    <w:rsid w:val="0091174D"/>
    <w:rsid w:val="009128D1"/>
    <w:rsid w:val="0091529A"/>
    <w:rsid w:val="00915C43"/>
    <w:rsid w:val="00917C93"/>
    <w:rsid w:val="00925463"/>
    <w:rsid w:val="0093040D"/>
    <w:rsid w:val="009322CD"/>
    <w:rsid w:val="00932892"/>
    <w:rsid w:val="00934FA7"/>
    <w:rsid w:val="00935DA0"/>
    <w:rsid w:val="0093760A"/>
    <w:rsid w:val="00937D65"/>
    <w:rsid w:val="00944CFC"/>
    <w:rsid w:val="00946810"/>
    <w:rsid w:val="0094755D"/>
    <w:rsid w:val="0095062C"/>
    <w:rsid w:val="00950A39"/>
    <w:rsid w:val="00950E63"/>
    <w:rsid w:val="0095139D"/>
    <w:rsid w:val="00954123"/>
    <w:rsid w:val="0095731B"/>
    <w:rsid w:val="0096036B"/>
    <w:rsid w:val="0098233C"/>
    <w:rsid w:val="00982720"/>
    <w:rsid w:val="00983054"/>
    <w:rsid w:val="00985E27"/>
    <w:rsid w:val="009A08DC"/>
    <w:rsid w:val="009A3E19"/>
    <w:rsid w:val="009A577F"/>
    <w:rsid w:val="009B0EC4"/>
    <w:rsid w:val="009B3C6D"/>
    <w:rsid w:val="009C4C76"/>
    <w:rsid w:val="009C7B55"/>
    <w:rsid w:val="009D640A"/>
    <w:rsid w:val="009D7BE2"/>
    <w:rsid w:val="009E09D7"/>
    <w:rsid w:val="009E3F24"/>
    <w:rsid w:val="009E4B97"/>
    <w:rsid w:val="009E4BA6"/>
    <w:rsid w:val="009F139C"/>
    <w:rsid w:val="009F3A2C"/>
    <w:rsid w:val="009F41D5"/>
    <w:rsid w:val="009F45FF"/>
    <w:rsid w:val="009F673E"/>
    <w:rsid w:val="00A0087C"/>
    <w:rsid w:val="00A02194"/>
    <w:rsid w:val="00A02A6B"/>
    <w:rsid w:val="00A04A2B"/>
    <w:rsid w:val="00A10DD8"/>
    <w:rsid w:val="00A14FC8"/>
    <w:rsid w:val="00A17922"/>
    <w:rsid w:val="00A2067E"/>
    <w:rsid w:val="00A2104A"/>
    <w:rsid w:val="00A300DD"/>
    <w:rsid w:val="00A303D2"/>
    <w:rsid w:val="00A32A4D"/>
    <w:rsid w:val="00A32C39"/>
    <w:rsid w:val="00A360FE"/>
    <w:rsid w:val="00A3616C"/>
    <w:rsid w:val="00A4522A"/>
    <w:rsid w:val="00A468BF"/>
    <w:rsid w:val="00A47BB9"/>
    <w:rsid w:val="00A50091"/>
    <w:rsid w:val="00A509E9"/>
    <w:rsid w:val="00A50E41"/>
    <w:rsid w:val="00A52EFC"/>
    <w:rsid w:val="00A560D4"/>
    <w:rsid w:val="00A60219"/>
    <w:rsid w:val="00A60EE6"/>
    <w:rsid w:val="00A6165D"/>
    <w:rsid w:val="00A62C9D"/>
    <w:rsid w:val="00A662F5"/>
    <w:rsid w:val="00A678F0"/>
    <w:rsid w:val="00A702A8"/>
    <w:rsid w:val="00A76780"/>
    <w:rsid w:val="00A875A6"/>
    <w:rsid w:val="00A91D17"/>
    <w:rsid w:val="00AA2A69"/>
    <w:rsid w:val="00AA4E87"/>
    <w:rsid w:val="00AA74C1"/>
    <w:rsid w:val="00AA77CC"/>
    <w:rsid w:val="00AB6E3E"/>
    <w:rsid w:val="00AB6EDB"/>
    <w:rsid w:val="00AC4BFE"/>
    <w:rsid w:val="00AC4CEB"/>
    <w:rsid w:val="00AC4DA9"/>
    <w:rsid w:val="00AC7BBC"/>
    <w:rsid w:val="00AD16DC"/>
    <w:rsid w:val="00AD57F4"/>
    <w:rsid w:val="00AD70CC"/>
    <w:rsid w:val="00AE00AD"/>
    <w:rsid w:val="00AE4FC7"/>
    <w:rsid w:val="00AE7ABF"/>
    <w:rsid w:val="00AF2D58"/>
    <w:rsid w:val="00AF3C42"/>
    <w:rsid w:val="00AF6CE6"/>
    <w:rsid w:val="00B10452"/>
    <w:rsid w:val="00B11338"/>
    <w:rsid w:val="00B13C05"/>
    <w:rsid w:val="00B13EF7"/>
    <w:rsid w:val="00B14C13"/>
    <w:rsid w:val="00B15A97"/>
    <w:rsid w:val="00B1752F"/>
    <w:rsid w:val="00B205C2"/>
    <w:rsid w:val="00B22D2B"/>
    <w:rsid w:val="00B23E37"/>
    <w:rsid w:val="00B2472A"/>
    <w:rsid w:val="00B26165"/>
    <w:rsid w:val="00B3091D"/>
    <w:rsid w:val="00B30C94"/>
    <w:rsid w:val="00B31661"/>
    <w:rsid w:val="00B33D26"/>
    <w:rsid w:val="00B33D9B"/>
    <w:rsid w:val="00B34A62"/>
    <w:rsid w:val="00B35C13"/>
    <w:rsid w:val="00B45120"/>
    <w:rsid w:val="00B45B85"/>
    <w:rsid w:val="00B46A9C"/>
    <w:rsid w:val="00B47755"/>
    <w:rsid w:val="00B500EB"/>
    <w:rsid w:val="00B5311A"/>
    <w:rsid w:val="00B55F38"/>
    <w:rsid w:val="00B56266"/>
    <w:rsid w:val="00B60491"/>
    <w:rsid w:val="00B635BA"/>
    <w:rsid w:val="00B63CD7"/>
    <w:rsid w:val="00B6568B"/>
    <w:rsid w:val="00B67339"/>
    <w:rsid w:val="00B718AA"/>
    <w:rsid w:val="00B722B9"/>
    <w:rsid w:val="00B744C6"/>
    <w:rsid w:val="00B76188"/>
    <w:rsid w:val="00B77965"/>
    <w:rsid w:val="00B82F3E"/>
    <w:rsid w:val="00B844D9"/>
    <w:rsid w:val="00B86D51"/>
    <w:rsid w:val="00B87EBC"/>
    <w:rsid w:val="00B907B6"/>
    <w:rsid w:val="00B9244D"/>
    <w:rsid w:val="00B93ADE"/>
    <w:rsid w:val="00B93E0B"/>
    <w:rsid w:val="00B955FD"/>
    <w:rsid w:val="00B972E0"/>
    <w:rsid w:val="00BA0A0C"/>
    <w:rsid w:val="00BA1347"/>
    <w:rsid w:val="00BA28E2"/>
    <w:rsid w:val="00BA4377"/>
    <w:rsid w:val="00BA714E"/>
    <w:rsid w:val="00BB22FB"/>
    <w:rsid w:val="00BB4D62"/>
    <w:rsid w:val="00BC1057"/>
    <w:rsid w:val="00BC1136"/>
    <w:rsid w:val="00BC4B83"/>
    <w:rsid w:val="00BC4DD1"/>
    <w:rsid w:val="00BC5366"/>
    <w:rsid w:val="00BC55FD"/>
    <w:rsid w:val="00BE1CF2"/>
    <w:rsid w:val="00BF009D"/>
    <w:rsid w:val="00BF0BAC"/>
    <w:rsid w:val="00BF46C1"/>
    <w:rsid w:val="00BF4D02"/>
    <w:rsid w:val="00C02619"/>
    <w:rsid w:val="00C0618B"/>
    <w:rsid w:val="00C068E6"/>
    <w:rsid w:val="00C10B43"/>
    <w:rsid w:val="00C16B42"/>
    <w:rsid w:val="00C26A9D"/>
    <w:rsid w:val="00C3203A"/>
    <w:rsid w:val="00C36D4E"/>
    <w:rsid w:val="00C37039"/>
    <w:rsid w:val="00C377DC"/>
    <w:rsid w:val="00C4166A"/>
    <w:rsid w:val="00C42A35"/>
    <w:rsid w:val="00C43498"/>
    <w:rsid w:val="00C44C7B"/>
    <w:rsid w:val="00C46121"/>
    <w:rsid w:val="00C47AE2"/>
    <w:rsid w:val="00C507ED"/>
    <w:rsid w:val="00C53F5F"/>
    <w:rsid w:val="00C57959"/>
    <w:rsid w:val="00C65034"/>
    <w:rsid w:val="00C65B0C"/>
    <w:rsid w:val="00C72AB0"/>
    <w:rsid w:val="00C73DDC"/>
    <w:rsid w:val="00C75AD4"/>
    <w:rsid w:val="00C76054"/>
    <w:rsid w:val="00C84CC2"/>
    <w:rsid w:val="00C864D4"/>
    <w:rsid w:val="00C93605"/>
    <w:rsid w:val="00C94BF6"/>
    <w:rsid w:val="00C97663"/>
    <w:rsid w:val="00CA293B"/>
    <w:rsid w:val="00CA59D0"/>
    <w:rsid w:val="00CA5AA0"/>
    <w:rsid w:val="00CA7559"/>
    <w:rsid w:val="00CB2202"/>
    <w:rsid w:val="00CC09E3"/>
    <w:rsid w:val="00CC28CC"/>
    <w:rsid w:val="00CC3117"/>
    <w:rsid w:val="00CC4FEF"/>
    <w:rsid w:val="00CC61BC"/>
    <w:rsid w:val="00CD0986"/>
    <w:rsid w:val="00CD321C"/>
    <w:rsid w:val="00CD45E7"/>
    <w:rsid w:val="00CD5E4A"/>
    <w:rsid w:val="00CE5773"/>
    <w:rsid w:val="00CE6540"/>
    <w:rsid w:val="00CE73F2"/>
    <w:rsid w:val="00CF49A7"/>
    <w:rsid w:val="00CF4E5F"/>
    <w:rsid w:val="00CF5967"/>
    <w:rsid w:val="00CF6EB3"/>
    <w:rsid w:val="00CF7877"/>
    <w:rsid w:val="00D00D63"/>
    <w:rsid w:val="00D069B2"/>
    <w:rsid w:val="00D11ACE"/>
    <w:rsid w:val="00D16725"/>
    <w:rsid w:val="00D2231E"/>
    <w:rsid w:val="00D2372B"/>
    <w:rsid w:val="00D244A3"/>
    <w:rsid w:val="00D30DAA"/>
    <w:rsid w:val="00D30FB5"/>
    <w:rsid w:val="00D327ED"/>
    <w:rsid w:val="00D34D9B"/>
    <w:rsid w:val="00D403CF"/>
    <w:rsid w:val="00D41C61"/>
    <w:rsid w:val="00D46A41"/>
    <w:rsid w:val="00D46C39"/>
    <w:rsid w:val="00D558D7"/>
    <w:rsid w:val="00D611EE"/>
    <w:rsid w:val="00D723D1"/>
    <w:rsid w:val="00D73D81"/>
    <w:rsid w:val="00D76269"/>
    <w:rsid w:val="00D82B5B"/>
    <w:rsid w:val="00D83524"/>
    <w:rsid w:val="00D83952"/>
    <w:rsid w:val="00D86F41"/>
    <w:rsid w:val="00D8784F"/>
    <w:rsid w:val="00D94730"/>
    <w:rsid w:val="00D970AE"/>
    <w:rsid w:val="00D97671"/>
    <w:rsid w:val="00DA1A3B"/>
    <w:rsid w:val="00DA5C1F"/>
    <w:rsid w:val="00DB0B69"/>
    <w:rsid w:val="00DB183B"/>
    <w:rsid w:val="00DB66E2"/>
    <w:rsid w:val="00DC7E53"/>
    <w:rsid w:val="00DD0A45"/>
    <w:rsid w:val="00DD1D02"/>
    <w:rsid w:val="00DD2CD4"/>
    <w:rsid w:val="00DD659E"/>
    <w:rsid w:val="00DE2309"/>
    <w:rsid w:val="00DE25C1"/>
    <w:rsid w:val="00DE4DA1"/>
    <w:rsid w:val="00DE684F"/>
    <w:rsid w:val="00DE7258"/>
    <w:rsid w:val="00DF1AE6"/>
    <w:rsid w:val="00DF6B04"/>
    <w:rsid w:val="00DF72F6"/>
    <w:rsid w:val="00DF7E26"/>
    <w:rsid w:val="00E03563"/>
    <w:rsid w:val="00E1080A"/>
    <w:rsid w:val="00E12D3D"/>
    <w:rsid w:val="00E264BC"/>
    <w:rsid w:val="00E26EA8"/>
    <w:rsid w:val="00E2720B"/>
    <w:rsid w:val="00E27E70"/>
    <w:rsid w:val="00E300BE"/>
    <w:rsid w:val="00E30CBC"/>
    <w:rsid w:val="00E36716"/>
    <w:rsid w:val="00E44190"/>
    <w:rsid w:val="00E47746"/>
    <w:rsid w:val="00E50721"/>
    <w:rsid w:val="00E5458F"/>
    <w:rsid w:val="00E5504B"/>
    <w:rsid w:val="00E55B02"/>
    <w:rsid w:val="00E5673A"/>
    <w:rsid w:val="00E60F70"/>
    <w:rsid w:val="00E649E5"/>
    <w:rsid w:val="00E7322C"/>
    <w:rsid w:val="00E75861"/>
    <w:rsid w:val="00E81324"/>
    <w:rsid w:val="00E82B11"/>
    <w:rsid w:val="00E84C2E"/>
    <w:rsid w:val="00E86B62"/>
    <w:rsid w:val="00E944DF"/>
    <w:rsid w:val="00E95AD7"/>
    <w:rsid w:val="00E9721A"/>
    <w:rsid w:val="00E979F0"/>
    <w:rsid w:val="00EA1AD9"/>
    <w:rsid w:val="00EA1F1A"/>
    <w:rsid w:val="00EA461F"/>
    <w:rsid w:val="00EA51CA"/>
    <w:rsid w:val="00EA5289"/>
    <w:rsid w:val="00EA53A8"/>
    <w:rsid w:val="00EA5DA7"/>
    <w:rsid w:val="00EA630A"/>
    <w:rsid w:val="00EA7E59"/>
    <w:rsid w:val="00EB0C83"/>
    <w:rsid w:val="00EB2C24"/>
    <w:rsid w:val="00EB7DBD"/>
    <w:rsid w:val="00EC21F0"/>
    <w:rsid w:val="00EC27CF"/>
    <w:rsid w:val="00EC4019"/>
    <w:rsid w:val="00ED1B4B"/>
    <w:rsid w:val="00ED37E3"/>
    <w:rsid w:val="00ED4C4C"/>
    <w:rsid w:val="00ED6D0B"/>
    <w:rsid w:val="00ED7A09"/>
    <w:rsid w:val="00EE01EE"/>
    <w:rsid w:val="00EE3292"/>
    <w:rsid w:val="00EE498A"/>
    <w:rsid w:val="00EF06CB"/>
    <w:rsid w:val="00EF2699"/>
    <w:rsid w:val="00EF3B5D"/>
    <w:rsid w:val="00EF4188"/>
    <w:rsid w:val="00EF670C"/>
    <w:rsid w:val="00F0169A"/>
    <w:rsid w:val="00F022A1"/>
    <w:rsid w:val="00F03AD9"/>
    <w:rsid w:val="00F077C7"/>
    <w:rsid w:val="00F1344C"/>
    <w:rsid w:val="00F1476F"/>
    <w:rsid w:val="00F14C18"/>
    <w:rsid w:val="00F14F1C"/>
    <w:rsid w:val="00F17611"/>
    <w:rsid w:val="00F22616"/>
    <w:rsid w:val="00F239E3"/>
    <w:rsid w:val="00F259DD"/>
    <w:rsid w:val="00F33D8C"/>
    <w:rsid w:val="00F40E5B"/>
    <w:rsid w:val="00F41205"/>
    <w:rsid w:val="00F46BF2"/>
    <w:rsid w:val="00F509D2"/>
    <w:rsid w:val="00F519C3"/>
    <w:rsid w:val="00F531A8"/>
    <w:rsid w:val="00F55A17"/>
    <w:rsid w:val="00F57D6A"/>
    <w:rsid w:val="00F6100D"/>
    <w:rsid w:val="00F6140D"/>
    <w:rsid w:val="00F63E12"/>
    <w:rsid w:val="00F64176"/>
    <w:rsid w:val="00F65668"/>
    <w:rsid w:val="00F67E15"/>
    <w:rsid w:val="00F67E58"/>
    <w:rsid w:val="00F74795"/>
    <w:rsid w:val="00F75BA5"/>
    <w:rsid w:val="00F82576"/>
    <w:rsid w:val="00F86CE6"/>
    <w:rsid w:val="00F916F1"/>
    <w:rsid w:val="00F9295F"/>
    <w:rsid w:val="00F937AB"/>
    <w:rsid w:val="00F962B7"/>
    <w:rsid w:val="00F976C2"/>
    <w:rsid w:val="00FA461E"/>
    <w:rsid w:val="00FA46FA"/>
    <w:rsid w:val="00FA50AE"/>
    <w:rsid w:val="00FA5BBA"/>
    <w:rsid w:val="00FA5FF9"/>
    <w:rsid w:val="00FA7D67"/>
    <w:rsid w:val="00FB1266"/>
    <w:rsid w:val="00FB1877"/>
    <w:rsid w:val="00FB46F3"/>
    <w:rsid w:val="00FB68D4"/>
    <w:rsid w:val="00FC15E1"/>
    <w:rsid w:val="00FC3A9C"/>
    <w:rsid w:val="00FC44D9"/>
    <w:rsid w:val="00FC5381"/>
    <w:rsid w:val="00FC5BC5"/>
    <w:rsid w:val="00FC7E21"/>
    <w:rsid w:val="00FD1728"/>
    <w:rsid w:val="00FD1F0D"/>
    <w:rsid w:val="00FD385E"/>
    <w:rsid w:val="00FD5550"/>
    <w:rsid w:val="00FD60FC"/>
    <w:rsid w:val="00FE08CE"/>
    <w:rsid w:val="00FE17A0"/>
    <w:rsid w:val="00FE3ADF"/>
    <w:rsid w:val="00FE740E"/>
    <w:rsid w:val="00FE7AF4"/>
    <w:rsid w:val="00FE7E36"/>
    <w:rsid w:val="00FF1E42"/>
    <w:rsid w:val="00FF3FA6"/>
    <w:rsid w:val="00FF4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C0A2F51"/>
  <w15:docId w15:val="{7085BAA1-073D-4E87-810A-97314231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57BDC"/>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157BDC"/>
    <w:pPr>
      <w:spacing w:before="240"/>
      <w:outlineLvl w:val="0"/>
    </w:pPr>
    <w:rPr>
      <w:rFonts w:ascii="Arial" w:hAnsi="Arial" w:cs="Arial"/>
      <w:b/>
      <w:bCs/>
      <w:sz w:val="24"/>
      <w:szCs w:val="24"/>
      <w:u w:val="single"/>
    </w:rPr>
  </w:style>
  <w:style w:type="paragraph" w:styleId="Titre2">
    <w:name w:val="heading 2"/>
    <w:basedOn w:val="Normal"/>
    <w:next w:val="Normal"/>
    <w:qFormat/>
    <w:rsid w:val="00157BDC"/>
    <w:pPr>
      <w:spacing w:before="120"/>
      <w:outlineLvl w:val="1"/>
    </w:pPr>
    <w:rPr>
      <w:rFonts w:ascii="Arial" w:hAnsi="Arial" w:cs="Arial"/>
      <w:b/>
      <w:bCs/>
      <w:sz w:val="24"/>
      <w:szCs w:val="24"/>
    </w:rPr>
  </w:style>
  <w:style w:type="paragraph" w:styleId="Titre3">
    <w:name w:val="heading 3"/>
    <w:basedOn w:val="Normal"/>
    <w:next w:val="Normal"/>
    <w:qFormat/>
    <w:rsid w:val="00157BDC"/>
    <w:pPr>
      <w:ind w:left="360"/>
      <w:outlineLvl w:val="2"/>
    </w:pPr>
    <w:rPr>
      <w:b/>
      <w:bCs/>
      <w:sz w:val="24"/>
      <w:szCs w:val="24"/>
    </w:rPr>
  </w:style>
  <w:style w:type="paragraph" w:styleId="Titre4">
    <w:name w:val="heading 4"/>
    <w:basedOn w:val="Normal"/>
    <w:next w:val="Normal"/>
    <w:qFormat/>
    <w:rsid w:val="00157BDC"/>
    <w:pPr>
      <w:ind w:left="360"/>
      <w:outlineLvl w:val="3"/>
    </w:pPr>
    <w:rPr>
      <w:sz w:val="24"/>
      <w:szCs w:val="24"/>
      <w:u w:val="single"/>
    </w:rPr>
  </w:style>
  <w:style w:type="paragraph" w:styleId="Titre5">
    <w:name w:val="heading 5"/>
    <w:basedOn w:val="Normal"/>
    <w:next w:val="Normal"/>
    <w:qFormat/>
    <w:rsid w:val="00157BDC"/>
    <w:pPr>
      <w:ind w:left="720"/>
      <w:outlineLvl w:val="4"/>
    </w:pPr>
    <w:rPr>
      <w:b/>
      <w:bCs/>
    </w:rPr>
  </w:style>
  <w:style w:type="paragraph" w:styleId="Titre6">
    <w:name w:val="heading 6"/>
    <w:basedOn w:val="Normal"/>
    <w:next w:val="Normal"/>
    <w:qFormat/>
    <w:rsid w:val="00157BDC"/>
    <w:pPr>
      <w:ind w:left="720"/>
      <w:outlineLvl w:val="5"/>
    </w:pPr>
    <w:rPr>
      <w:u w:val="single"/>
    </w:rPr>
  </w:style>
  <w:style w:type="paragraph" w:styleId="Titre7">
    <w:name w:val="heading 7"/>
    <w:basedOn w:val="Normal"/>
    <w:next w:val="Normal"/>
    <w:qFormat/>
    <w:rsid w:val="00157BDC"/>
    <w:pPr>
      <w:ind w:left="720"/>
      <w:outlineLvl w:val="6"/>
    </w:pPr>
    <w:rPr>
      <w:i/>
      <w:iCs/>
    </w:rPr>
  </w:style>
  <w:style w:type="paragraph" w:styleId="Titre8">
    <w:name w:val="heading 8"/>
    <w:basedOn w:val="Normal"/>
    <w:next w:val="Normal"/>
    <w:qFormat/>
    <w:rsid w:val="00157BDC"/>
    <w:pPr>
      <w:ind w:left="720"/>
      <w:outlineLvl w:val="7"/>
    </w:pPr>
    <w:rPr>
      <w:i/>
      <w:iCs/>
    </w:rPr>
  </w:style>
  <w:style w:type="paragraph" w:styleId="Titre9">
    <w:name w:val="heading 9"/>
    <w:basedOn w:val="Normal"/>
    <w:next w:val="Normal"/>
    <w:qFormat/>
    <w:rsid w:val="00157BDC"/>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62210A"/>
    <w:rPr>
      <w:rFonts w:ascii="Arial" w:hAnsi="Arial" w:cs="Times New Roman"/>
      <w:sz w:val="16"/>
    </w:rPr>
  </w:style>
  <w:style w:type="paragraph" w:styleId="En-tte">
    <w:name w:val="header"/>
    <w:basedOn w:val="Normal"/>
    <w:link w:val="En-tteCar"/>
    <w:rsid w:val="00157BDC"/>
    <w:pPr>
      <w:tabs>
        <w:tab w:val="clear" w:pos="-720"/>
        <w:tab w:val="center" w:pos="4536"/>
        <w:tab w:val="right" w:pos="9072"/>
      </w:tabs>
    </w:pPr>
    <w:rPr>
      <w:lang w:val="it-IT"/>
    </w:r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rsid w:val="00157BDC"/>
    <w:pPr>
      <w:tabs>
        <w:tab w:val="clear" w:pos="-720"/>
      </w:tabs>
      <w:spacing w:after="120" w:line="240" w:lineRule="auto"/>
      <w:ind w:left="425" w:hanging="425"/>
    </w:pPr>
    <w:rPr>
      <w:rFonts w:ascii="Ottawa" w:hAnsi="Ottawa"/>
      <w:b/>
      <w:bCs/>
    </w:rPr>
  </w:style>
  <w:style w:type="paragraph" w:customStyle="1" w:styleId="paraa">
    <w:name w:val="paraa)"/>
    <w:basedOn w:val="Normal"/>
    <w:rsid w:val="00157BDC"/>
    <w:pPr>
      <w:spacing w:after="240" w:line="240" w:lineRule="auto"/>
      <w:ind w:left="425"/>
    </w:pPr>
    <w:rPr>
      <w:rFonts w:ascii="Arial" w:hAnsi="Arial" w:cs="Arial"/>
      <w:sz w:val="18"/>
      <w:szCs w:val="18"/>
    </w:rPr>
  </w:style>
  <w:style w:type="paragraph" w:customStyle="1" w:styleId="1">
    <w:name w:val="1"/>
    <w:basedOn w:val="para1"/>
    <w:rsid w:val="00157BDC"/>
    <w:pPr>
      <w:tabs>
        <w:tab w:val="clear" w:pos="-720"/>
      </w:tabs>
      <w:ind w:left="426" w:hanging="426"/>
    </w:pPr>
    <w:rPr>
      <w:rFonts w:ascii="Ottawa" w:hAnsi="Ottawa"/>
      <w:b/>
      <w:bCs/>
      <w:sz w:val="22"/>
      <w:szCs w:val="22"/>
    </w:rPr>
  </w:style>
  <w:style w:type="paragraph" w:customStyle="1" w:styleId="para1">
    <w:name w:val="para1"/>
    <w:basedOn w:val="Normal"/>
    <w:rsid w:val="00157BDC"/>
    <w:pPr>
      <w:spacing w:after="240" w:line="240" w:lineRule="auto"/>
    </w:pPr>
    <w:rPr>
      <w:rFonts w:ascii="Arial" w:hAnsi="Arial" w:cs="Arial"/>
      <w:sz w:val="18"/>
      <w:szCs w:val="18"/>
    </w:rPr>
  </w:style>
  <w:style w:type="paragraph" w:customStyle="1" w:styleId="i">
    <w:name w:val="i)"/>
    <w:basedOn w:val="Normal"/>
    <w:rsid w:val="001B7FBA"/>
    <w:pPr>
      <w:spacing w:after="120" w:line="240" w:lineRule="auto"/>
      <w:ind w:left="1843" w:hanging="425"/>
    </w:pPr>
    <w:rPr>
      <w:rFonts w:ascii="Arial" w:hAnsi="Arial" w:cs="Arial"/>
      <w:sz w:val="18"/>
      <w:szCs w:val="18"/>
    </w:r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rsid w:val="00543759"/>
    <w:pPr>
      <w:spacing w:after="240" w:line="240" w:lineRule="auto"/>
    </w:pPr>
    <w:rPr>
      <w:rFonts w:ascii="Arial" w:hAnsi="Arial" w:cs="Arial"/>
      <w:sz w:val="18"/>
      <w:szCs w:val="18"/>
    </w:rPr>
  </w:style>
  <w:style w:type="paragraph" w:customStyle="1" w:styleId="sumtexte">
    <w:name w:val="sumtexte"/>
    <w:basedOn w:val="Normal"/>
    <w:rsid w:val="00157BDC"/>
    <w:pPr>
      <w:spacing w:after="120" w:line="240" w:lineRule="exact"/>
      <w:ind w:left="567" w:right="567"/>
    </w:pPr>
    <w:rPr>
      <w:rFonts w:ascii="Arial" w:hAnsi="Arial" w:cs="Arial"/>
      <w:i/>
      <w:iCs/>
      <w:sz w:val="18"/>
      <w:szCs w:val="18"/>
    </w:rPr>
  </w:style>
  <w:style w:type="paragraph" w:customStyle="1" w:styleId="paraA0">
    <w:name w:val="paraA"/>
    <w:basedOn w:val="Normal"/>
    <w:link w:val="paraACar"/>
    <w:rsid w:val="00157BDC"/>
    <w:pPr>
      <w:spacing w:after="240" w:line="240" w:lineRule="auto"/>
    </w:pPr>
    <w:rPr>
      <w:rFonts w:ascii="Arial" w:hAnsi="Arial"/>
      <w:sz w:val="18"/>
      <w:lang w:val="it-IT"/>
    </w:rPr>
  </w:style>
  <w:style w:type="paragraph" w:customStyle="1" w:styleId="TITRE">
    <w:name w:val="TITRE"/>
    <w:basedOn w:val="Normal"/>
    <w:rsid w:val="00157BDC"/>
    <w:pPr>
      <w:spacing w:after="240"/>
      <w:jc w:val="center"/>
    </w:pPr>
    <w:rPr>
      <w:b/>
      <w:bCs/>
      <w:caps/>
    </w:rPr>
  </w:style>
  <w:style w:type="paragraph" w:styleId="Pieddepage">
    <w:name w:val="footer"/>
    <w:basedOn w:val="Normal"/>
    <w:rsid w:val="00157BDC"/>
    <w:pPr>
      <w:tabs>
        <w:tab w:val="clear" w:pos="-720"/>
        <w:tab w:val="center" w:pos="4536"/>
        <w:tab w:val="right" w:pos="9072"/>
      </w:tabs>
    </w:pPr>
  </w:style>
  <w:style w:type="paragraph" w:styleId="Notedebasdepage">
    <w:name w:val="footnote text"/>
    <w:basedOn w:val="Normal"/>
    <w:semiHidden/>
    <w:rsid w:val="00157BDC"/>
  </w:style>
  <w:style w:type="character" w:styleId="Appelnotedebasdep">
    <w:name w:val="footnote reference"/>
    <w:basedOn w:val="Policepardfaut"/>
    <w:semiHidden/>
    <w:rsid w:val="00157BDC"/>
    <w:rPr>
      <w:rFonts w:cs="Times New Roman"/>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rsid w:val="00242A97"/>
    <w:pPr>
      <w:spacing w:line="200" w:lineRule="exact"/>
      <w:ind w:left="851" w:firstLine="0"/>
    </w:pPr>
  </w:style>
  <w:style w:type="paragraph" w:customStyle="1" w:styleId="iparalast">
    <w:name w:val="i_para_last"/>
    <w:basedOn w:val="i"/>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styleId="Textedebulles">
    <w:name w:val="Balloon Text"/>
    <w:basedOn w:val="Normal"/>
    <w:semiHidden/>
    <w:rsid w:val="00A14FC8"/>
    <w:rPr>
      <w:rFonts w:ascii="Tahoma" w:hAnsi="Tahoma" w:cs="Tahoma"/>
      <w:sz w:val="16"/>
      <w:szCs w:val="16"/>
    </w:rPr>
  </w:style>
  <w:style w:type="character" w:styleId="Lienhypertexte">
    <w:name w:val="Hyperlink"/>
    <w:basedOn w:val="Policepardfaut"/>
    <w:rsid w:val="001D38E1"/>
    <w:rPr>
      <w:rFonts w:cs="Times New Roman"/>
      <w:color w:val="0033CC"/>
      <w:u w:val="single"/>
    </w:rPr>
  </w:style>
  <w:style w:type="paragraph" w:styleId="Retraitcorpsdetexte2">
    <w:name w:val="Body Text Indent 2"/>
    <w:basedOn w:val="Normal"/>
    <w:rsid w:val="00784912"/>
    <w:pPr>
      <w:tabs>
        <w:tab w:val="clear" w:pos="-720"/>
      </w:tabs>
      <w:spacing w:line="240" w:lineRule="auto"/>
      <w:ind w:firstLine="709"/>
      <w:jc w:val="left"/>
    </w:pPr>
    <w:rPr>
      <w:rFonts w:ascii="Arial" w:hAnsi="Arial"/>
      <w:iCs/>
      <w:sz w:val="24"/>
      <w:lang w:val="en-AU" w:eastAsia="it-IT"/>
    </w:rPr>
  </w:style>
  <w:style w:type="character" w:styleId="Marquedecommentaire">
    <w:name w:val="annotation reference"/>
    <w:basedOn w:val="Policepardfaut"/>
    <w:semiHidden/>
    <w:rsid w:val="00412D4E"/>
    <w:rPr>
      <w:rFonts w:cs="Times New Roman"/>
      <w:sz w:val="16"/>
    </w:rPr>
  </w:style>
  <w:style w:type="paragraph" w:styleId="Commentaire">
    <w:name w:val="annotation text"/>
    <w:basedOn w:val="Normal"/>
    <w:semiHidden/>
    <w:rsid w:val="00412D4E"/>
  </w:style>
  <w:style w:type="paragraph" w:styleId="Objetducommentaire">
    <w:name w:val="annotation subject"/>
    <w:basedOn w:val="Commentaire"/>
    <w:next w:val="Commentaire"/>
    <w:semiHidden/>
    <w:rsid w:val="00412D4E"/>
    <w:rPr>
      <w:b/>
      <w:bCs/>
    </w:rPr>
  </w:style>
  <w:style w:type="character" w:customStyle="1" w:styleId="ti2">
    <w:name w:val="ti2"/>
    <w:rsid w:val="00483F3F"/>
    <w:rPr>
      <w:sz w:val="22"/>
    </w:rPr>
  </w:style>
  <w:style w:type="character" w:customStyle="1" w:styleId="En-tteCar">
    <w:name w:val="En-tête Car"/>
    <w:link w:val="En-tte"/>
    <w:locked/>
    <w:rsid w:val="005978D9"/>
    <w:rPr>
      <w:lang w:eastAsia="fr-FR"/>
    </w:rPr>
  </w:style>
  <w:style w:type="paragraph" w:customStyle="1" w:styleId="TableHead">
    <w:name w:val="Table Head"/>
    <w:basedOn w:val="Normal"/>
    <w:rsid w:val="00875C0F"/>
    <w:pPr>
      <w:tabs>
        <w:tab w:val="clear" w:pos="-720"/>
      </w:tabs>
      <w:spacing w:before="120" w:after="120" w:line="240" w:lineRule="auto"/>
      <w:jc w:val="center"/>
    </w:pPr>
    <w:rPr>
      <w:rFonts w:ascii="Ottawa" w:hAnsi="Ottawa"/>
      <w:b/>
      <w:bCs/>
      <w:sz w:val="18"/>
      <w:szCs w:val="22"/>
      <w:lang w:val="en-IE" w:eastAsia="en-US"/>
    </w:rPr>
  </w:style>
  <w:style w:type="paragraph" w:customStyle="1" w:styleId="Tabletext">
    <w:name w:val="Table text"/>
    <w:basedOn w:val="Normal"/>
    <w:rsid w:val="00875C0F"/>
    <w:pPr>
      <w:tabs>
        <w:tab w:val="clear" w:pos="-720"/>
      </w:tabs>
      <w:spacing w:before="120" w:after="120" w:line="240" w:lineRule="auto"/>
      <w:jc w:val="center"/>
    </w:pPr>
    <w:rPr>
      <w:rFonts w:ascii="Arial" w:hAnsi="Arial" w:cs="Arial"/>
      <w:bCs/>
      <w:sz w:val="18"/>
      <w:szCs w:val="22"/>
      <w:lang w:val="en-IE" w:eastAsia="en-US"/>
    </w:rPr>
  </w:style>
  <w:style w:type="character" w:customStyle="1" w:styleId="paraACar">
    <w:name w:val="paraA Car"/>
    <w:link w:val="paraA0"/>
    <w:locked/>
    <w:rsid w:val="0062210A"/>
    <w:rPr>
      <w:rFonts w:ascii="Arial" w:hAnsi="Arial"/>
      <w:sz w:val="18"/>
      <w:lang w:eastAsia="fr-FR"/>
    </w:rPr>
  </w:style>
  <w:style w:type="paragraph" w:styleId="Textebrut">
    <w:name w:val="Plain Text"/>
    <w:basedOn w:val="Normal"/>
    <w:link w:val="TextebrutCar"/>
    <w:rsid w:val="0062210A"/>
    <w:pPr>
      <w:tabs>
        <w:tab w:val="clear" w:pos="-720"/>
      </w:tabs>
      <w:spacing w:line="240" w:lineRule="auto"/>
      <w:jc w:val="left"/>
    </w:pPr>
    <w:rPr>
      <w:rFonts w:ascii="Calibri" w:hAnsi="Calibri"/>
      <w:sz w:val="22"/>
      <w:szCs w:val="21"/>
      <w:lang w:eastAsia="en-US"/>
    </w:rPr>
  </w:style>
  <w:style w:type="character" w:customStyle="1" w:styleId="TextebrutCar">
    <w:name w:val="Texte brut Car"/>
    <w:basedOn w:val="Policepardfaut"/>
    <w:link w:val="Textebrut"/>
    <w:locked/>
    <w:rsid w:val="0062210A"/>
    <w:rPr>
      <w:rFonts w:ascii="Calibri" w:hAnsi="Calibri" w:cs="Times New Roman"/>
      <w:sz w:val="21"/>
      <w:szCs w:val="21"/>
      <w:lang w:eastAsia="en-US"/>
    </w:rPr>
  </w:style>
  <w:style w:type="paragraph" w:customStyle="1" w:styleId="11">
    <w:name w:val="1.1"/>
    <w:basedOn w:val="Normal"/>
    <w:rsid w:val="001B7FBA"/>
    <w:pPr>
      <w:tabs>
        <w:tab w:val="clear" w:pos="-720"/>
      </w:tabs>
      <w:spacing w:after="240" w:line="240" w:lineRule="auto"/>
      <w:ind w:left="850" w:hanging="425"/>
      <w:jc w:val="left"/>
    </w:pPr>
    <w:rPr>
      <w:rFonts w:ascii="Ottawa" w:hAnsi="Ottawa" w:cs="Arial"/>
      <w:b/>
      <w:szCs w:val="22"/>
      <w:lang w:eastAsia="en-US"/>
    </w:rPr>
  </w:style>
  <w:style w:type="paragraph" w:customStyle="1" w:styleId="11Para">
    <w:name w:val="1.1_Para"/>
    <w:basedOn w:val="Normal"/>
    <w:rsid w:val="001B7FBA"/>
    <w:pPr>
      <w:tabs>
        <w:tab w:val="clear" w:pos="-720"/>
      </w:tabs>
      <w:spacing w:after="240" w:line="240" w:lineRule="auto"/>
      <w:ind w:left="851"/>
    </w:pPr>
    <w:rPr>
      <w:rFonts w:ascii="Arial" w:hAnsi="Arial" w:cs="Arial"/>
      <w:sz w:val="18"/>
      <w:szCs w:val="18"/>
      <w:lang w:eastAsia="en-US"/>
    </w:rPr>
  </w:style>
  <w:style w:type="paragraph" w:customStyle="1" w:styleId="111">
    <w:name w:val="1.1.1"/>
    <w:basedOn w:val="Normal"/>
    <w:qFormat/>
    <w:rsid w:val="001B7FBA"/>
    <w:pPr>
      <w:tabs>
        <w:tab w:val="clear" w:pos="-720"/>
      </w:tabs>
      <w:spacing w:after="120" w:line="240" w:lineRule="auto"/>
      <w:ind w:left="1418" w:hanging="567"/>
      <w:jc w:val="left"/>
    </w:pPr>
    <w:rPr>
      <w:rFonts w:ascii="Ottawa" w:hAnsi="Ottawa" w:cs="Arial"/>
      <w:b/>
      <w:sz w:val="19"/>
      <w:lang w:eastAsia="en-US"/>
    </w:rPr>
  </w:style>
  <w:style w:type="paragraph" w:customStyle="1" w:styleId="111Para">
    <w:name w:val="1.1.1_Para"/>
    <w:basedOn w:val="Normal"/>
    <w:rsid w:val="001B7FBA"/>
    <w:pPr>
      <w:tabs>
        <w:tab w:val="clear" w:pos="-720"/>
      </w:tabs>
      <w:spacing w:after="240" w:line="240" w:lineRule="auto"/>
      <w:ind w:left="1418"/>
    </w:pPr>
    <w:rPr>
      <w:rFonts w:ascii="Arial" w:hAnsi="Arial" w:cs="Arial"/>
      <w:sz w:val="18"/>
      <w:szCs w:val="18"/>
      <w:lang w:eastAsia="en-US"/>
    </w:rPr>
  </w:style>
  <w:style w:type="paragraph" w:customStyle="1" w:styleId="ilast">
    <w:name w:val="i)_last"/>
    <w:basedOn w:val="Normal"/>
    <w:rsid w:val="001B7FBA"/>
    <w:pPr>
      <w:tabs>
        <w:tab w:val="clear" w:pos="-720"/>
      </w:tabs>
      <w:spacing w:after="240" w:line="240" w:lineRule="auto"/>
      <w:ind w:left="1843" w:hanging="425"/>
      <w:jc w:val="left"/>
    </w:pPr>
    <w:rPr>
      <w:rFonts w:ascii="Arial" w:hAnsi="Arial" w:cs="Arial"/>
      <w:sz w:val="18"/>
      <w:szCs w:val="18"/>
      <w:lang w:eastAsia="en-US"/>
    </w:rPr>
  </w:style>
  <w:style w:type="paragraph" w:customStyle="1" w:styleId="afourthlevel">
    <w:name w:val="a)_fourth_level"/>
    <w:basedOn w:val="Normal"/>
    <w:rsid w:val="001B7FBA"/>
    <w:pPr>
      <w:tabs>
        <w:tab w:val="clear" w:pos="-720"/>
      </w:tabs>
      <w:spacing w:after="120" w:line="240" w:lineRule="auto"/>
      <w:ind w:left="1843" w:hanging="425"/>
      <w:jc w:val="left"/>
    </w:pPr>
    <w:rPr>
      <w:rFonts w:ascii="Ottawa" w:hAnsi="Ottawa" w:cs="Arial"/>
      <w:b/>
      <w:sz w:val="18"/>
      <w:lang w:eastAsia="en-US"/>
    </w:rPr>
  </w:style>
  <w:style w:type="paragraph" w:customStyle="1" w:styleId="afourthpara">
    <w:name w:val="a)_fourth_para"/>
    <w:basedOn w:val="Normal"/>
    <w:rsid w:val="001B7FBA"/>
    <w:pPr>
      <w:tabs>
        <w:tab w:val="clear" w:pos="-720"/>
      </w:tabs>
      <w:spacing w:after="240" w:line="240" w:lineRule="auto"/>
      <w:ind w:left="1843"/>
    </w:pPr>
    <w:rPr>
      <w:rFonts w:ascii="Arial" w:hAnsi="Arial" w:cs="Arial"/>
      <w:sz w:val="18"/>
      <w:szCs w:val="18"/>
      <w:lang w:eastAsia="en-US"/>
    </w:rPr>
  </w:style>
  <w:style w:type="paragraph" w:customStyle="1" w:styleId="ififthlevel">
    <w:name w:val="i)_fifth_level"/>
    <w:basedOn w:val="Normal"/>
    <w:rsid w:val="001B7FBA"/>
    <w:pPr>
      <w:tabs>
        <w:tab w:val="clear" w:pos="-720"/>
      </w:tabs>
      <w:spacing w:after="120" w:line="240" w:lineRule="auto"/>
      <w:ind w:left="2268" w:hanging="425"/>
      <w:jc w:val="left"/>
    </w:pPr>
    <w:rPr>
      <w:rFonts w:ascii="Ottawa" w:hAnsi="Ottawa" w:cs="Arial"/>
      <w:b/>
      <w:sz w:val="17"/>
      <w:szCs w:val="18"/>
      <w:lang w:eastAsia="en-US"/>
    </w:rPr>
  </w:style>
  <w:style w:type="paragraph" w:customStyle="1" w:styleId="ififthpara">
    <w:name w:val="i)_fifth_para"/>
    <w:basedOn w:val="Normal"/>
    <w:rsid w:val="001B7FBA"/>
    <w:pPr>
      <w:tabs>
        <w:tab w:val="clear" w:pos="-720"/>
      </w:tabs>
      <w:spacing w:after="240" w:line="240" w:lineRule="auto"/>
      <w:ind w:left="2268"/>
    </w:pPr>
    <w:rPr>
      <w:rFonts w:ascii="Arial" w:hAnsi="Arial" w:cs="Arial"/>
      <w:sz w:val="18"/>
      <w:szCs w:val="18"/>
      <w:lang w:eastAsia="en-US"/>
    </w:rPr>
  </w:style>
  <w:style w:type="paragraph" w:customStyle="1" w:styleId="dotsixthlevel">
    <w:name w:val="dot_sixth_level"/>
    <w:basedOn w:val="Normal"/>
    <w:rsid w:val="001B7FBA"/>
    <w:pPr>
      <w:tabs>
        <w:tab w:val="clear" w:pos="-720"/>
      </w:tabs>
      <w:spacing w:after="120" w:line="240" w:lineRule="auto"/>
      <w:ind w:left="2268" w:hanging="425"/>
      <w:jc w:val="left"/>
    </w:pPr>
    <w:rPr>
      <w:rFonts w:ascii="Arial" w:hAnsi="Arial" w:cs="Arial"/>
      <w:sz w:val="18"/>
      <w:szCs w:val="18"/>
      <w:lang w:eastAsia="en-US"/>
    </w:rPr>
  </w:style>
  <w:style w:type="paragraph" w:customStyle="1" w:styleId="dotsixthpara">
    <w:name w:val="dot_sixth_para"/>
    <w:basedOn w:val="Normal"/>
    <w:rsid w:val="001B7FBA"/>
    <w:pPr>
      <w:tabs>
        <w:tab w:val="clear" w:pos="-720"/>
      </w:tabs>
      <w:spacing w:after="240" w:line="240" w:lineRule="auto"/>
      <w:ind w:left="2268"/>
    </w:pPr>
    <w:rPr>
      <w:rFonts w:ascii="Arial" w:hAnsi="Arial" w:cs="Arial"/>
      <w:sz w:val="18"/>
      <w:szCs w:val="18"/>
      <w:lang w:eastAsia="en-US"/>
    </w:rPr>
  </w:style>
  <w:style w:type="paragraph" w:customStyle="1" w:styleId="ififthlevellist">
    <w:name w:val="i_fifth_level_list"/>
    <w:basedOn w:val="ififthpara"/>
    <w:rsid w:val="001B7FBA"/>
    <w:pPr>
      <w:spacing w:after="120"/>
      <w:ind w:hanging="425"/>
    </w:pPr>
  </w:style>
  <w:style w:type="paragraph" w:styleId="Corpsdetexte">
    <w:name w:val="Body Text"/>
    <w:basedOn w:val="Normal"/>
    <w:link w:val="CorpsdetexteCar"/>
    <w:rsid w:val="007A55BD"/>
    <w:pPr>
      <w:spacing w:after="120"/>
    </w:pPr>
  </w:style>
  <w:style w:type="character" w:customStyle="1" w:styleId="CorpsdetexteCar">
    <w:name w:val="Corps de texte Car"/>
    <w:basedOn w:val="Policepardfaut"/>
    <w:link w:val="Corpsdetexte"/>
    <w:rsid w:val="007A55BD"/>
    <w:rPr>
      <w:lang w:eastAsia="fr-FR"/>
    </w:rPr>
  </w:style>
  <w:style w:type="character" w:customStyle="1" w:styleId="Titre1Car">
    <w:name w:val="Titre 1 Car"/>
    <w:basedOn w:val="Policepardfaut"/>
    <w:link w:val="Titre1"/>
    <w:uiPriority w:val="99"/>
    <w:rsid w:val="007A55BD"/>
    <w:rPr>
      <w:rFonts w:ascii="Arial" w:hAnsi="Arial" w:cs="Arial"/>
      <w:b/>
      <w:bCs/>
      <w:sz w:val="24"/>
      <w:szCs w:val="24"/>
      <w:u w:val="single"/>
      <w:lang w:eastAsia="fr-FR"/>
    </w:rPr>
  </w:style>
  <w:style w:type="character" w:customStyle="1" w:styleId="ft">
    <w:name w:val="ft"/>
    <w:basedOn w:val="Policepardfaut"/>
    <w:rsid w:val="00A17922"/>
  </w:style>
  <w:style w:type="paragraph" w:customStyle="1" w:styleId="Reflabnote">
    <w:name w:val="Ref_lab_note"/>
    <w:basedOn w:val="Normal"/>
    <w:link w:val="ReflabnoteCar"/>
    <w:rsid w:val="00E86B62"/>
    <w:pPr>
      <w:tabs>
        <w:tab w:val="clear" w:pos="-720"/>
      </w:tabs>
      <w:spacing w:before="120" w:after="120" w:line="240" w:lineRule="auto"/>
      <w:jc w:val="center"/>
    </w:pPr>
    <w:rPr>
      <w:rFonts w:ascii="Arial" w:hAnsi="Arial"/>
      <w:sz w:val="18"/>
      <w:szCs w:val="18"/>
      <w:lang w:val="en-US"/>
    </w:rPr>
  </w:style>
  <w:style w:type="character" w:customStyle="1" w:styleId="ReflabnoteCar">
    <w:name w:val="Ref_lab_note Car"/>
    <w:link w:val="Reflabnote"/>
    <w:rsid w:val="00E86B62"/>
    <w:rPr>
      <w:rFonts w:ascii="Arial" w:hAnsi="Arial"/>
      <w:sz w:val="18"/>
      <w:szCs w:val="18"/>
      <w:lang w:val="en-US" w:eastAsia="fr-FR"/>
    </w:rPr>
  </w:style>
  <w:style w:type="paragraph" w:customStyle="1" w:styleId="StyleReflabnoteGras">
    <w:name w:val="Style Ref_lab_note + Gras"/>
    <w:basedOn w:val="Reflabnote"/>
    <w:rsid w:val="00E86B62"/>
    <w:rPr>
      <w:b/>
      <w:bCs/>
    </w:rPr>
  </w:style>
  <w:style w:type="paragraph" w:styleId="Paragraphedeliste">
    <w:name w:val="List Paragraph"/>
    <w:basedOn w:val="Normal"/>
    <w:uiPriority w:val="34"/>
    <w:qFormat/>
    <w:rsid w:val="00D86F41"/>
    <w:pPr>
      <w:tabs>
        <w:tab w:val="clear" w:pos="-720"/>
      </w:tabs>
      <w:spacing w:after="160" w:line="259" w:lineRule="auto"/>
      <w:ind w:left="720"/>
      <w:contextualSpacing/>
      <w:jc w:val="left"/>
    </w:pPr>
    <w:rPr>
      <w:rFonts w:asciiTheme="minorHAnsi" w:eastAsiaTheme="minorHAnsi" w:hAnsiTheme="minorHAnsi" w:cstheme="minorBidi"/>
      <w:sz w:val="22"/>
      <w:szCs w:val="22"/>
      <w:lang w:val="it-IT" w:eastAsia="en-US"/>
    </w:rPr>
  </w:style>
  <w:style w:type="paragraph" w:customStyle="1" w:styleId="11ipara">
    <w:name w:val="1.1.i_para"/>
    <w:basedOn w:val="i"/>
    <w:qFormat/>
    <w:rsid w:val="006225AA"/>
    <w:pPr>
      <w:ind w:left="1276"/>
    </w:pPr>
    <w:rPr>
      <w:lang w:val="en-US"/>
    </w:rPr>
  </w:style>
  <w:style w:type="paragraph" w:styleId="Sansinterligne">
    <w:name w:val="No Spacing"/>
    <w:uiPriority w:val="1"/>
    <w:qFormat/>
    <w:rsid w:val="00EA7E59"/>
    <w:rPr>
      <w:rFonts w:asciiTheme="minorHAnsi" w:eastAsiaTheme="minorHAnsi" w:hAnsiTheme="minorHAnsi" w:cstheme="minorBidi"/>
      <w:sz w:val="22"/>
      <w:szCs w:val="22"/>
      <w:lang w:val="en-NZ" w:eastAsia="en-US"/>
    </w:rPr>
  </w:style>
  <w:style w:type="paragraph" w:styleId="Rvision">
    <w:name w:val="Revision"/>
    <w:hidden/>
    <w:uiPriority w:val="99"/>
    <w:semiHidden/>
    <w:rsid w:val="008F2147"/>
    <w:rPr>
      <w:lang w:eastAsia="fr-FR"/>
    </w:rPr>
  </w:style>
  <w:style w:type="paragraph" w:customStyle="1" w:styleId="Titre10">
    <w:name w:val="Titre1"/>
    <w:basedOn w:val="Normal"/>
    <w:rsid w:val="00811325"/>
    <w:pPr>
      <w:tabs>
        <w:tab w:val="clear" w:pos="-720"/>
      </w:tabs>
      <w:spacing w:before="100" w:beforeAutospacing="1" w:after="100" w:afterAutospacing="1" w:line="240" w:lineRule="auto"/>
      <w:jc w:val="left"/>
    </w:pPr>
    <w:rPr>
      <w:sz w:val="24"/>
      <w:szCs w:val="24"/>
      <w:lang w:val="en-IE" w:eastAsia="en-IE"/>
    </w:rPr>
  </w:style>
  <w:style w:type="paragraph" w:customStyle="1" w:styleId="desc">
    <w:name w:val="desc"/>
    <w:basedOn w:val="Normal"/>
    <w:rsid w:val="00811325"/>
    <w:pPr>
      <w:tabs>
        <w:tab w:val="clear" w:pos="-720"/>
      </w:tabs>
      <w:spacing w:before="100" w:beforeAutospacing="1" w:after="100" w:afterAutospacing="1" w:line="240" w:lineRule="auto"/>
      <w:jc w:val="left"/>
    </w:pPr>
    <w:rPr>
      <w:sz w:val="24"/>
      <w:szCs w:val="24"/>
      <w:lang w:val="en-IE" w:eastAsia="en-IE"/>
    </w:rPr>
  </w:style>
  <w:style w:type="paragraph" w:customStyle="1" w:styleId="details">
    <w:name w:val="details"/>
    <w:basedOn w:val="Normal"/>
    <w:rsid w:val="00811325"/>
    <w:pPr>
      <w:tabs>
        <w:tab w:val="clear" w:pos="-720"/>
      </w:tabs>
      <w:spacing w:before="100" w:beforeAutospacing="1" w:after="100" w:afterAutospacing="1" w:line="240" w:lineRule="auto"/>
      <w:jc w:val="left"/>
    </w:pPr>
    <w:rPr>
      <w:sz w:val="24"/>
      <w:szCs w:val="24"/>
      <w:lang w:val="en-IE" w:eastAsia="en-IE"/>
    </w:rPr>
  </w:style>
  <w:style w:type="character" w:customStyle="1" w:styleId="jrnl">
    <w:name w:val="jrnl"/>
    <w:basedOn w:val="Policepardfaut"/>
    <w:rsid w:val="00811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11751156">
      <w:bodyDiv w:val="1"/>
      <w:marLeft w:val="0"/>
      <w:marRight w:val="0"/>
      <w:marTop w:val="0"/>
      <w:marBottom w:val="0"/>
      <w:divBdr>
        <w:top w:val="none" w:sz="0" w:space="0" w:color="auto"/>
        <w:left w:val="none" w:sz="0" w:space="0" w:color="auto"/>
        <w:bottom w:val="none" w:sz="0" w:space="0" w:color="auto"/>
        <w:right w:val="none" w:sz="0" w:space="0" w:color="auto"/>
      </w:divBdr>
    </w:div>
    <w:div w:id="251088452">
      <w:bodyDiv w:val="1"/>
      <w:marLeft w:val="0"/>
      <w:marRight w:val="0"/>
      <w:marTop w:val="0"/>
      <w:marBottom w:val="0"/>
      <w:divBdr>
        <w:top w:val="none" w:sz="0" w:space="0" w:color="auto"/>
        <w:left w:val="none" w:sz="0" w:space="0" w:color="auto"/>
        <w:bottom w:val="none" w:sz="0" w:space="0" w:color="auto"/>
        <w:right w:val="none" w:sz="0" w:space="0" w:color="auto"/>
      </w:divBdr>
      <w:divsChild>
        <w:div w:id="1446079456">
          <w:marLeft w:val="0"/>
          <w:marRight w:val="0"/>
          <w:marTop w:val="0"/>
          <w:marBottom w:val="0"/>
          <w:divBdr>
            <w:top w:val="none" w:sz="0" w:space="0" w:color="auto"/>
            <w:left w:val="none" w:sz="0" w:space="0" w:color="auto"/>
            <w:bottom w:val="none" w:sz="0" w:space="0" w:color="auto"/>
            <w:right w:val="none" w:sz="0" w:space="0" w:color="auto"/>
          </w:divBdr>
        </w:div>
      </w:divsChild>
    </w:div>
    <w:div w:id="695040968">
      <w:bodyDiv w:val="1"/>
      <w:marLeft w:val="0"/>
      <w:marRight w:val="0"/>
      <w:marTop w:val="0"/>
      <w:marBottom w:val="0"/>
      <w:divBdr>
        <w:top w:val="none" w:sz="0" w:space="0" w:color="auto"/>
        <w:left w:val="none" w:sz="0" w:space="0" w:color="auto"/>
        <w:bottom w:val="none" w:sz="0" w:space="0" w:color="auto"/>
        <w:right w:val="none" w:sz="0" w:space="0" w:color="auto"/>
      </w:divBdr>
      <w:divsChild>
        <w:div w:id="162939576">
          <w:marLeft w:val="0"/>
          <w:marRight w:val="0"/>
          <w:marTop w:val="34"/>
          <w:marBottom w:val="34"/>
          <w:divBdr>
            <w:top w:val="none" w:sz="0" w:space="0" w:color="auto"/>
            <w:left w:val="none" w:sz="0" w:space="0" w:color="auto"/>
            <w:bottom w:val="none" w:sz="0" w:space="0" w:color="auto"/>
            <w:right w:val="none" w:sz="0" w:space="0" w:color="auto"/>
          </w:divBdr>
        </w:div>
      </w:divsChild>
    </w:div>
    <w:div w:id="1164274949">
      <w:bodyDiv w:val="1"/>
      <w:marLeft w:val="0"/>
      <w:marRight w:val="0"/>
      <w:marTop w:val="0"/>
      <w:marBottom w:val="0"/>
      <w:divBdr>
        <w:top w:val="none" w:sz="0" w:space="0" w:color="auto"/>
        <w:left w:val="none" w:sz="0" w:space="0" w:color="auto"/>
        <w:bottom w:val="none" w:sz="0" w:space="0" w:color="auto"/>
        <w:right w:val="none" w:sz="0" w:space="0" w:color="auto"/>
      </w:divBdr>
      <w:divsChild>
        <w:div w:id="2029331613">
          <w:marLeft w:val="0"/>
          <w:marRight w:val="0"/>
          <w:marTop w:val="0"/>
          <w:marBottom w:val="0"/>
          <w:divBdr>
            <w:top w:val="none" w:sz="0" w:space="0" w:color="auto"/>
            <w:left w:val="none" w:sz="0" w:space="0" w:color="auto"/>
            <w:bottom w:val="none" w:sz="0" w:space="0" w:color="auto"/>
            <w:right w:val="none" w:sz="0" w:space="0" w:color="auto"/>
          </w:divBdr>
        </w:div>
        <w:div w:id="556013168">
          <w:marLeft w:val="0"/>
          <w:marRight w:val="0"/>
          <w:marTop w:val="0"/>
          <w:marBottom w:val="0"/>
          <w:divBdr>
            <w:top w:val="none" w:sz="0" w:space="0" w:color="auto"/>
            <w:left w:val="none" w:sz="0" w:space="0" w:color="auto"/>
            <w:bottom w:val="none" w:sz="0" w:space="0" w:color="auto"/>
            <w:right w:val="none" w:sz="0" w:space="0" w:color="auto"/>
          </w:divBdr>
        </w:div>
      </w:divsChild>
    </w:div>
    <w:div w:id="1200778135">
      <w:bodyDiv w:val="1"/>
      <w:marLeft w:val="0"/>
      <w:marRight w:val="0"/>
      <w:marTop w:val="0"/>
      <w:marBottom w:val="0"/>
      <w:divBdr>
        <w:top w:val="none" w:sz="0" w:space="0" w:color="auto"/>
        <w:left w:val="none" w:sz="0" w:space="0" w:color="auto"/>
        <w:bottom w:val="none" w:sz="0" w:space="0" w:color="auto"/>
        <w:right w:val="none" w:sz="0" w:space="0" w:color="auto"/>
      </w:divBdr>
    </w:div>
    <w:div w:id="2076705968">
      <w:bodyDiv w:val="1"/>
      <w:marLeft w:val="0"/>
      <w:marRight w:val="0"/>
      <w:marTop w:val="0"/>
      <w:marBottom w:val="0"/>
      <w:divBdr>
        <w:top w:val="none" w:sz="0" w:space="0" w:color="auto"/>
        <w:left w:val="none" w:sz="0" w:space="0" w:color="auto"/>
        <w:bottom w:val="none" w:sz="0" w:space="0" w:color="auto"/>
        <w:right w:val="none" w:sz="0" w:space="0" w:color="auto"/>
      </w:divBdr>
      <w:divsChild>
        <w:div w:id="2084176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AL_get(this,%20'jour',%20'Trends%20Parasitol.');" TargetMode="External"/><Relationship Id="rId18" Type="http://schemas.openxmlformats.org/officeDocument/2006/relationships/hyperlink" Target="http://www.ncbi.nlm.nih.gov/entrez/query.fcgi?db=pubmed&amp;cmd=Search&amp;itool=pubmed_AbstractPlus&amp;term=%22Martello+L%22%5BAuthor%5D" TargetMode="External"/><Relationship Id="rId26" Type="http://schemas.openxmlformats.org/officeDocument/2006/relationships/hyperlink" Target="http://www.ncbi.nlm.nih.gov/entrez/query.fcgi?db=pubmed&amp;cmd=Search&amp;term=%22Millon+L%22%5BAuthor%5D" TargetMode="External"/><Relationship Id="rId39" Type="http://schemas.openxmlformats.org/officeDocument/2006/relationships/hyperlink" Target="http://www.ncbi.nlm.nih.gov/entrez/query.fcgi?db=pubmed&amp;cmd=Search&amp;term=%22Dietze+R%22%5BAuthor%5D" TargetMode="External"/><Relationship Id="rId21" Type="http://schemas.openxmlformats.org/officeDocument/2006/relationships/hyperlink" Target="http://www.ncbi.nlm.nih.gov/entrez/query.fcgi?db=pubmed&amp;cmd=Search&amp;itool=pubmed_AbstractPlus&amp;term=%22Germagnoli+L%22%5BAuthor%5D" TargetMode="External"/><Relationship Id="rId34" Type="http://schemas.openxmlformats.org/officeDocument/2006/relationships/hyperlink" Target="http://www.ncbi.nlm.nih.gov/entrez/query.fcgi?db=pubmed&amp;cmd=Search&amp;term=%22Alunda+JM%22%5BAuthor%5D" TargetMode="External"/><Relationship Id="rId42" Type="http://schemas.openxmlformats.org/officeDocument/2006/relationships/hyperlink" Target="http://www.ncbi.nlm.nih.gov/entrez/query.fcgi?db=pubmed&amp;cmd=Search&amp;term=%22Minodier+P%22%5BAuthor%5D" TargetMode="External"/><Relationship Id="rId47" Type="http://schemas.openxmlformats.org/officeDocument/2006/relationships/hyperlink" Target="https://www.ncbi.nlm.nih.gov/pubmed/24007671" TargetMode="External"/><Relationship Id="rId50" Type="http://schemas.openxmlformats.org/officeDocument/2006/relationships/hyperlink" Target="http://www.ncbi.nlm.nih.gov/entrez/query.fcgi?db=pubmed&amp;cmd=Search&amp;term=%22Oliveira+GC%22%5BAuthor%5D" TargetMode="External"/><Relationship Id="rId55"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ncbi.nlm.nih.gov/entrez/query.fcgi?db=pubmed&amp;cmd=Search&amp;itool=pubmed_AbstractPlus&amp;term=%22Olchini+D%22%5BAuthor%5D" TargetMode="External"/><Relationship Id="rId29" Type="http://schemas.openxmlformats.org/officeDocument/2006/relationships/hyperlink" Target="http://www.ncbi.nlm.nih.gov/entrez/query.fcgi?db=pubmed&amp;cmd=Search&amp;term=%22Gambarelli+F%22%5BAuthor%5D" TargetMode="External"/><Relationship Id="rId11" Type="http://schemas.openxmlformats.org/officeDocument/2006/relationships/hyperlink" Target="http://www.ncbi.nlm.nih.gov/entrez/query.fcgi?db=pubmed&amp;cmd=Search&amp;term=%22Cardoso+L%22%5BAuthor%5D" TargetMode="External"/><Relationship Id="rId24" Type="http://schemas.openxmlformats.org/officeDocument/2006/relationships/hyperlink" Target="http://www.ncbi.nlm.nih.gov/entrez/query.fcgi?db=pubmed&amp;cmd=Search&amp;itool=pubmed_AbstractPlus&amp;term=%22Cinque+P%22%5BAuthor%5D" TargetMode="External"/><Relationship Id="rId32" Type="http://schemas.openxmlformats.org/officeDocument/2006/relationships/hyperlink" Target="http://www.ncbi.nlm.nih.gov/entrez/query.fcgi?db=pubmed&amp;cmd=Search&amp;term=%22Jaffe+CL%22%5BAuthor%5D" TargetMode="External"/><Relationship Id="rId37" Type="http://schemas.openxmlformats.org/officeDocument/2006/relationships/hyperlink" Target="http://www.ncbi.nlm.nih.gov/entrez/query.fcgi?db=pubmed&amp;cmd=Search&amp;term=%22Lemos+EM%22%5BAuthor%5D" TargetMode="External"/><Relationship Id="rId40" Type="http://schemas.openxmlformats.org/officeDocument/2006/relationships/hyperlink" Target="http://www.ncbi.nlm.nih.gov/entrez/query.fcgi?db=pubmed&amp;cmd=Search&amp;itool=pubmed_AbstractPlus&amp;term=%22Roura+X%22%5BAuthor%5D" TargetMode="External"/><Relationship Id="rId45" Type="http://schemas.openxmlformats.org/officeDocument/2006/relationships/hyperlink" Target="http://www.ncbi.nlm.nih.gov/entrez/query.fcgi?db=pubmed&amp;cmd=Search&amp;term=%22Joblet+C%22%5BAuthor%5D" TargetMode="External"/><Relationship Id="rId53" Type="http://schemas.openxmlformats.org/officeDocument/2006/relationships/header" Target="header1.xm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hyperlink" Target="http://www.ncbi.nlm.nih.gov/entrez/query.fcgi?db=pubmed&amp;cmd=Search&amp;itool=pubmed_AbstractPlus&amp;term=%22Bestetti+A%22%5BAuthor%5D" TargetMode="External"/><Relationship Id="rId4" Type="http://schemas.openxmlformats.org/officeDocument/2006/relationships/styles" Target="styles.xml"/><Relationship Id="rId9" Type="http://schemas.openxmlformats.org/officeDocument/2006/relationships/hyperlink" Target="http://www.ncbi.nlm.nih.gov/entrez/query.fcgi?db=pubmed&amp;cmd=Search&amp;itool=pubmed_AbstractPlus&amp;term=%22Ranford%2DCartwright+LC%22%5BAuthor%5D" TargetMode="External"/><Relationship Id="rId14" Type="http://schemas.openxmlformats.org/officeDocument/2006/relationships/hyperlink" Target="http://www.ncbi.nlm.nih.gov/entrez/query.fcgi?db=pubmed&amp;cmd=Search&amp;itool=pubmed_AbstractPlus&amp;term=%22Bossolasco+S%22%5BAuthor%5D" TargetMode="External"/><Relationship Id="rId22" Type="http://schemas.openxmlformats.org/officeDocument/2006/relationships/hyperlink" Target="http://www.ncbi.nlm.nih.gov/entrez/query.fcgi?db=pubmed&amp;cmd=Search&amp;itool=pubmed_AbstractPlus&amp;term=%22Lazzarin+A%22%5BAuthor%5D" TargetMode="External"/><Relationship Id="rId27" Type="http://schemas.openxmlformats.org/officeDocument/2006/relationships/hyperlink" Target="http://www.ncbi.nlm.nih.gov/entrez/query.fcgi?db=pubmed&amp;cmd=Search&amp;term=%22Bart+JM%22%5BAuthor%5D" TargetMode="External"/><Relationship Id="rId30" Type="http://schemas.openxmlformats.org/officeDocument/2006/relationships/hyperlink" Target="http://www.ncbi.nlm.nih.gov/entrez/query.fcgi?db=pubmed&amp;cmd=Search&amp;term=%22Portus+M%22%5BAuthor%5D" TargetMode="External"/><Relationship Id="rId35" Type="http://schemas.openxmlformats.org/officeDocument/2006/relationships/hyperlink" Target="http://www.ncbi.nlm.nih.gov/entrez/query.fcgi?db=pubmed&amp;cmd=Search&amp;term=%22Piarroux+R%22%5BAuthor%5D" TargetMode="External"/><Relationship Id="rId43" Type="http://schemas.openxmlformats.org/officeDocument/2006/relationships/hyperlink" Target="http://www.ncbi.nlm.nih.gov/entrez/query.fcgi?db=pubmed&amp;cmd=Search&amp;term=%22Piarroux+R%22%5BAuthor%5D" TargetMode="External"/><Relationship Id="rId48" Type="http://schemas.openxmlformats.org/officeDocument/2006/relationships/hyperlink" Target="http://www.ncbi.nlm.nih.gov/entrez/query.fcgi?db=pubmed&amp;cmd=Search&amp;term=%22Volpini+AC%22%5BAuthor%5D"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ncbi.nlm.nih.gov/entrez/query.fcgi?db=pubmed&amp;cmd=Search&amp;term=%22Romanha+AJ%22%5BAuthor%5D" TargetMode="External"/><Relationship Id="rId3" Type="http://schemas.openxmlformats.org/officeDocument/2006/relationships/numbering" Target="numbering.xml"/><Relationship Id="rId12" Type="http://schemas.openxmlformats.org/officeDocument/2006/relationships/hyperlink" Target="http://www.ncbi.nlm.nih.gov/entrez/query.fcgi?db=pubmed&amp;cmd=Search&amp;itool=pubmed_AbstractPlus&amp;term=%22Ranford%2DCartwright+LC%22%5BAuthor%5D" TargetMode="External"/><Relationship Id="rId17" Type="http://schemas.openxmlformats.org/officeDocument/2006/relationships/hyperlink" Target="http://www.ncbi.nlm.nih.gov/entrez/query.fcgi?db=pubmed&amp;cmd=Search&amp;itool=pubmed_AbstractPlus&amp;term=%22Gulletta+M%22%5BAuthor%5D" TargetMode="External"/><Relationship Id="rId25" Type="http://schemas.openxmlformats.org/officeDocument/2006/relationships/hyperlink" Target="http://www.ncbi.nlm.nih.gov/entrez/query.fcgi?db=pubmed&amp;cmd=Search&amp;term=%22Bulle+B%22%5BAuthor%5D" TargetMode="External"/><Relationship Id="rId33" Type="http://schemas.openxmlformats.org/officeDocument/2006/relationships/hyperlink" Target="http://www.ncbi.nlm.nih.gov/entrez/query.fcgi?db=pubmed&amp;cmd=Search&amp;term=%22Fernandez%2DBarredo+S%22%5BAuthor%5D" TargetMode="External"/><Relationship Id="rId38" Type="http://schemas.openxmlformats.org/officeDocument/2006/relationships/hyperlink" Target="http://www.ncbi.nlm.nih.gov/entrez/query.fcgi?db=pubmed&amp;cmd=Search&amp;term=%22Corey+R%22%5BAuthor%5D" TargetMode="External"/><Relationship Id="rId46" Type="http://schemas.openxmlformats.org/officeDocument/2006/relationships/hyperlink" Target="http://www.ncbi.nlm.nih.gov/entrez/query.fcgi?db=pubmed&amp;cmd=Search&amp;term=%22Dumon+H%22%5BAuthor%5D" TargetMode="External"/><Relationship Id="rId59" Type="http://schemas.openxmlformats.org/officeDocument/2006/relationships/theme" Target="theme/theme1.xml"/><Relationship Id="rId20" Type="http://schemas.openxmlformats.org/officeDocument/2006/relationships/hyperlink" Target="http://www.ncbi.nlm.nih.gov/entrez/query.fcgi?db=pubmed&amp;cmd=Search&amp;itool=pubmed_AbstractPlus&amp;term=%22Bossi+L%22%5BAuthor%5D" TargetMode="External"/><Relationship Id="rId41" Type="http://schemas.openxmlformats.org/officeDocument/2006/relationships/hyperlink" Target="http://www.ncbi.nlm.nih.gov/entrez/query.fcgi?db=pubmed&amp;cmd=Search&amp;term=%22Oliva+G%22%5BAuthor%5D"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cbi.nlm.nih.gov/entrez/query.fcgi?db=pubmed&amp;cmd=Search&amp;itool=pubmed_AbstractPlus&amp;term=%22Gaiera+G%22%5BAuthor%5D" TargetMode="External"/><Relationship Id="rId23" Type="http://schemas.openxmlformats.org/officeDocument/2006/relationships/hyperlink" Target="http://www.ncbi.nlm.nih.gov/entrez/query.fcgi?db=pubmed&amp;cmd=Search&amp;itool=pubmed_AbstractPlus&amp;term=%22Uberti%2DFoppa+C%22%5BAuthor%5D" TargetMode="External"/><Relationship Id="rId28" Type="http://schemas.openxmlformats.org/officeDocument/2006/relationships/hyperlink" Target="http://www.ncbi.nlm.nih.gov/entrez/query.fcgi?db=pubmed&amp;cmd=Search&amp;term=%22Gallego+M%22%5BAuthor%5D" TargetMode="External"/><Relationship Id="rId36" Type="http://schemas.openxmlformats.org/officeDocument/2006/relationships/hyperlink" Target="http://www.ncbi.nlm.nih.gov/entrez/query.fcgi?db=pubmed&amp;cmd=Search&amp;term=%22Carvalho+SF%22%5BAuthor%5D" TargetMode="External"/><Relationship Id="rId49" Type="http://schemas.openxmlformats.org/officeDocument/2006/relationships/hyperlink" Target="http://www.ncbi.nlm.nih.gov/entrez/query.fcgi?db=pubmed&amp;cmd=Search&amp;term=%22Passos+VM%22%5BAuthor%5D" TargetMode="External"/><Relationship Id="rId57" Type="http://schemas.openxmlformats.org/officeDocument/2006/relationships/footer" Target="footer3.xml"/><Relationship Id="rId10" Type="http://schemas.openxmlformats.org/officeDocument/2006/relationships/hyperlink" Target="http://www.ncbi.nlm.nih.gov/entrez/query.fcgi?db=pubmed&amp;cmd=Search&amp;itool=pubmed_AbstractPlus&amp;term=%22Bossolasco+S%22%5BAuthor%5D" TargetMode="External"/><Relationship Id="rId31" Type="http://schemas.openxmlformats.org/officeDocument/2006/relationships/hyperlink" Target="http://www.ncbi.nlm.nih.gov/entrez/query.fcgi?db=pubmed&amp;cmd=Search&amp;term=%22Schnur+L%22%5BAuthor%5D" TargetMode="External"/><Relationship Id="rId44" Type="http://schemas.openxmlformats.org/officeDocument/2006/relationships/hyperlink" Target="http://www.ncbi.nlm.nih.gov/entrez/query.fcgi?db=pubmed&amp;cmd=Search&amp;term=%22Gambarelli+F%22%5BAuthor%5D" TargetMode="External"/><Relationship Id="rId52" Type="http://schemas.openxmlformats.org/officeDocument/2006/relationships/hyperlink" Target="http://www.oie.int/en/scientific-expertise/reference-laboratories/list-of-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FE4D8-9EA2-4857-869C-82E7EFE8249B}">
  <ds:schemaRefs>
    <ds:schemaRef ds:uri="http://schemas.openxmlformats.org/officeDocument/2006/bibliography"/>
  </ds:schemaRefs>
</ds:datastoreItem>
</file>

<file path=customXml/itemProps2.xml><?xml version="1.0" encoding="utf-8"?>
<ds:datastoreItem xmlns:ds="http://schemas.openxmlformats.org/officeDocument/2006/customXml" ds:itemID="{2DA3FDED-47BE-44C7-BE24-B4AC9C22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MANUAL96.DOT</Template>
  <TotalTime>30</TotalTime>
  <Pages>16</Pages>
  <Words>10845</Words>
  <Characters>69454</Characters>
  <Application>Microsoft Office Word</Application>
  <DocSecurity>0</DocSecurity>
  <Lines>578</Lines>
  <Paragraphs>160</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fmd with viaa test incl.</vt:lpstr>
      <vt:lpstr>fmd with viaa test incl.</vt:lpstr>
      <vt:lpstr>fmd with viaa test incl.</vt:lpstr>
    </vt:vector>
  </TitlesOfParts>
  <Company>Olidata S.p.A.</Company>
  <LinksUpToDate>false</LinksUpToDate>
  <CharactersWithSpaces>80139</CharactersWithSpaces>
  <SharedDoc>false</SharedDoc>
  <HLinks>
    <vt:vector size="750" baseType="variant">
      <vt:variant>
        <vt:i4>262228</vt:i4>
      </vt:variant>
      <vt:variant>
        <vt:i4>372</vt:i4>
      </vt:variant>
      <vt:variant>
        <vt:i4>0</vt:i4>
      </vt:variant>
      <vt:variant>
        <vt:i4>5</vt:i4>
      </vt:variant>
      <vt:variant>
        <vt:lpwstr>http://www.ncbi.nlm.nih.gov/entrez/query.fcgi?db=pubmed&amp;cmd=Search&amp;term=%22Romanha+AJ%22%5BAuthor%5D</vt:lpwstr>
      </vt:variant>
      <vt:variant>
        <vt:lpwstr/>
      </vt:variant>
      <vt:variant>
        <vt:i4>1704020</vt:i4>
      </vt:variant>
      <vt:variant>
        <vt:i4>369</vt:i4>
      </vt:variant>
      <vt:variant>
        <vt:i4>0</vt:i4>
      </vt:variant>
      <vt:variant>
        <vt:i4>5</vt:i4>
      </vt:variant>
      <vt:variant>
        <vt:lpwstr>http://www.ncbi.nlm.nih.gov/entrez/query.fcgi?db=pubmed&amp;cmd=Search&amp;term=%22Oliveira+GC%22%5BAuthor%5D</vt:lpwstr>
      </vt:variant>
      <vt:variant>
        <vt:lpwstr/>
      </vt:variant>
      <vt:variant>
        <vt:i4>6881334</vt:i4>
      </vt:variant>
      <vt:variant>
        <vt:i4>366</vt:i4>
      </vt:variant>
      <vt:variant>
        <vt:i4>0</vt:i4>
      </vt:variant>
      <vt:variant>
        <vt:i4>5</vt:i4>
      </vt:variant>
      <vt:variant>
        <vt:lpwstr>http://www.ncbi.nlm.nih.gov/entrez/query.fcgi?db=pubmed&amp;cmd=Search&amp;term=%22Passos+VM%22%5BAuthor%5D</vt:lpwstr>
      </vt:variant>
      <vt:variant>
        <vt:lpwstr/>
      </vt:variant>
      <vt:variant>
        <vt:i4>917578</vt:i4>
      </vt:variant>
      <vt:variant>
        <vt:i4>363</vt:i4>
      </vt:variant>
      <vt:variant>
        <vt:i4>0</vt:i4>
      </vt:variant>
      <vt:variant>
        <vt:i4>5</vt:i4>
      </vt:variant>
      <vt:variant>
        <vt:lpwstr>http://www.ncbi.nlm.nih.gov/entrez/query.fcgi?db=pubmed&amp;cmd=Search&amp;term=%22Volpini+AC%22%5BAuthor%5D</vt:lpwstr>
      </vt:variant>
      <vt:variant>
        <vt:lpwstr/>
      </vt:variant>
      <vt:variant>
        <vt:i4>6357047</vt:i4>
      </vt:variant>
      <vt:variant>
        <vt:i4>360</vt:i4>
      </vt:variant>
      <vt:variant>
        <vt:i4>0</vt:i4>
      </vt:variant>
      <vt:variant>
        <vt:i4>5</vt:i4>
      </vt:variant>
      <vt:variant>
        <vt:lpwstr>http://www.ncbi.nlm.nih.gov/entrez/query.fcgi?db=pubmed&amp;cmd=Search&amp;term=%22Murray+HW%22%5BAuthor%5D</vt:lpwstr>
      </vt:variant>
      <vt:variant>
        <vt:lpwstr/>
      </vt:variant>
      <vt:variant>
        <vt:i4>8192045</vt:i4>
      </vt:variant>
      <vt:variant>
        <vt:i4>357</vt:i4>
      </vt:variant>
      <vt:variant>
        <vt:i4>0</vt:i4>
      </vt:variant>
      <vt:variant>
        <vt:i4>5</vt:i4>
      </vt:variant>
      <vt:variant>
        <vt:lpwstr>http://www.ncbi.nlm.nih.gov/entrez/query.fcgi?db=pubmed&amp;cmd=Search&amp;term=%22Berman+JD%22%5BAuthor%5D</vt:lpwstr>
      </vt:variant>
      <vt:variant>
        <vt:lpwstr/>
      </vt:variant>
      <vt:variant>
        <vt:i4>3473515</vt:i4>
      </vt:variant>
      <vt:variant>
        <vt:i4>354</vt:i4>
      </vt:variant>
      <vt:variant>
        <vt:i4>0</vt:i4>
      </vt:variant>
      <vt:variant>
        <vt:i4>5</vt:i4>
      </vt:variant>
      <vt:variant>
        <vt:lpwstr>http://www.ncbi.nlm.nih.gov/entrez/query.fcgi?db=pubmed&amp;cmd=Search&amp;term=%22Rai+M%22%5BAuthor%5D</vt:lpwstr>
      </vt:variant>
      <vt:variant>
        <vt:lpwstr/>
      </vt:variant>
      <vt:variant>
        <vt:i4>6029321</vt:i4>
      </vt:variant>
      <vt:variant>
        <vt:i4>351</vt:i4>
      </vt:variant>
      <vt:variant>
        <vt:i4>0</vt:i4>
      </vt:variant>
      <vt:variant>
        <vt:i4>5</vt:i4>
      </vt:variant>
      <vt:variant>
        <vt:lpwstr>http://www.ncbi.nlm.nih.gov/entrez/query.fcgi?db=pubmed&amp;cmd=Search&amp;term=%22Kohli+U%22%5BAuthor%5D</vt:lpwstr>
      </vt:variant>
      <vt:variant>
        <vt:lpwstr/>
      </vt:variant>
      <vt:variant>
        <vt:i4>5505035</vt:i4>
      </vt:variant>
      <vt:variant>
        <vt:i4>348</vt:i4>
      </vt:variant>
      <vt:variant>
        <vt:i4>0</vt:i4>
      </vt:variant>
      <vt:variant>
        <vt:i4>5</vt:i4>
      </vt:variant>
      <vt:variant>
        <vt:lpwstr>http://www.ncbi.nlm.nih.gov/entrez/query.fcgi?db=pubmed&amp;cmd=Search&amp;term=%22Gupta+A%22%5BAuthor%5D</vt:lpwstr>
      </vt:variant>
      <vt:variant>
        <vt:lpwstr/>
      </vt:variant>
      <vt:variant>
        <vt:i4>5177371</vt:i4>
      </vt:variant>
      <vt:variant>
        <vt:i4>345</vt:i4>
      </vt:variant>
      <vt:variant>
        <vt:i4>0</vt:i4>
      </vt:variant>
      <vt:variant>
        <vt:i4>5</vt:i4>
      </vt:variant>
      <vt:variant>
        <vt:lpwstr>http://www.ncbi.nlm.nih.gov/entrez/query.fcgi?db=pubmed&amp;cmd=Search&amp;term=%22Mehta+H%22%5BAuthor%5D</vt:lpwstr>
      </vt:variant>
      <vt:variant>
        <vt:lpwstr/>
      </vt:variant>
      <vt:variant>
        <vt:i4>4521994</vt:i4>
      </vt:variant>
      <vt:variant>
        <vt:i4>342</vt:i4>
      </vt:variant>
      <vt:variant>
        <vt:i4>0</vt:i4>
      </vt:variant>
      <vt:variant>
        <vt:i4>5</vt:i4>
      </vt:variant>
      <vt:variant>
        <vt:lpwstr>http://www.ncbi.nlm.nih.gov/entrez/query.fcgi?db=pubmed&amp;cmd=Search&amp;term=%22Sahu+M%22%5BAuthor%5D</vt:lpwstr>
      </vt:variant>
      <vt:variant>
        <vt:lpwstr/>
      </vt:variant>
      <vt:variant>
        <vt:i4>2228323</vt:i4>
      </vt:variant>
      <vt:variant>
        <vt:i4>339</vt:i4>
      </vt:variant>
      <vt:variant>
        <vt:i4>0</vt:i4>
      </vt:variant>
      <vt:variant>
        <vt:i4>5</vt:i4>
      </vt:variant>
      <vt:variant>
        <vt:lpwstr>http://www.ncbi.nlm.nih.gov/entrez/query.fcgi?db=pubmed&amp;cmd=Search&amp;term=%22Sundar+S%22%5BAuthor%5D</vt:lpwstr>
      </vt:variant>
      <vt:variant>
        <vt:lpwstr/>
      </vt:variant>
      <vt:variant>
        <vt:i4>8126521</vt:i4>
      </vt:variant>
      <vt:variant>
        <vt:i4>336</vt:i4>
      </vt:variant>
      <vt:variant>
        <vt:i4>0</vt:i4>
      </vt:variant>
      <vt:variant>
        <vt:i4>5</vt:i4>
      </vt:variant>
      <vt:variant>
        <vt:lpwstr>http://www.ncbi.nlm.nih.gov/entrez/query.fcgi?db=pubmed&amp;cmd=Search&amp;term=%22Rizzo+NR%22%5BAuthor%5D</vt:lpwstr>
      </vt:variant>
      <vt:variant>
        <vt:lpwstr/>
      </vt:variant>
      <vt:variant>
        <vt:i4>1638482</vt:i4>
      </vt:variant>
      <vt:variant>
        <vt:i4>333</vt:i4>
      </vt:variant>
      <vt:variant>
        <vt:i4>0</vt:i4>
      </vt:variant>
      <vt:variant>
        <vt:i4>5</vt:i4>
      </vt:variant>
      <vt:variant>
        <vt:lpwstr>http://www.ncbi.nlm.nih.gov/entrez/query.fcgi?db=pubmed&amp;cmd=Search&amp;term=%22Wortmann+GW%22%5BAuthor%5D</vt:lpwstr>
      </vt:variant>
      <vt:variant>
        <vt:lpwstr/>
      </vt:variant>
      <vt:variant>
        <vt:i4>7864356</vt:i4>
      </vt:variant>
      <vt:variant>
        <vt:i4>330</vt:i4>
      </vt:variant>
      <vt:variant>
        <vt:i4>0</vt:i4>
      </vt:variant>
      <vt:variant>
        <vt:i4>5</vt:i4>
      </vt:variant>
      <vt:variant>
        <vt:lpwstr>http://www.ncbi.nlm.nih.gov/entrez/query.fcgi?db=pubmed&amp;cmd=Search&amp;term=%22Wirtz+RA%22%5BAuthor%5D</vt:lpwstr>
      </vt:variant>
      <vt:variant>
        <vt:lpwstr/>
      </vt:variant>
      <vt:variant>
        <vt:i4>589916</vt:i4>
      </vt:variant>
      <vt:variant>
        <vt:i4>327</vt:i4>
      </vt:variant>
      <vt:variant>
        <vt:i4>0</vt:i4>
      </vt:variant>
      <vt:variant>
        <vt:i4>5</vt:i4>
      </vt:variant>
      <vt:variant>
        <vt:lpwstr>http://www.ncbi.nlm.nih.gov/entrez/query.fcgi?db=pubmed&amp;cmd=Search&amp;term=%22Ryan+JR%22%5BAuthor%5D</vt:lpwstr>
      </vt:variant>
      <vt:variant>
        <vt:lpwstr/>
      </vt:variant>
      <vt:variant>
        <vt:i4>7733285</vt:i4>
      </vt:variant>
      <vt:variant>
        <vt:i4>324</vt:i4>
      </vt:variant>
      <vt:variant>
        <vt:i4>0</vt:i4>
      </vt:variant>
      <vt:variant>
        <vt:i4>5</vt:i4>
      </vt:variant>
      <vt:variant>
        <vt:lpwstr>http://www.ncbi.nlm.nih.gov/entrez/query.fcgi?db=pubmed&amp;cmd=Search&amp;term=%22Arana+BA%22%5BAuthor%5D</vt:lpwstr>
      </vt:variant>
      <vt:variant>
        <vt:lpwstr/>
      </vt:variant>
      <vt:variant>
        <vt:i4>589894</vt:i4>
      </vt:variant>
      <vt:variant>
        <vt:i4>321</vt:i4>
      </vt:variant>
      <vt:variant>
        <vt:i4>0</vt:i4>
      </vt:variant>
      <vt:variant>
        <vt:i4>5</vt:i4>
      </vt:variant>
      <vt:variant>
        <vt:lpwstr>http://www.ncbi.nlm.nih.gov/entrez/query.fcgi?db=pubmed&amp;cmd=Search&amp;term=%22Ryan+PR%22%5BAuthor%5D</vt:lpwstr>
      </vt:variant>
      <vt:variant>
        <vt:lpwstr/>
      </vt:variant>
      <vt:variant>
        <vt:i4>3735673</vt:i4>
      </vt:variant>
      <vt:variant>
        <vt:i4>318</vt:i4>
      </vt:variant>
      <vt:variant>
        <vt:i4>0</vt:i4>
      </vt:variant>
      <vt:variant>
        <vt:i4>5</vt:i4>
      </vt:variant>
      <vt:variant>
        <vt:lpwstr>http://www.ncbi.nlm.nih.gov/entrez/query.fcgi?db=pubmed&amp;cmd=Search&amp;term=%22Brandonisio+O%22%5BAuthor%5D</vt:lpwstr>
      </vt:variant>
      <vt:variant>
        <vt:lpwstr/>
      </vt:variant>
      <vt:variant>
        <vt:i4>3276898</vt:i4>
      </vt:variant>
      <vt:variant>
        <vt:i4>315</vt:i4>
      </vt:variant>
      <vt:variant>
        <vt:i4>0</vt:i4>
      </vt:variant>
      <vt:variant>
        <vt:i4>5</vt:i4>
      </vt:variant>
      <vt:variant>
        <vt:lpwstr>http://www.ncbi.nlm.nih.gov/entrez/query.fcgi?db=pubmed&amp;cmd=Search&amp;term=%22Capelli+G%22%5BAuthor%5D</vt:lpwstr>
      </vt:variant>
      <vt:variant>
        <vt:lpwstr/>
      </vt:variant>
      <vt:variant>
        <vt:i4>5046298</vt:i4>
      </vt:variant>
      <vt:variant>
        <vt:i4>312</vt:i4>
      </vt:variant>
      <vt:variant>
        <vt:i4>0</vt:i4>
      </vt:variant>
      <vt:variant>
        <vt:i4>5</vt:i4>
      </vt:variant>
      <vt:variant>
        <vt:lpwstr>http://www.ncbi.nlm.nih.gov/entrez/query.fcgi?db=pubmed&amp;cmd=Search&amp;term=%22Spinelli+R%22%5BAuthor%5D</vt:lpwstr>
      </vt:variant>
      <vt:variant>
        <vt:lpwstr/>
      </vt:variant>
      <vt:variant>
        <vt:i4>2424947</vt:i4>
      </vt:variant>
      <vt:variant>
        <vt:i4>309</vt:i4>
      </vt:variant>
      <vt:variant>
        <vt:i4>0</vt:i4>
      </vt:variant>
      <vt:variant>
        <vt:i4>5</vt:i4>
      </vt:variant>
      <vt:variant>
        <vt:lpwstr>http://www.ncbi.nlm.nih.gov/entrez/query.fcgi?db=pubmed&amp;cmd=Search&amp;term=%22Chirico+J%22%5BAuthor%5D</vt:lpwstr>
      </vt:variant>
      <vt:variant>
        <vt:lpwstr/>
      </vt:variant>
      <vt:variant>
        <vt:i4>1638426</vt:i4>
      </vt:variant>
      <vt:variant>
        <vt:i4>306</vt:i4>
      </vt:variant>
      <vt:variant>
        <vt:i4>0</vt:i4>
      </vt:variant>
      <vt:variant>
        <vt:i4>5</vt:i4>
      </vt:variant>
      <vt:variant>
        <vt:lpwstr>http://www.ncbi.nlm.nih.gov/entrez/query.fcgi?db=pubmed&amp;cmd=Search&amp;term=%22de+Caprariis+D%22%5BAuthor%5D</vt:lpwstr>
      </vt:variant>
      <vt:variant>
        <vt:lpwstr/>
      </vt:variant>
      <vt:variant>
        <vt:i4>4915201</vt:i4>
      </vt:variant>
      <vt:variant>
        <vt:i4>303</vt:i4>
      </vt:variant>
      <vt:variant>
        <vt:i4>0</vt:i4>
      </vt:variant>
      <vt:variant>
        <vt:i4>5</vt:i4>
      </vt:variant>
      <vt:variant>
        <vt:lpwstr>http://www.ncbi.nlm.nih.gov/entrez/query.fcgi?db=pubmed&amp;cmd=Search&amp;term=%22Leone+N%22%5BAuthor%5D</vt:lpwstr>
      </vt:variant>
      <vt:variant>
        <vt:lpwstr/>
      </vt:variant>
      <vt:variant>
        <vt:i4>4521987</vt:i4>
      </vt:variant>
      <vt:variant>
        <vt:i4>300</vt:i4>
      </vt:variant>
      <vt:variant>
        <vt:i4>0</vt:i4>
      </vt:variant>
      <vt:variant>
        <vt:i4>5</vt:i4>
      </vt:variant>
      <vt:variant>
        <vt:lpwstr>http://www.ncbi.nlm.nih.gov/entrez/query.fcgi?db=pubmed&amp;cmd=Search&amp;term=%22Sasanelli+M%22%5BAuthor%5D</vt:lpwstr>
      </vt:variant>
      <vt:variant>
        <vt:lpwstr/>
      </vt:variant>
      <vt:variant>
        <vt:i4>6094873</vt:i4>
      </vt:variant>
      <vt:variant>
        <vt:i4>297</vt:i4>
      </vt:variant>
      <vt:variant>
        <vt:i4>0</vt:i4>
      </vt:variant>
      <vt:variant>
        <vt:i4>5</vt:i4>
      </vt:variant>
      <vt:variant>
        <vt:lpwstr>http://www.ncbi.nlm.nih.gov/entrez/query.fcgi?db=pubmed&amp;cmd=Search&amp;term=%22Paradies+P%22%5BAuthor%5D</vt:lpwstr>
      </vt:variant>
      <vt:variant>
        <vt:lpwstr/>
      </vt:variant>
      <vt:variant>
        <vt:i4>3866731</vt:i4>
      </vt:variant>
      <vt:variant>
        <vt:i4>294</vt:i4>
      </vt:variant>
      <vt:variant>
        <vt:i4>0</vt:i4>
      </vt:variant>
      <vt:variant>
        <vt:i4>5</vt:i4>
      </vt:variant>
      <vt:variant>
        <vt:lpwstr>http://www.ncbi.nlm.nih.gov/entrez/query.fcgi?db=pubmed&amp;cmd=Search&amp;term=%22Otranto+D%22%5BAuthor%5D</vt:lpwstr>
      </vt:variant>
      <vt:variant>
        <vt:lpwstr/>
      </vt:variant>
      <vt:variant>
        <vt:i4>6553650</vt:i4>
      </vt:variant>
      <vt:variant>
        <vt:i4>291</vt:i4>
      </vt:variant>
      <vt:variant>
        <vt:i4>0</vt:i4>
      </vt:variant>
      <vt:variant>
        <vt:i4>5</vt:i4>
      </vt:variant>
      <vt:variant>
        <vt:lpwstr>http://www.ncbi.nlm.nih.gov/entrez/query.fcgi?db=pubmed&amp;cmd=Search&amp;term=%22Hashemi%2DFesharki+R%22%5BAuthor%5D</vt:lpwstr>
      </vt:variant>
      <vt:variant>
        <vt:lpwstr/>
      </vt:variant>
      <vt:variant>
        <vt:i4>5767182</vt:i4>
      </vt:variant>
      <vt:variant>
        <vt:i4>288</vt:i4>
      </vt:variant>
      <vt:variant>
        <vt:i4>0</vt:i4>
      </vt:variant>
      <vt:variant>
        <vt:i4>5</vt:i4>
      </vt:variant>
      <vt:variant>
        <vt:lpwstr>http://www.ncbi.nlm.nih.gov/entrez/query.fcgi?db=pubmed&amp;cmd=Search&amp;term=%22Zarei+Z%22%5BAuthor%5D</vt:lpwstr>
      </vt:variant>
      <vt:variant>
        <vt:lpwstr/>
      </vt:variant>
      <vt:variant>
        <vt:i4>3473529</vt:i4>
      </vt:variant>
      <vt:variant>
        <vt:i4>285</vt:i4>
      </vt:variant>
      <vt:variant>
        <vt:i4>0</vt:i4>
      </vt:variant>
      <vt:variant>
        <vt:i4>5</vt:i4>
      </vt:variant>
      <vt:variant>
        <vt:lpwstr>http://www.ncbi.nlm.nih.gov/entrez/query.fcgi?db=pubmed&amp;cmd=Search&amp;term=%22Mobedi+I%22%5BAuthor%5D</vt:lpwstr>
      </vt:variant>
      <vt:variant>
        <vt:lpwstr/>
      </vt:variant>
      <vt:variant>
        <vt:i4>3735673</vt:i4>
      </vt:variant>
      <vt:variant>
        <vt:i4>282</vt:i4>
      </vt:variant>
      <vt:variant>
        <vt:i4>0</vt:i4>
      </vt:variant>
      <vt:variant>
        <vt:i4>5</vt:i4>
      </vt:variant>
      <vt:variant>
        <vt:lpwstr>http://www.ncbi.nlm.nih.gov/entrez/query.fcgi?db=pubmed&amp;cmd=Search&amp;term=%22Khamesipour+A%22%5BAuthor%5D</vt:lpwstr>
      </vt:variant>
      <vt:variant>
        <vt:lpwstr/>
      </vt:variant>
      <vt:variant>
        <vt:i4>5570588</vt:i4>
      </vt:variant>
      <vt:variant>
        <vt:i4>279</vt:i4>
      </vt:variant>
      <vt:variant>
        <vt:i4>0</vt:i4>
      </vt:variant>
      <vt:variant>
        <vt:i4>5</vt:i4>
      </vt:variant>
      <vt:variant>
        <vt:lpwstr>http://www.ncbi.nlm.nih.gov/entrez/query.fcgi?db=pubmed&amp;cmd=Search&amp;term=%22Mohebali+M%22%5BAuthor%5D</vt:lpwstr>
      </vt:variant>
      <vt:variant>
        <vt:lpwstr/>
      </vt:variant>
      <vt:variant>
        <vt:i4>4980752</vt:i4>
      </vt:variant>
      <vt:variant>
        <vt:i4>276</vt:i4>
      </vt:variant>
      <vt:variant>
        <vt:i4>0</vt:i4>
      </vt:variant>
      <vt:variant>
        <vt:i4>5</vt:i4>
      </vt:variant>
      <vt:variant>
        <vt:lpwstr>http://www.ncbi.nlm.nih.gov/entrez/query.fcgi?db=pubmed&amp;cmd=Search&amp;term=%22Dumon+H%22%5BAuthor%5D</vt:lpwstr>
      </vt:variant>
      <vt:variant>
        <vt:lpwstr/>
      </vt:variant>
      <vt:variant>
        <vt:i4>3342439</vt:i4>
      </vt:variant>
      <vt:variant>
        <vt:i4>273</vt:i4>
      </vt:variant>
      <vt:variant>
        <vt:i4>0</vt:i4>
      </vt:variant>
      <vt:variant>
        <vt:i4>5</vt:i4>
      </vt:variant>
      <vt:variant>
        <vt:lpwstr>http://www.ncbi.nlm.nih.gov/entrez/query.fcgi?db=pubmed&amp;cmd=Search&amp;term=%22Joblet+C%22%5BAuthor%5D</vt:lpwstr>
      </vt:variant>
      <vt:variant>
        <vt:lpwstr/>
      </vt:variant>
      <vt:variant>
        <vt:i4>3932257</vt:i4>
      </vt:variant>
      <vt:variant>
        <vt:i4>270</vt:i4>
      </vt:variant>
      <vt:variant>
        <vt:i4>0</vt:i4>
      </vt:variant>
      <vt:variant>
        <vt:i4>5</vt:i4>
      </vt:variant>
      <vt:variant>
        <vt:lpwstr>http://www.ncbi.nlm.nih.gov/entrez/query.fcgi?db=pubmed&amp;cmd=Search&amp;term=%22Gambarelli+F%22%5BAuthor%5D</vt:lpwstr>
      </vt:variant>
      <vt:variant>
        <vt:lpwstr/>
      </vt:variant>
      <vt:variant>
        <vt:i4>4718605</vt:i4>
      </vt:variant>
      <vt:variant>
        <vt:i4>267</vt:i4>
      </vt:variant>
      <vt:variant>
        <vt:i4>0</vt:i4>
      </vt:variant>
      <vt:variant>
        <vt:i4>5</vt:i4>
      </vt:variant>
      <vt:variant>
        <vt:lpwstr>http://www.ncbi.nlm.nih.gov/entrez/query.fcgi?db=pubmed&amp;cmd=Search&amp;term=%22Piarroux+R%22%5BAuthor%5D</vt:lpwstr>
      </vt:variant>
      <vt:variant>
        <vt:lpwstr/>
      </vt:variant>
      <vt:variant>
        <vt:i4>6029342</vt:i4>
      </vt:variant>
      <vt:variant>
        <vt:i4>264</vt:i4>
      </vt:variant>
      <vt:variant>
        <vt:i4>0</vt:i4>
      </vt:variant>
      <vt:variant>
        <vt:i4>5</vt:i4>
      </vt:variant>
      <vt:variant>
        <vt:lpwstr>http://www.ncbi.nlm.nih.gov/entrez/query.fcgi?db=pubmed&amp;cmd=Search&amp;term=%22Minodier+P%22%5BAuthor%5D</vt:lpwstr>
      </vt:variant>
      <vt:variant>
        <vt:lpwstr/>
      </vt:variant>
      <vt:variant>
        <vt:i4>7733280</vt:i4>
      </vt:variant>
      <vt:variant>
        <vt:i4>261</vt:i4>
      </vt:variant>
      <vt:variant>
        <vt:i4>0</vt:i4>
      </vt:variant>
      <vt:variant>
        <vt:i4>5</vt:i4>
      </vt:variant>
      <vt:variant>
        <vt:lpwstr>http://www.ncbi.nlm.nih.gov/entrez/query.fcgi?db=pubmed&amp;cmd=Search&amp;term=%22McMahon%2DPratt+D%22%5BAuthor%5D</vt:lpwstr>
      </vt:variant>
      <vt:variant>
        <vt:lpwstr/>
      </vt:variant>
      <vt:variant>
        <vt:i4>5570574</vt:i4>
      </vt:variant>
      <vt:variant>
        <vt:i4>258</vt:i4>
      </vt:variant>
      <vt:variant>
        <vt:i4>0</vt:i4>
      </vt:variant>
      <vt:variant>
        <vt:i4>5</vt:i4>
      </vt:variant>
      <vt:variant>
        <vt:lpwstr>http://www.ncbi.nlm.nih.gov/entrez/query.fcgi?db=pubmed&amp;cmd=Search&amp;term=%22Grimaldi+G%22%5BAuthor%5D</vt:lpwstr>
      </vt:variant>
      <vt:variant>
        <vt:lpwstr/>
      </vt:variant>
      <vt:variant>
        <vt:i4>4390928</vt:i4>
      </vt:variant>
      <vt:variant>
        <vt:i4>255</vt:i4>
      </vt:variant>
      <vt:variant>
        <vt:i4>0</vt:i4>
      </vt:variant>
      <vt:variant>
        <vt:i4>5</vt:i4>
      </vt:variant>
      <vt:variant>
        <vt:lpwstr>http://www.ncbi.nlm.nih.gov/entrez/query.fcgi?db=pubmed&amp;cmd=Search&amp;term=%22Oliva+G%22%5BAuthor%5D</vt:lpwstr>
      </vt:variant>
      <vt:variant>
        <vt:lpwstr/>
      </vt:variant>
      <vt:variant>
        <vt:i4>65540</vt:i4>
      </vt:variant>
      <vt:variant>
        <vt:i4>252</vt:i4>
      </vt:variant>
      <vt:variant>
        <vt:i4>0</vt:i4>
      </vt:variant>
      <vt:variant>
        <vt:i4>5</vt:i4>
      </vt:variant>
      <vt:variant>
        <vt:lpwstr>http://www.ncbi.nlm.nih.gov/entrez/query.fcgi?db=pubmed&amp;cmd=Search&amp;term=%22Di+Muccio+T%22%5BAuthor%5D</vt:lpwstr>
      </vt:variant>
      <vt:variant>
        <vt:lpwstr/>
      </vt:variant>
      <vt:variant>
        <vt:i4>3801195</vt:i4>
      </vt:variant>
      <vt:variant>
        <vt:i4>249</vt:i4>
      </vt:variant>
      <vt:variant>
        <vt:i4>0</vt:i4>
      </vt:variant>
      <vt:variant>
        <vt:i4>5</vt:i4>
      </vt:variant>
      <vt:variant>
        <vt:lpwstr>http://www.ncbi.nlm.nih.gov/entrez/query.fcgi?db=pubmed&amp;cmd=Search&amp;term=%22Scalone+A%22%5BAuthor%5D</vt:lpwstr>
      </vt:variant>
      <vt:variant>
        <vt:lpwstr/>
      </vt:variant>
      <vt:variant>
        <vt:i4>4390943</vt:i4>
      </vt:variant>
      <vt:variant>
        <vt:i4>246</vt:i4>
      </vt:variant>
      <vt:variant>
        <vt:i4>0</vt:i4>
      </vt:variant>
      <vt:variant>
        <vt:i4>5</vt:i4>
      </vt:variant>
      <vt:variant>
        <vt:lpwstr>http://www.ncbi.nlm.nih.gov/entrez/query.fcgi?db=pubmed&amp;cmd=Search&amp;term=%22Gramiccia+M%22%5BAuthor%5D</vt:lpwstr>
      </vt:variant>
      <vt:variant>
        <vt:lpwstr/>
      </vt:variant>
      <vt:variant>
        <vt:i4>6946925</vt:i4>
      </vt:variant>
      <vt:variant>
        <vt:i4>243</vt:i4>
      </vt:variant>
      <vt:variant>
        <vt:i4>0</vt:i4>
      </vt:variant>
      <vt:variant>
        <vt:i4>5</vt:i4>
      </vt:variant>
      <vt:variant>
        <vt:lpwstr>http://www.ncbi.nlm.nih.gov/entrez/query.fcgi?db=pubmed&amp;cmd=Search&amp;term=%22De+Luna+R%22%5BAuthor%5D</vt:lpwstr>
      </vt:variant>
      <vt:variant>
        <vt:lpwstr/>
      </vt:variant>
      <vt:variant>
        <vt:i4>2883699</vt:i4>
      </vt:variant>
      <vt:variant>
        <vt:i4>240</vt:i4>
      </vt:variant>
      <vt:variant>
        <vt:i4>0</vt:i4>
      </vt:variant>
      <vt:variant>
        <vt:i4>5</vt:i4>
      </vt:variant>
      <vt:variant>
        <vt:lpwstr>http://www.ncbi.nlm.nih.gov/entrez/query.fcgi?db=pubmed&amp;cmd=Search&amp;term=%22Piantedosi+D%22%5BAuthor%5D</vt:lpwstr>
      </vt:variant>
      <vt:variant>
        <vt:lpwstr/>
      </vt:variant>
      <vt:variant>
        <vt:i4>2556029</vt:i4>
      </vt:variant>
      <vt:variant>
        <vt:i4>237</vt:i4>
      </vt:variant>
      <vt:variant>
        <vt:i4>0</vt:i4>
      </vt:variant>
      <vt:variant>
        <vt:i4>5</vt:i4>
      </vt:variant>
      <vt:variant>
        <vt:lpwstr>http://www.ncbi.nlm.nih.gov/entrez/query.fcgi?db=pubmed&amp;cmd=Search&amp;term=%22Pagano+A%22%5BAuthor%5D</vt:lpwstr>
      </vt:variant>
      <vt:variant>
        <vt:lpwstr/>
      </vt:variant>
      <vt:variant>
        <vt:i4>7209070</vt:i4>
      </vt:variant>
      <vt:variant>
        <vt:i4>234</vt:i4>
      </vt:variant>
      <vt:variant>
        <vt:i4>0</vt:i4>
      </vt:variant>
      <vt:variant>
        <vt:i4>5</vt:i4>
      </vt:variant>
      <vt:variant>
        <vt:lpwstr>http://www.ncbi.nlm.nih.gov/entrez/query.fcgi?db=pubmed&amp;cmd=Search&amp;term=%22Foglia+Manzillo+V%22%5BAuthor%5D</vt:lpwstr>
      </vt:variant>
      <vt:variant>
        <vt:lpwstr/>
      </vt:variant>
      <vt:variant>
        <vt:i4>3080306</vt:i4>
      </vt:variant>
      <vt:variant>
        <vt:i4>231</vt:i4>
      </vt:variant>
      <vt:variant>
        <vt:i4>0</vt:i4>
      </vt:variant>
      <vt:variant>
        <vt:i4>5</vt:i4>
      </vt:variant>
      <vt:variant>
        <vt:lpwstr>http://www.ncbi.nlm.nih.gov/entrez/query.fcgi?db=pubmed&amp;cmd=Search&amp;term=%22Gradoni+L%22%5BAuthor%5D</vt:lpwstr>
      </vt:variant>
      <vt:variant>
        <vt:lpwstr/>
      </vt:variant>
      <vt:variant>
        <vt:i4>196717</vt:i4>
      </vt:variant>
      <vt:variant>
        <vt:i4>228</vt:i4>
      </vt:variant>
      <vt:variant>
        <vt:i4>0</vt:i4>
      </vt:variant>
      <vt:variant>
        <vt:i4>5</vt:i4>
      </vt:variant>
      <vt:variant>
        <vt:lpwstr>http://www.ncbi.nlm.nih.gov/entrez/query.fcgi?db=pubmed&amp;cmd=Search&amp;itool=pubmed_AbstractPlus&amp;term=%22Roura+X%22%5BAuthor%5D</vt:lpwstr>
      </vt:variant>
      <vt:variant>
        <vt:lpwstr/>
      </vt:variant>
      <vt:variant>
        <vt:i4>7536663</vt:i4>
      </vt:variant>
      <vt:variant>
        <vt:i4>225</vt:i4>
      </vt:variant>
      <vt:variant>
        <vt:i4>0</vt:i4>
      </vt:variant>
      <vt:variant>
        <vt:i4>5</vt:i4>
      </vt:variant>
      <vt:variant>
        <vt:lpwstr>http://www.ncbi.nlm.nih.gov/entrez/query.fcgi?db=pubmed&amp;cmd=Search&amp;itool=pubmed_AbstractPlus&amp;term=%22Sanchez+A%22%5BAuthor%5D</vt:lpwstr>
      </vt:variant>
      <vt:variant>
        <vt:lpwstr/>
      </vt:variant>
      <vt:variant>
        <vt:i4>7405568</vt:i4>
      </vt:variant>
      <vt:variant>
        <vt:i4>222</vt:i4>
      </vt:variant>
      <vt:variant>
        <vt:i4>0</vt:i4>
      </vt:variant>
      <vt:variant>
        <vt:i4>5</vt:i4>
      </vt:variant>
      <vt:variant>
        <vt:lpwstr>http://www.ncbi.nlm.nih.gov/entrez/query.fcgi?db=pubmed&amp;cmd=Search&amp;itool=pubmed_AbstractPlus&amp;term=%22Ferrer+L%22%5BAuthor%5D</vt:lpwstr>
      </vt:variant>
      <vt:variant>
        <vt:lpwstr/>
      </vt:variant>
      <vt:variant>
        <vt:i4>1900644</vt:i4>
      </vt:variant>
      <vt:variant>
        <vt:i4>219</vt:i4>
      </vt:variant>
      <vt:variant>
        <vt:i4>0</vt:i4>
      </vt:variant>
      <vt:variant>
        <vt:i4>5</vt:i4>
      </vt:variant>
      <vt:variant>
        <vt:lpwstr>http://www.ncbi.nlm.nih.gov/entrez/query.fcgi?db=pubmed&amp;cmd=Search&amp;itool=pubmed_AbstractPlus&amp;term=%22Alberola+J%22%5BAuthor%5D</vt:lpwstr>
      </vt:variant>
      <vt:variant>
        <vt:lpwstr/>
      </vt:variant>
      <vt:variant>
        <vt:i4>5898295</vt:i4>
      </vt:variant>
      <vt:variant>
        <vt:i4>216</vt:i4>
      </vt:variant>
      <vt:variant>
        <vt:i4>0</vt:i4>
      </vt:variant>
      <vt:variant>
        <vt:i4>5</vt:i4>
      </vt:variant>
      <vt:variant>
        <vt:lpwstr>http://www.ncbi.nlm.nih.gov/entrez/query.fcgi?db=pubmed&amp;cmd=Search&amp;itool=pubmed_AbstractPlus&amp;term=%22Solano%2DGallego+L%22%5BAuthor%5D</vt:lpwstr>
      </vt:variant>
      <vt:variant>
        <vt:lpwstr/>
      </vt:variant>
      <vt:variant>
        <vt:i4>786543</vt:i4>
      </vt:variant>
      <vt:variant>
        <vt:i4>213</vt:i4>
      </vt:variant>
      <vt:variant>
        <vt:i4>0</vt:i4>
      </vt:variant>
      <vt:variant>
        <vt:i4>5</vt:i4>
      </vt:variant>
      <vt:variant>
        <vt:lpwstr>http://www.ncbi.nlm.nih.gov/entrez/query.fcgi?db=pubmed&amp;cmd=Search&amp;itool=pubmed_AbstractPlus&amp;term=%22Rodriguez+A%22%5BAuthor%5D</vt:lpwstr>
      </vt:variant>
      <vt:variant>
        <vt:lpwstr/>
      </vt:variant>
      <vt:variant>
        <vt:i4>6225972</vt:i4>
      </vt:variant>
      <vt:variant>
        <vt:i4>210</vt:i4>
      </vt:variant>
      <vt:variant>
        <vt:i4>0</vt:i4>
      </vt:variant>
      <vt:variant>
        <vt:i4>5</vt:i4>
      </vt:variant>
      <vt:variant>
        <vt:lpwstr>http://www.ncbi.nlm.nih.gov/entrez/query.fcgi?db=pubmed&amp;cmd=Search&amp;itool=pubmed_AbstractPlus&amp;term=%22Sanchez%2DRobert+E%22%5BAuthor%5D</vt:lpwstr>
      </vt:variant>
      <vt:variant>
        <vt:lpwstr/>
      </vt:variant>
      <vt:variant>
        <vt:i4>1048697</vt:i4>
      </vt:variant>
      <vt:variant>
        <vt:i4>207</vt:i4>
      </vt:variant>
      <vt:variant>
        <vt:i4>0</vt:i4>
      </vt:variant>
      <vt:variant>
        <vt:i4>5</vt:i4>
      </vt:variant>
      <vt:variant>
        <vt:lpwstr>http://www.ncbi.nlm.nih.gov/entrez/query.fcgi?db=pubmed&amp;cmd=Search&amp;itool=pubmed_AbstractPlus&amp;term=%22Altet+L%22%5BAuthor%5D</vt:lpwstr>
      </vt:variant>
      <vt:variant>
        <vt:lpwstr/>
      </vt:variant>
      <vt:variant>
        <vt:i4>655484</vt:i4>
      </vt:variant>
      <vt:variant>
        <vt:i4>204</vt:i4>
      </vt:variant>
      <vt:variant>
        <vt:i4>0</vt:i4>
      </vt:variant>
      <vt:variant>
        <vt:i4>5</vt:i4>
      </vt:variant>
      <vt:variant>
        <vt:lpwstr>http://www.ncbi.nlm.nih.gov/entrez/query.fcgi?db=pubmed&amp;cmd=Search&amp;itool=pubmed_AbstractPlus&amp;term=%22Francino+O%22%5BAuthor%5D</vt:lpwstr>
      </vt:variant>
      <vt:variant>
        <vt:lpwstr/>
      </vt:variant>
      <vt:variant>
        <vt:i4>2424953</vt:i4>
      </vt:variant>
      <vt:variant>
        <vt:i4>201</vt:i4>
      </vt:variant>
      <vt:variant>
        <vt:i4>0</vt:i4>
      </vt:variant>
      <vt:variant>
        <vt:i4>5</vt:i4>
      </vt:variant>
      <vt:variant>
        <vt:lpwstr>http://www.ncbi.nlm.nih.gov/entrez/query.fcgi?db=pubmed&amp;cmd=Search&amp;term=%22Dietze+R%22%5BAuthor%5D</vt:lpwstr>
      </vt:variant>
      <vt:variant>
        <vt:lpwstr/>
      </vt:variant>
      <vt:variant>
        <vt:i4>5832704</vt:i4>
      </vt:variant>
      <vt:variant>
        <vt:i4>198</vt:i4>
      </vt:variant>
      <vt:variant>
        <vt:i4>0</vt:i4>
      </vt:variant>
      <vt:variant>
        <vt:i4>5</vt:i4>
      </vt:variant>
      <vt:variant>
        <vt:lpwstr>http://www.ncbi.nlm.nih.gov/entrez/query.fcgi?db=pubmed&amp;cmd=Search&amp;term=%22Corey+R%22%5BAuthor%5D</vt:lpwstr>
      </vt:variant>
      <vt:variant>
        <vt:lpwstr/>
      </vt:variant>
      <vt:variant>
        <vt:i4>6422591</vt:i4>
      </vt:variant>
      <vt:variant>
        <vt:i4>195</vt:i4>
      </vt:variant>
      <vt:variant>
        <vt:i4>0</vt:i4>
      </vt:variant>
      <vt:variant>
        <vt:i4>5</vt:i4>
      </vt:variant>
      <vt:variant>
        <vt:lpwstr>http://www.ncbi.nlm.nih.gov/entrez/query.fcgi?db=pubmed&amp;cmd=Search&amp;term=%22Lemos+EM%22%5BAuthor%5D</vt:lpwstr>
      </vt:variant>
      <vt:variant>
        <vt:lpwstr/>
      </vt:variant>
      <vt:variant>
        <vt:i4>1441862</vt:i4>
      </vt:variant>
      <vt:variant>
        <vt:i4>192</vt:i4>
      </vt:variant>
      <vt:variant>
        <vt:i4>0</vt:i4>
      </vt:variant>
      <vt:variant>
        <vt:i4>5</vt:i4>
      </vt:variant>
      <vt:variant>
        <vt:lpwstr>http://www.ncbi.nlm.nih.gov/entrez/query.fcgi?db=pubmed&amp;cmd=Search&amp;term=%22Carvalho+SF%22%5BAuthor%5D</vt:lpwstr>
      </vt:variant>
      <vt:variant>
        <vt:lpwstr/>
      </vt:variant>
      <vt:variant>
        <vt:i4>5701653</vt:i4>
      </vt:variant>
      <vt:variant>
        <vt:i4>189</vt:i4>
      </vt:variant>
      <vt:variant>
        <vt:i4>0</vt:i4>
      </vt:variant>
      <vt:variant>
        <vt:i4>5</vt:i4>
      </vt:variant>
      <vt:variant>
        <vt:lpwstr>http://www.ncbi.nlm.nih.gov/entrez/query.fcgi?db=pubmed&amp;cmd=Search&amp;term=%22Rodrigues+M%22%5BAuthor%5D</vt:lpwstr>
      </vt:variant>
      <vt:variant>
        <vt:lpwstr/>
      </vt:variant>
      <vt:variant>
        <vt:i4>4653079</vt:i4>
      </vt:variant>
      <vt:variant>
        <vt:i4>186</vt:i4>
      </vt:variant>
      <vt:variant>
        <vt:i4>0</vt:i4>
      </vt:variant>
      <vt:variant>
        <vt:i4>5</vt:i4>
      </vt:variant>
      <vt:variant>
        <vt:lpwstr>http://www.ncbi.nlm.nih.gov/entrez/query.fcgi?db=pubmed&amp;cmd=Search&amp;term=%22Kroon+N%22%5BAuthor%5D</vt:lpwstr>
      </vt:variant>
      <vt:variant>
        <vt:lpwstr/>
      </vt:variant>
      <vt:variant>
        <vt:i4>4456479</vt:i4>
      </vt:variant>
      <vt:variant>
        <vt:i4>183</vt:i4>
      </vt:variant>
      <vt:variant>
        <vt:i4>0</vt:i4>
      </vt:variant>
      <vt:variant>
        <vt:i4>5</vt:i4>
      </vt:variant>
      <vt:variant>
        <vt:lpwstr>http://www.ncbi.nlm.nih.gov/entrez/query.fcgi?db=pubmed&amp;cmd=Search&amp;term=%22Neto+F%22%5BAuthor%5D</vt:lpwstr>
      </vt:variant>
      <vt:variant>
        <vt:lpwstr/>
      </vt:variant>
      <vt:variant>
        <vt:i4>1179712</vt:i4>
      </vt:variant>
      <vt:variant>
        <vt:i4>180</vt:i4>
      </vt:variant>
      <vt:variant>
        <vt:i4>0</vt:i4>
      </vt:variant>
      <vt:variant>
        <vt:i4>5</vt:i4>
      </vt:variant>
      <vt:variant>
        <vt:lpwstr>http://www.ncbi.nlm.nih.gov/entrez/query.fcgi?db=pubmed&amp;cmd=Search&amp;term=%22Schallig+HD%22%5BAuthor%5D</vt:lpwstr>
      </vt:variant>
      <vt:variant>
        <vt:lpwstr/>
      </vt:variant>
      <vt:variant>
        <vt:i4>4063356</vt:i4>
      </vt:variant>
      <vt:variant>
        <vt:i4>177</vt:i4>
      </vt:variant>
      <vt:variant>
        <vt:i4>0</vt:i4>
      </vt:variant>
      <vt:variant>
        <vt:i4>5</vt:i4>
      </vt:variant>
      <vt:variant>
        <vt:lpwstr>http://www.ncbi.nlm.nih.gov/entrez/query.fcgi?db=pubmed&amp;cmd=Search&amp;term=%22Cardoso+L%22%5BAuthor%5D</vt:lpwstr>
      </vt:variant>
      <vt:variant>
        <vt:lpwstr/>
      </vt:variant>
      <vt:variant>
        <vt:i4>4718605</vt:i4>
      </vt:variant>
      <vt:variant>
        <vt:i4>174</vt:i4>
      </vt:variant>
      <vt:variant>
        <vt:i4>0</vt:i4>
      </vt:variant>
      <vt:variant>
        <vt:i4>5</vt:i4>
      </vt:variant>
      <vt:variant>
        <vt:lpwstr>http://www.ncbi.nlm.nih.gov/entrez/query.fcgi?db=pubmed&amp;cmd=Search&amp;term=%22Piarroux+R%22%5BAuthor%5D</vt:lpwstr>
      </vt:variant>
      <vt:variant>
        <vt:lpwstr/>
      </vt:variant>
      <vt:variant>
        <vt:i4>7667752</vt:i4>
      </vt:variant>
      <vt:variant>
        <vt:i4>171</vt:i4>
      </vt:variant>
      <vt:variant>
        <vt:i4>0</vt:i4>
      </vt:variant>
      <vt:variant>
        <vt:i4>5</vt:i4>
      </vt:variant>
      <vt:variant>
        <vt:lpwstr>http://www.ncbi.nlm.nih.gov/entrez/query.fcgi?db=pubmed&amp;cmd=Search&amp;term=%22Alunda+JM%22%5BAuthor%5D</vt:lpwstr>
      </vt:variant>
      <vt:variant>
        <vt:lpwstr/>
      </vt:variant>
      <vt:variant>
        <vt:i4>7536700</vt:i4>
      </vt:variant>
      <vt:variant>
        <vt:i4>168</vt:i4>
      </vt:variant>
      <vt:variant>
        <vt:i4>0</vt:i4>
      </vt:variant>
      <vt:variant>
        <vt:i4>5</vt:i4>
      </vt:variant>
      <vt:variant>
        <vt:lpwstr>http://www.ncbi.nlm.nih.gov/entrez/query.fcgi?db=pubmed&amp;cmd=Search&amp;term=%22Fernandez%2DBarredo+S%22%5BAuthor%5D</vt:lpwstr>
      </vt:variant>
      <vt:variant>
        <vt:lpwstr/>
      </vt:variant>
      <vt:variant>
        <vt:i4>8323123</vt:i4>
      </vt:variant>
      <vt:variant>
        <vt:i4>165</vt:i4>
      </vt:variant>
      <vt:variant>
        <vt:i4>0</vt:i4>
      </vt:variant>
      <vt:variant>
        <vt:i4>5</vt:i4>
      </vt:variant>
      <vt:variant>
        <vt:lpwstr>http://www.ncbi.nlm.nih.gov/entrez/query.fcgi?db=pubmed&amp;cmd=Search&amp;term=%22Jaffe+CL%22%5BAuthor%5D</vt:lpwstr>
      </vt:variant>
      <vt:variant>
        <vt:lpwstr/>
      </vt:variant>
      <vt:variant>
        <vt:i4>3145824</vt:i4>
      </vt:variant>
      <vt:variant>
        <vt:i4>162</vt:i4>
      </vt:variant>
      <vt:variant>
        <vt:i4>0</vt:i4>
      </vt:variant>
      <vt:variant>
        <vt:i4>5</vt:i4>
      </vt:variant>
      <vt:variant>
        <vt:lpwstr>http://www.ncbi.nlm.nih.gov/entrez/query.fcgi?db=pubmed&amp;cmd=Search&amp;term=%22Schnur+L%22%5BAuthor%5D</vt:lpwstr>
      </vt:variant>
      <vt:variant>
        <vt:lpwstr/>
      </vt:variant>
      <vt:variant>
        <vt:i4>2687094</vt:i4>
      </vt:variant>
      <vt:variant>
        <vt:i4>159</vt:i4>
      </vt:variant>
      <vt:variant>
        <vt:i4>0</vt:i4>
      </vt:variant>
      <vt:variant>
        <vt:i4>5</vt:i4>
      </vt:variant>
      <vt:variant>
        <vt:lpwstr>http://www.ncbi.nlm.nih.gov/entrez/query.fcgi?db=pubmed&amp;cmd=Search&amp;term=%22Portus+M%22%5BAuthor%5D</vt:lpwstr>
      </vt:variant>
      <vt:variant>
        <vt:lpwstr/>
      </vt:variant>
      <vt:variant>
        <vt:i4>3932257</vt:i4>
      </vt:variant>
      <vt:variant>
        <vt:i4>156</vt:i4>
      </vt:variant>
      <vt:variant>
        <vt:i4>0</vt:i4>
      </vt:variant>
      <vt:variant>
        <vt:i4>5</vt:i4>
      </vt:variant>
      <vt:variant>
        <vt:lpwstr>http://www.ncbi.nlm.nih.gov/entrez/query.fcgi?db=pubmed&amp;cmd=Search&amp;term=%22Gambarelli+F%22%5BAuthor%5D</vt:lpwstr>
      </vt:variant>
      <vt:variant>
        <vt:lpwstr/>
      </vt:variant>
      <vt:variant>
        <vt:i4>3080288</vt:i4>
      </vt:variant>
      <vt:variant>
        <vt:i4>153</vt:i4>
      </vt:variant>
      <vt:variant>
        <vt:i4>0</vt:i4>
      </vt:variant>
      <vt:variant>
        <vt:i4>5</vt:i4>
      </vt:variant>
      <vt:variant>
        <vt:lpwstr>http://www.ncbi.nlm.nih.gov/entrez/query.fcgi?db=pubmed&amp;cmd=Search&amp;term=%22Gallego+M%22%5BAuthor%5D</vt:lpwstr>
      </vt:variant>
      <vt:variant>
        <vt:lpwstr/>
      </vt:variant>
      <vt:variant>
        <vt:i4>1376350</vt:i4>
      </vt:variant>
      <vt:variant>
        <vt:i4>150</vt:i4>
      </vt:variant>
      <vt:variant>
        <vt:i4>0</vt:i4>
      </vt:variant>
      <vt:variant>
        <vt:i4>5</vt:i4>
      </vt:variant>
      <vt:variant>
        <vt:lpwstr>http://www.ncbi.nlm.nih.gov/entrez/query.fcgi?db=pubmed&amp;cmd=Search&amp;term=%22Bart+JM%22%5BAuthor%5D</vt:lpwstr>
      </vt:variant>
      <vt:variant>
        <vt:lpwstr/>
      </vt:variant>
      <vt:variant>
        <vt:i4>3145844</vt:i4>
      </vt:variant>
      <vt:variant>
        <vt:i4>147</vt:i4>
      </vt:variant>
      <vt:variant>
        <vt:i4>0</vt:i4>
      </vt:variant>
      <vt:variant>
        <vt:i4>5</vt:i4>
      </vt:variant>
      <vt:variant>
        <vt:lpwstr>http://www.ncbi.nlm.nih.gov/entrez/query.fcgi?db=pubmed&amp;cmd=Search&amp;term=%22Millon+L%22%5BAuthor%5D</vt:lpwstr>
      </vt:variant>
      <vt:variant>
        <vt:lpwstr/>
      </vt:variant>
      <vt:variant>
        <vt:i4>4849683</vt:i4>
      </vt:variant>
      <vt:variant>
        <vt:i4>144</vt:i4>
      </vt:variant>
      <vt:variant>
        <vt:i4>0</vt:i4>
      </vt:variant>
      <vt:variant>
        <vt:i4>5</vt:i4>
      </vt:variant>
      <vt:variant>
        <vt:lpwstr>http://www.ncbi.nlm.nih.gov/entrez/query.fcgi?db=pubmed&amp;cmd=Search&amp;term=%22Bulle+B%22%5BAuthor%5D</vt:lpwstr>
      </vt:variant>
      <vt:variant>
        <vt:lpwstr/>
      </vt:variant>
      <vt:variant>
        <vt:i4>2949229</vt:i4>
      </vt:variant>
      <vt:variant>
        <vt:i4>141</vt:i4>
      </vt:variant>
      <vt:variant>
        <vt:i4>0</vt:i4>
      </vt:variant>
      <vt:variant>
        <vt:i4>5</vt:i4>
      </vt:variant>
      <vt:variant>
        <vt:lpwstr>http://www.ncbi.nlm.nih.gov/entrez/query.fcgi?db=pubmed&amp;cmd=Search&amp;term=%22Pastore+G%22%5BAuthor%5D</vt:lpwstr>
      </vt:variant>
      <vt:variant>
        <vt:lpwstr/>
      </vt:variant>
      <vt:variant>
        <vt:i4>5046298</vt:i4>
      </vt:variant>
      <vt:variant>
        <vt:i4>138</vt:i4>
      </vt:variant>
      <vt:variant>
        <vt:i4>0</vt:i4>
      </vt:variant>
      <vt:variant>
        <vt:i4>5</vt:i4>
      </vt:variant>
      <vt:variant>
        <vt:lpwstr>http://www.ncbi.nlm.nih.gov/entrez/query.fcgi?db=pubmed&amp;cmd=Search&amp;term=%22Spinelli+R%22%5BAuthor%5D</vt:lpwstr>
      </vt:variant>
      <vt:variant>
        <vt:lpwstr/>
      </vt:variant>
      <vt:variant>
        <vt:i4>4718609</vt:i4>
      </vt:variant>
      <vt:variant>
        <vt:i4>135</vt:i4>
      </vt:variant>
      <vt:variant>
        <vt:i4>0</vt:i4>
      </vt:variant>
      <vt:variant>
        <vt:i4>5</vt:i4>
      </vt:variant>
      <vt:variant>
        <vt:lpwstr>http://www.ncbi.nlm.nih.gov/entrez/query.fcgi?db=pubmed&amp;cmd=Search&amp;term=%22Cavaliere+R%22%5BAuthor%5D</vt:lpwstr>
      </vt:variant>
      <vt:variant>
        <vt:lpwstr/>
      </vt:variant>
      <vt:variant>
        <vt:i4>5242892</vt:i4>
      </vt:variant>
      <vt:variant>
        <vt:i4>132</vt:i4>
      </vt:variant>
      <vt:variant>
        <vt:i4>0</vt:i4>
      </vt:variant>
      <vt:variant>
        <vt:i4>5</vt:i4>
      </vt:variant>
      <vt:variant>
        <vt:lpwstr>http://www.ncbi.nlm.nih.gov/entrez/query.fcgi?db=pubmed&amp;cmd=Search&amp;term=%22Maggi+P%22%5BAuthor%5D</vt:lpwstr>
      </vt:variant>
      <vt:variant>
        <vt:lpwstr/>
      </vt:variant>
      <vt:variant>
        <vt:i4>4915205</vt:i4>
      </vt:variant>
      <vt:variant>
        <vt:i4>129</vt:i4>
      </vt:variant>
      <vt:variant>
        <vt:i4>0</vt:i4>
      </vt:variant>
      <vt:variant>
        <vt:i4>5</vt:i4>
      </vt:variant>
      <vt:variant>
        <vt:lpwstr>http://www.ncbi.nlm.nih.gov/entrez/query.fcgi?db=pubmed&amp;cmd=Search&amp;term=%22Fumarola+L%22%5BAuthor%5D</vt:lpwstr>
      </vt:variant>
      <vt:variant>
        <vt:lpwstr/>
      </vt:variant>
      <vt:variant>
        <vt:i4>3735673</vt:i4>
      </vt:variant>
      <vt:variant>
        <vt:i4>126</vt:i4>
      </vt:variant>
      <vt:variant>
        <vt:i4>0</vt:i4>
      </vt:variant>
      <vt:variant>
        <vt:i4>5</vt:i4>
      </vt:variant>
      <vt:variant>
        <vt:lpwstr>http://www.ncbi.nlm.nih.gov/entrez/query.fcgi?db=pubmed&amp;cmd=Search&amp;term=%22Brandonisio+O%22%5BAuthor%5D</vt:lpwstr>
      </vt:variant>
      <vt:variant>
        <vt:lpwstr/>
      </vt:variant>
      <vt:variant>
        <vt:i4>7864324</vt:i4>
      </vt:variant>
      <vt:variant>
        <vt:i4>123</vt:i4>
      </vt:variant>
      <vt:variant>
        <vt:i4>0</vt:i4>
      </vt:variant>
      <vt:variant>
        <vt:i4>5</vt:i4>
      </vt:variant>
      <vt:variant>
        <vt:lpwstr>http://www.ncbi.nlm.nih.gov/entrez/query.fcgi?db=pubmed&amp;cmd=Search&amp;itool=pubmed_AbstractPlus&amp;term=%22Cinque+P%22%5BAuthor%5D</vt:lpwstr>
      </vt:variant>
      <vt:variant>
        <vt:lpwstr/>
      </vt:variant>
      <vt:variant>
        <vt:i4>3801174</vt:i4>
      </vt:variant>
      <vt:variant>
        <vt:i4>120</vt:i4>
      </vt:variant>
      <vt:variant>
        <vt:i4>0</vt:i4>
      </vt:variant>
      <vt:variant>
        <vt:i4>5</vt:i4>
      </vt:variant>
      <vt:variant>
        <vt:lpwstr>http://www.ncbi.nlm.nih.gov/entrez/query.fcgi?db=pubmed&amp;cmd=Search&amp;itool=pubmed_AbstractPlus&amp;term=%22Uberti%2DFoppa+C%22%5BAuthor%5D</vt:lpwstr>
      </vt:variant>
      <vt:variant>
        <vt:lpwstr/>
      </vt:variant>
      <vt:variant>
        <vt:i4>1966191</vt:i4>
      </vt:variant>
      <vt:variant>
        <vt:i4>117</vt:i4>
      </vt:variant>
      <vt:variant>
        <vt:i4>0</vt:i4>
      </vt:variant>
      <vt:variant>
        <vt:i4>5</vt:i4>
      </vt:variant>
      <vt:variant>
        <vt:lpwstr>http://www.ncbi.nlm.nih.gov/entrez/query.fcgi?db=pubmed&amp;cmd=Search&amp;itool=pubmed_AbstractPlus&amp;term=%22Lazzarin+A%22%5BAuthor%5D</vt:lpwstr>
      </vt:variant>
      <vt:variant>
        <vt:lpwstr/>
      </vt:variant>
      <vt:variant>
        <vt:i4>7733260</vt:i4>
      </vt:variant>
      <vt:variant>
        <vt:i4>114</vt:i4>
      </vt:variant>
      <vt:variant>
        <vt:i4>0</vt:i4>
      </vt:variant>
      <vt:variant>
        <vt:i4>5</vt:i4>
      </vt:variant>
      <vt:variant>
        <vt:lpwstr>http://www.ncbi.nlm.nih.gov/entrez/query.fcgi?db=pubmed&amp;cmd=Search&amp;itool=pubmed_AbstractPlus&amp;term=%22Germagnoli+L%22%5BAuthor%5D</vt:lpwstr>
      </vt:variant>
      <vt:variant>
        <vt:lpwstr/>
      </vt:variant>
      <vt:variant>
        <vt:i4>589932</vt:i4>
      </vt:variant>
      <vt:variant>
        <vt:i4>111</vt:i4>
      </vt:variant>
      <vt:variant>
        <vt:i4>0</vt:i4>
      </vt:variant>
      <vt:variant>
        <vt:i4>5</vt:i4>
      </vt:variant>
      <vt:variant>
        <vt:lpwstr>http://www.ncbi.nlm.nih.gov/entrez/query.fcgi?db=pubmed&amp;cmd=Search&amp;itool=pubmed_AbstractPlus&amp;term=%22Bossi+L%22%5BAuthor%5D</vt:lpwstr>
      </vt:variant>
      <vt:variant>
        <vt:lpwstr/>
      </vt:variant>
      <vt:variant>
        <vt:i4>100</vt:i4>
      </vt:variant>
      <vt:variant>
        <vt:i4>108</vt:i4>
      </vt:variant>
      <vt:variant>
        <vt:i4>0</vt:i4>
      </vt:variant>
      <vt:variant>
        <vt:i4>5</vt:i4>
      </vt:variant>
      <vt:variant>
        <vt:lpwstr>http://www.ncbi.nlm.nih.gov/entrez/query.fcgi?db=pubmed&amp;cmd=Search&amp;itool=pubmed_AbstractPlus&amp;term=%22Bestetti+A%22%5BAuthor%5D</vt:lpwstr>
      </vt:variant>
      <vt:variant>
        <vt:lpwstr/>
      </vt:variant>
      <vt:variant>
        <vt:i4>1441907</vt:i4>
      </vt:variant>
      <vt:variant>
        <vt:i4>105</vt:i4>
      </vt:variant>
      <vt:variant>
        <vt:i4>0</vt:i4>
      </vt:variant>
      <vt:variant>
        <vt:i4>5</vt:i4>
      </vt:variant>
      <vt:variant>
        <vt:lpwstr>http://www.ncbi.nlm.nih.gov/entrez/query.fcgi?db=pubmed&amp;cmd=Search&amp;itool=pubmed_AbstractPlus&amp;term=%22Martello+L%22%5BAuthor%5D</vt:lpwstr>
      </vt:variant>
      <vt:variant>
        <vt:lpwstr/>
      </vt:variant>
      <vt:variant>
        <vt:i4>1704040</vt:i4>
      </vt:variant>
      <vt:variant>
        <vt:i4>102</vt:i4>
      </vt:variant>
      <vt:variant>
        <vt:i4>0</vt:i4>
      </vt:variant>
      <vt:variant>
        <vt:i4>5</vt:i4>
      </vt:variant>
      <vt:variant>
        <vt:lpwstr>http://www.ncbi.nlm.nih.gov/entrez/query.fcgi?db=pubmed&amp;cmd=Search&amp;itool=pubmed_AbstractPlus&amp;term=%22Gulletta+M%22%5BAuthor%5D</vt:lpwstr>
      </vt:variant>
      <vt:variant>
        <vt:lpwstr/>
      </vt:variant>
      <vt:variant>
        <vt:i4>7667738</vt:i4>
      </vt:variant>
      <vt:variant>
        <vt:i4>99</vt:i4>
      </vt:variant>
      <vt:variant>
        <vt:i4>0</vt:i4>
      </vt:variant>
      <vt:variant>
        <vt:i4>5</vt:i4>
      </vt:variant>
      <vt:variant>
        <vt:lpwstr>http://www.ncbi.nlm.nih.gov/entrez/query.fcgi?db=pubmed&amp;cmd=Search&amp;itool=pubmed_AbstractPlus&amp;term=%22Olchini+D%22%5BAuthor%5D</vt:lpwstr>
      </vt:variant>
      <vt:variant>
        <vt:lpwstr/>
      </vt:variant>
      <vt:variant>
        <vt:i4>8126475</vt:i4>
      </vt:variant>
      <vt:variant>
        <vt:i4>96</vt:i4>
      </vt:variant>
      <vt:variant>
        <vt:i4>0</vt:i4>
      </vt:variant>
      <vt:variant>
        <vt:i4>5</vt:i4>
      </vt:variant>
      <vt:variant>
        <vt:lpwstr>http://www.ncbi.nlm.nih.gov/entrez/query.fcgi?db=pubmed&amp;cmd=Search&amp;itool=pubmed_AbstractPlus&amp;term=%22Gaiera+G%22%5BAuthor%5D</vt:lpwstr>
      </vt:variant>
      <vt:variant>
        <vt:lpwstr/>
      </vt:variant>
      <vt:variant>
        <vt:i4>8126486</vt:i4>
      </vt:variant>
      <vt:variant>
        <vt:i4>93</vt:i4>
      </vt:variant>
      <vt:variant>
        <vt:i4>0</vt:i4>
      </vt:variant>
      <vt:variant>
        <vt:i4>5</vt:i4>
      </vt:variant>
      <vt:variant>
        <vt:lpwstr>http://www.ncbi.nlm.nih.gov/entrez/query.fcgi?db=pubmed&amp;cmd=Search&amp;itool=pubmed_AbstractPlus&amp;term=%22Bossolasco+S%22%5BAuthor%5D</vt:lpwstr>
      </vt:variant>
      <vt:variant>
        <vt:lpwstr/>
      </vt:variant>
      <vt:variant>
        <vt:i4>6684724</vt:i4>
      </vt:variant>
      <vt:variant>
        <vt:i4>90</vt:i4>
      </vt:variant>
      <vt:variant>
        <vt:i4>0</vt:i4>
      </vt:variant>
      <vt:variant>
        <vt:i4>5</vt:i4>
      </vt:variant>
      <vt:variant>
        <vt:lpwstr>http://www.ncbi.nlm.nih.gov/entrez/query.fcgi?db=pubmed&amp;cmd=Search&amp;term=%22Palatnik%2Dde%2DSousa+CB%22%5BAuthor%5D</vt:lpwstr>
      </vt:variant>
      <vt:variant>
        <vt:lpwstr/>
      </vt:variant>
      <vt:variant>
        <vt:i4>6225947</vt:i4>
      </vt:variant>
      <vt:variant>
        <vt:i4>87</vt:i4>
      </vt:variant>
      <vt:variant>
        <vt:i4>0</vt:i4>
      </vt:variant>
      <vt:variant>
        <vt:i4>5</vt:i4>
      </vt:variant>
      <vt:variant>
        <vt:lpwstr>http://www.ncbi.nlm.nih.gov/entrez/query.fcgi?db=pubmed&amp;cmd=Search&amp;term=%22Palatnik+M%22%5BAuthor%5D</vt:lpwstr>
      </vt:variant>
      <vt:variant>
        <vt:lpwstr/>
      </vt:variant>
      <vt:variant>
        <vt:i4>1900617</vt:i4>
      </vt:variant>
      <vt:variant>
        <vt:i4>84</vt:i4>
      </vt:variant>
      <vt:variant>
        <vt:i4>0</vt:i4>
      </vt:variant>
      <vt:variant>
        <vt:i4>5</vt:i4>
      </vt:variant>
      <vt:variant>
        <vt:lpwstr>http://www.ncbi.nlm.nih.gov/entrez/query.fcgi?db=pubmed&amp;cmd=Search&amp;term=%22Batista+LM%22%5BAuthor%5D</vt:lpwstr>
      </vt:variant>
      <vt:variant>
        <vt:lpwstr/>
      </vt:variant>
      <vt:variant>
        <vt:i4>2424951</vt:i4>
      </vt:variant>
      <vt:variant>
        <vt:i4>81</vt:i4>
      </vt:variant>
      <vt:variant>
        <vt:i4>0</vt:i4>
      </vt:variant>
      <vt:variant>
        <vt:i4>5</vt:i4>
      </vt:variant>
      <vt:variant>
        <vt:lpwstr>http://www.ncbi.nlm.nih.gov/entrez/query.fcgi?db=pubmed&amp;cmd=Search&amp;term=%22Genaro+O%22%5BAuthor%5D</vt:lpwstr>
      </vt:variant>
      <vt:variant>
        <vt:lpwstr/>
      </vt:variant>
      <vt:variant>
        <vt:i4>1114198</vt:i4>
      </vt:variant>
      <vt:variant>
        <vt:i4>78</vt:i4>
      </vt:variant>
      <vt:variant>
        <vt:i4>0</vt:i4>
      </vt:variant>
      <vt:variant>
        <vt:i4>5</vt:i4>
      </vt:variant>
      <vt:variant>
        <vt:lpwstr>http://www.ncbi.nlm.nih.gov/entrez/query.fcgi?db=pubmed&amp;cmd=Search&amp;term=%22Reis+AB%22%5BAuthor%5D</vt:lpwstr>
      </vt:variant>
      <vt:variant>
        <vt:lpwstr/>
      </vt:variant>
      <vt:variant>
        <vt:i4>6619168</vt:i4>
      </vt:variant>
      <vt:variant>
        <vt:i4>75</vt:i4>
      </vt:variant>
      <vt:variant>
        <vt:i4>0</vt:i4>
      </vt:variant>
      <vt:variant>
        <vt:i4>5</vt:i4>
      </vt:variant>
      <vt:variant>
        <vt:lpwstr>http://www.ncbi.nlm.nih.gov/entrez/query.fcgi?db=pubmed&amp;cmd=Search&amp;term=%22Costa+AC%22%5BAuthor%5D</vt:lpwstr>
      </vt:variant>
      <vt:variant>
        <vt:lpwstr/>
      </vt:variant>
      <vt:variant>
        <vt:i4>458819</vt:i4>
      </vt:variant>
      <vt:variant>
        <vt:i4>72</vt:i4>
      </vt:variant>
      <vt:variant>
        <vt:i4>0</vt:i4>
      </vt:variant>
      <vt:variant>
        <vt:i4>5</vt:i4>
      </vt:variant>
      <vt:variant>
        <vt:lpwstr>http://www.ncbi.nlm.nih.gov/entrez/query.fcgi?db=pubmed&amp;cmd=Search&amp;term=%22Kawasaki+JK%22%5BAuthor%5D</vt:lpwstr>
      </vt:variant>
      <vt:variant>
        <vt:lpwstr/>
      </vt:variant>
      <vt:variant>
        <vt:i4>1114205</vt:i4>
      </vt:variant>
      <vt:variant>
        <vt:i4>69</vt:i4>
      </vt:variant>
      <vt:variant>
        <vt:i4>0</vt:i4>
      </vt:variant>
      <vt:variant>
        <vt:i4>5</vt:i4>
      </vt:variant>
      <vt:variant>
        <vt:lpwstr>http://www.ncbi.nlm.nih.gov/entrez/query.fcgi?db=pubmed&amp;cmd=Search&amp;term=%22de+A+Trivellato+FA%22%5BAuthor%5D</vt:lpwstr>
      </vt:variant>
      <vt:variant>
        <vt:lpwstr/>
      </vt:variant>
      <vt:variant>
        <vt:i4>262165</vt:i4>
      </vt:variant>
      <vt:variant>
        <vt:i4>66</vt:i4>
      </vt:variant>
      <vt:variant>
        <vt:i4>0</vt:i4>
      </vt:variant>
      <vt:variant>
        <vt:i4>5</vt:i4>
      </vt:variant>
      <vt:variant>
        <vt:lpwstr>http://www.ncbi.nlm.nih.gov/entrez/query.fcgi?db=pubmed&amp;cmd=Search&amp;term=%22Hashimoto+Okada+LY%22%5BAuthor%5D</vt:lpwstr>
      </vt:variant>
      <vt:variant>
        <vt:lpwstr/>
      </vt:variant>
      <vt:variant>
        <vt:i4>720972</vt:i4>
      </vt:variant>
      <vt:variant>
        <vt:i4>63</vt:i4>
      </vt:variant>
      <vt:variant>
        <vt:i4>0</vt:i4>
      </vt:variant>
      <vt:variant>
        <vt:i4>5</vt:i4>
      </vt:variant>
      <vt:variant>
        <vt:lpwstr>http://www.ncbi.nlm.nih.gov/entrez/query.fcgi?db=pubmed&amp;cmd=Search&amp;term=%22Paraguai+de+Souza+E%22%5BAuthor%5D</vt:lpwstr>
      </vt:variant>
      <vt:variant>
        <vt:lpwstr/>
      </vt:variant>
      <vt:variant>
        <vt:i4>7143524</vt:i4>
      </vt:variant>
      <vt:variant>
        <vt:i4>60</vt:i4>
      </vt:variant>
      <vt:variant>
        <vt:i4>0</vt:i4>
      </vt:variant>
      <vt:variant>
        <vt:i4>5</vt:i4>
      </vt:variant>
      <vt:variant>
        <vt:lpwstr>http://www.ncbi.nlm.nih.gov/entrez/query.fcgi?db=pubmed&amp;cmd=Search&amp;term=%22Cruz+Mendes+A%22%5BAuthor%5D</vt:lpwstr>
      </vt:variant>
      <vt:variant>
        <vt:lpwstr/>
      </vt:variant>
      <vt:variant>
        <vt:i4>5505037</vt:i4>
      </vt:variant>
      <vt:variant>
        <vt:i4>57</vt:i4>
      </vt:variant>
      <vt:variant>
        <vt:i4>0</vt:i4>
      </vt:variant>
      <vt:variant>
        <vt:i4>5</vt:i4>
      </vt:variant>
      <vt:variant>
        <vt:lpwstr>http://www.ncbi.nlm.nih.gov/entrez/query.fcgi?db=pubmed&amp;cmd=Search&amp;term=%22Borja%2DCabrera+GP%22%5BAuthor%5D</vt:lpwstr>
      </vt:variant>
      <vt:variant>
        <vt:lpwstr/>
      </vt:variant>
      <vt:variant>
        <vt:i4>4063340</vt:i4>
      </vt:variant>
      <vt:variant>
        <vt:i4>54</vt:i4>
      </vt:variant>
      <vt:variant>
        <vt:i4>0</vt:i4>
      </vt:variant>
      <vt:variant>
        <vt:i4>5</vt:i4>
      </vt:variant>
      <vt:variant>
        <vt:lpwstr>http://www.ncbi.nlm.nih.gov/entrez/query.fcgi?db=pubmed&amp;cmd=Search&amp;term=%22Palatnik+de+Sousa+CB%22%5BAuthor%5D</vt:lpwstr>
      </vt:variant>
      <vt:variant>
        <vt:lpwstr/>
      </vt:variant>
      <vt:variant>
        <vt:i4>6225947</vt:i4>
      </vt:variant>
      <vt:variant>
        <vt:i4>51</vt:i4>
      </vt:variant>
      <vt:variant>
        <vt:i4>0</vt:i4>
      </vt:variant>
      <vt:variant>
        <vt:i4>5</vt:i4>
      </vt:variant>
      <vt:variant>
        <vt:lpwstr>http://www.ncbi.nlm.nih.gov/entrez/query.fcgi?db=pubmed&amp;cmd=Search&amp;term=%22Palatnik+M%22%5BAuthor%5D</vt:lpwstr>
      </vt:variant>
      <vt:variant>
        <vt:lpwstr/>
      </vt:variant>
      <vt:variant>
        <vt:i4>524362</vt:i4>
      </vt:variant>
      <vt:variant>
        <vt:i4>48</vt:i4>
      </vt:variant>
      <vt:variant>
        <vt:i4>0</vt:i4>
      </vt:variant>
      <vt:variant>
        <vt:i4>5</vt:i4>
      </vt:variant>
      <vt:variant>
        <vt:lpwstr>http://www.ncbi.nlm.nih.gov/entrez/query.fcgi?db=pubmed&amp;cmd=Search&amp;term=%22Luz+KG%22%5BAuthor%5D</vt:lpwstr>
      </vt:variant>
      <vt:variant>
        <vt:lpwstr/>
      </vt:variant>
      <vt:variant>
        <vt:i4>6881343</vt:i4>
      </vt:variant>
      <vt:variant>
        <vt:i4>45</vt:i4>
      </vt:variant>
      <vt:variant>
        <vt:i4>0</vt:i4>
      </vt:variant>
      <vt:variant>
        <vt:i4>5</vt:i4>
      </vt:variant>
      <vt:variant>
        <vt:lpwstr>http://www.ncbi.nlm.nih.gov/entrez/query.fcgi?db=pubmed&amp;cmd=Search&amp;term=%22Gomes+EM%22%5BAuthor%5D</vt:lpwstr>
      </vt:variant>
      <vt:variant>
        <vt:lpwstr/>
      </vt:variant>
      <vt:variant>
        <vt:i4>6815792</vt:i4>
      </vt:variant>
      <vt:variant>
        <vt:i4>42</vt:i4>
      </vt:variant>
      <vt:variant>
        <vt:i4>0</vt:i4>
      </vt:variant>
      <vt:variant>
        <vt:i4>5</vt:i4>
      </vt:variant>
      <vt:variant>
        <vt:lpwstr>http://www.ncbi.nlm.nih.gov/entrez/query.fcgi?db=pubmed&amp;cmd=Search&amp;term=%22Santos+WR%22%5BAuthor%5D</vt:lpwstr>
      </vt:variant>
      <vt:variant>
        <vt:lpwstr/>
      </vt:variant>
      <vt:variant>
        <vt:i4>5701704</vt:i4>
      </vt:variant>
      <vt:variant>
        <vt:i4>39</vt:i4>
      </vt:variant>
      <vt:variant>
        <vt:i4>0</vt:i4>
      </vt:variant>
      <vt:variant>
        <vt:i4>5</vt:i4>
      </vt:variant>
      <vt:variant>
        <vt:lpwstr>http://www.ncbi.nlm.nih.gov/entrez/query.fcgi?db=pubmed&amp;cmd=Search&amp;term=%22da+Silva+VO%22%5BAuthor%5D</vt:lpwstr>
      </vt:variant>
      <vt:variant>
        <vt:lpwstr/>
      </vt:variant>
      <vt:variant>
        <vt:i4>6815864</vt:i4>
      </vt:variant>
      <vt:variant>
        <vt:i4>36</vt:i4>
      </vt:variant>
      <vt:variant>
        <vt:i4>0</vt:i4>
      </vt:variant>
      <vt:variant>
        <vt:i4>5</vt:i4>
      </vt:variant>
      <vt:variant>
        <vt:lpwstr>http://www.ncbi.nlm.nih.gov/entrez/query.fcgi?db=pubmed&amp;cmd=Search&amp;term=%22Correia+Pontes+NN%22%5BAuthor%5D</vt:lpwstr>
      </vt:variant>
      <vt:variant>
        <vt:lpwstr/>
      </vt:variant>
      <vt:variant>
        <vt:i4>5505037</vt:i4>
      </vt:variant>
      <vt:variant>
        <vt:i4>33</vt:i4>
      </vt:variant>
      <vt:variant>
        <vt:i4>0</vt:i4>
      </vt:variant>
      <vt:variant>
        <vt:i4>5</vt:i4>
      </vt:variant>
      <vt:variant>
        <vt:lpwstr>http://www.ncbi.nlm.nih.gov/entrez/query.fcgi?db=pubmed&amp;cmd=Search&amp;term=%22Borja%2DCabrera+GP%22%5BAuthor%5D</vt:lpwstr>
      </vt:variant>
      <vt:variant>
        <vt:lpwstr/>
      </vt:variant>
      <vt:variant>
        <vt:i4>7995401</vt:i4>
      </vt:variant>
      <vt:variant>
        <vt:i4>30</vt:i4>
      </vt:variant>
      <vt:variant>
        <vt:i4>0</vt:i4>
      </vt:variant>
      <vt:variant>
        <vt:i4>5</vt:i4>
      </vt:variant>
      <vt:variant>
        <vt:lpwstr>javascript:AL_get(this, 'jour', 'Trends Parasitol.');</vt:lpwstr>
      </vt:variant>
      <vt:variant>
        <vt:lpwstr/>
      </vt:variant>
      <vt:variant>
        <vt:i4>1507447</vt:i4>
      </vt:variant>
      <vt:variant>
        <vt:i4>27</vt:i4>
      </vt:variant>
      <vt:variant>
        <vt:i4>0</vt:i4>
      </vt:variant>
      <vt:variant>
        <vt:i4>5</vt:i4>
      </vt:variant>
      <vt:variant>
        <vt:lpwstr>http://www.ncbi.nlm.nih.gov/entrez/query.fcgi?db=pubmed&amp;cmd=Search&amp;itool=pubmed_AbstractPlus&amp;term=%22Ranford%2DCartwright+LC%22%5BAuthor%5D</vt:lpwstr>
      </vt:variant>
      <vt:variant>
        <vt:lpwstr/>
      </vt:variant>
      <vt:variant>
        <vt:i4>5505037</vt:i4>
      </vt:variant>
      <vt:variant>
        <vt:i4>24</vt:i4>
      </vt:variant>
      <vt:variant>
        <vt:i4>0</vt:i4>
      </vt:variant>
      <vt:variant>
        <vt:i4>5</vt:i4>
      </vt:variant>
      <vt:variant>
        <vt:lpwstr>http://www.ncbi.nlm.nih.gov/entrez/query.fcgi?db=pubmed&amp;cmd=Search&amp;term=%22Borja%2DCabrera+GP%22%5BAuthor%5D</vt:lpwstr>
      </vt:variant>
      <vt:variant>
        <vt:lpwstr/>
      </vt:variant>
      <vt:variant>
        <vt:i4>5505037</vt:i4>
      </vt:variant>
      <vt:variant>
        <vt:i4>21</vt:i4>
      </vt:variant>
      <vt:variant>
        <vt:i4>0</vt:i4>
      </vt:variant>
      <vt:variant>
        <vt:i4>5</vt:i4>
      </vt:variant>
      <vt:variant>
        <vt:lpwstr>http://www.ncbi.nlm.nih.gov/entrez/query.fcgi?db=pubmed&amp;cmd=Search&amp;term=%22Borja%2DCabrera+GP%22%5BAuthor%5D</vt:lpwstr>
      </vt:variant>
      <vt:variant>
        <vt:lpwstr/>
      </vt:variant>
      <vt:variant>
        <vt:i4>3735673</vt:i4>
      </vt:variant>
      <vt:variant>
        <vt:i4>18</vt:i4>
      </vt:variant>
      <vt:variant>
        <vt:i4>0</vt:i4>
      </vt:variant>
      <vt:variant>
        <vt:i4>5</vt:i4>
      </vt:variant>
      <vt:variant>
        <vt:lpwstr>http://www.ncbi.nlm.nih.gov/entrez/query.fcgi?db=pubmed&amp;cmd=Search&amp;term=%22Brandonisio+O%22%5BAuthor%5D</vt:lpwstr>
      </vt:variant>
      <vt:variant>
        <vt:lpwstr/>
      </vt:variant>
      <vt:variant>
        <vt:i4>4063356</vt:i4>
      </vt:variant>
      <vt:variant>
        <vt:i4>15</vt:i4>
      </vt:variant>
      <vt:variant>
        <vt:i4>0</vt:i4>
      </vt:variant>
      <vt:variant>
        <vt:i4>5</vt:i4>
      </vt:variant>
      <vt:variant>
        <vt:lpwstr>http://www.ncbi.nlm.nih.gov/entrez/query.fcgi?db=pubmed&amp;cmd=Search&amp;term=%22Cardoso+L%22%5BAuthor%5D</vt:lpwstr>
      </vt:variant>
      <vt:variant>
        <vt:lpwstr/>
      </vt:variant>
      <vt:variant>
        <vt:i4>8126486</vt:i4>
      </vt:variant>
      <vt:variant>
        <vt:i4>12</vt:i4>
      </vt:variant>
      <vt:variant>
        <vt:i4>0</vt:i4>
      </vt:variant>
      <vt:variant>
        <vt:i4>5</vt:i4>
      </vt:variant>
      <vt:variant>
        <vt:lpwstr>http://www.ncbi.nlm.nih.gov/entrez/query.fcgi?db=pubmed&amp;cmd=Search&amp;itool=pubmed_AbstractPlus&amp;term=%22Bossolasco+S%22%5BAuthor%5D</vt:lpwstr>
      </vt:variant>
      <vt:variant>
        <vt:lpwstr/>
      </vt:variant>
      <vt:variant>
        <vt:i4>1507447</vt:i4>
      </vt:variant>
      <vt:variant>
        <vt:i4>9</vt:i4>
      </vt:variant>
      <vt:variant>
        <vt:i4>0</vt:i4>
      </vt:variant>
      <vt:variant>
        <vt:i4>5</vt:i4>
      </vt:variant>
      <vt:variant>
        <vt:lpwstr>http://www.ncbi.nlm.nih.gov/entrez/query.fcgi?db=pubmed&amp;cmd=Search&amp;itool=pubmed_AbstractPlus&amp;term=%22Ranford%2DCartwright+LC%22%5BAuthor%5D</vt:lpwstr>
      </vt:variant>
      <vt:variant>
        <vt:lpwstr/>
      </vt:variant>
      <vt:variant>
        <vt:i4>4849683</vt:i4>
      </vt:variant>
      <vt:variant>
        <vt:i4>6</vt:i4>
      </vt:variant>
      <vt:variant>
        <vt:i4>0</vt:i4>
      </vt:variant>
      <vt:variant>
        <vt:i4>5</vt:i4>
      </vt:variant>
      <vt:variant>
        <vt:lpwstr>http://www.ncbi.nlm.nih.gov/entrez/query.fcgi?db=pubmed&amp;cmd=Search&amp;term=%22Bulle+B%22%5BAuthor%5D</vt:lpwstr>
      </vt:variant>
      <vt:variant>
        <vt:lpwstr/>
      </vt:variant>
      <vt:variant>
        <vt:i4>7733280</vt:i4>
      </vt:variant>
      <vt:variant>
        <vt:i4>3</vt:i4>
      </vt:variant>
      <vt:variant>
        <vt:i4>0</vt:i4>
      </vt:variant>
      <vt:variant>
        <vt:i4>5</vt:i4>
      </vt:variant>
      <vt:variant>
        <vt:lpwstr>http://www.ncbi.nlm.nih.gov/entrez/query.fcgi?db=pubmed&amp;cmd=Search&amp;term=%22McMahon%2DPratt+D%22%5BAuthor%5D</vt:lpwstr>
      </vt:variant>
      <vt:variant>
        <vt:lpwstr/>
      </vt:variant>
      <vt:variant>
        <vt:i4>5570574</vt:i4>
      </vt:variant>
      <vt:variant>
        <vt:i4>0</vt:i4>
      </vt:variant>
      <vt:variant>
        <vt:i4>0</vt:i4>
      </vt:variant>
      <vt:variant>
        <vt:i4>5</vt:i4>
      </vt:variant>
      <vt:variant>
        <vt:lpwstr>http://www.ncbi.nlm.nih.gov/entrez/query.fcgi?db=pubmed&amp;cmd=Search&amp;term=%22Grimaldi+G%22%5BAuthor%5D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8</cp:revision>
  <cp:lastPrinted>2019-05-03T07:39:00Z</cp:lastPrinted>
  <dcterms:created xsi:type="dcterms:W3CDTF">2020-03-04T09:31:00Z</dcterms:created>
  <dcterms:modified xsi:type="dcterms:W3CDTF">2020-03-12T10:20:00Z</dcterms:modified>
</cp:coreProperties>
</file>